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24130" w14:textId="77777777" w:rsidR="00EF6625" w:rsidRDefault="00EF6625" w:rsidP="00EF6625">
      <w:pPr>
        <w:pStyle w:val="CRCoverPage"/>
        <w:tabs>
          <w:tab w:val="right" w:pos="9639"/>
        </w:tabs>
        <w:spacing w:after="0"/>
        <w:rPr>
          <w:b/>
          <w:i/>
          <w:noProof/>
          <w:sz w:val="28"/>
        </w:rPr>
      </w:pPr>
      <w:r>
        <w:rPr>
          <w:b/>
          <w:noProof/>
          <w:sz w:val="24"/>
        </w:rPr>
        <w:t>3GPP TSG-</w:t>
      </w:r>
      <w:fldSimple w:instr=" DOCPROPERTY  TSG/WGRef  \* MERGEFORMAT ">
        <w:r>
          <w:rPr>
            <w:b/>
            <w:noProof/>
            <w:sz w:val="24"/>
          </w:rPr>
          <w:t>SA4</w:t>
        </w:r>
      </w:fldSimple>
      <w:r>
        <w:rPr>
          <w:b/>
          <w:noProof/>
          <w:sz w:val="24"/>
        </w:rPr>
        <w:t xml:space="preserve"> Meeting #</w:t>
      </w:r>
      <w:fldSimple w:instr=" DOCPROPERTY  MtgSeq  \* MERGEFORMAT ">
        <w:r w:rsidRPr="00EB09B7">
          <w:rPr>
            <w:b/>
            <w:noProof/>
            <w:sz w:val="24"/>
          </w:rPr>
          <w:t>134</w:t>
        </w:r>
      </w:fldSimple>
      <w:fldSimple w:instr=" DOCPROPERTY  MtgTitle  \* MERGEFORMAT "/>
      <w:r>
        <w:rPr>
          <w:b/>
          <w:i/>
          <w:noProof/>
          <w:sz w:val="28"/>
        </w:rPr>
        <w:tab/>
      </w:r>
      <w:fldSimple w:instr=" DOCPROPERTY  Tdoc#  \* MERGEFORMAT ">
        <w:r w:rsidRPr="00E13F3D">
          <w:rPr>
            <w:b/>
            <w:i/>
            <w:noProof/>
            <w:sz w:val="28"/>
          </w:rPr>
          <w:t>S4-251983</w:t>
        </w:r>
      </w:fldSimple>
    </w:p>
    <w:p w14:paraId="729BB696" w14:textId="77777777" w:rsidR="00EF6625" w:rsidRDefault="00EF6625" w:rsidP="00EF6625">
      <w:pPr>
        <w:pStyle w:val="CRCoverPage"/>
        <w:outlineLvl w:val="0"/>
        <w:rPr>
          <w:b/>
          <w:noProof/>
          <w:sz w:val="24"/>
        </w:rPr>
      </w:pPr>
      <w:fldSimple w:instr=" DOCPROPERTY  Location  \* MERGEFORMAT ">
        <w:r w:rsidRPr="00BA51D9">
          <w:rPr>
            <w:b/>
            <w:noProof/>
            <w:sz w:val="24"/>
          </w:rPr>
          <w:t>Dallas</w:t>
        </w:r>
      </w:fldSimple>
      <w:r>
        <w:rPr>
          <w:b/>
          <w:noProof/>
          <w:sz w:val="24"/>
        </w:rPr>
        <w:t xml:space="preserve">, </w:t>
      </w:r>
      <w:fldSimple w:instr=" DOCPROPERTY  Country  \* MERGEFORMAT ">
        <w:r w:rsidRPr="00BA51D9">
          <w:rPr>
            <w:b/>
            <w:noProof/>
            <w:sz w:val="24"/>
          </w:rPr>
          <w:t>United States</w:t>
        </w:r>
      </w:fldSimple>
      <w:r>
        <w:rPr>
          <w:b/>
          <w:noProof/>
          <w:sz w:val="24"/>
        </w:rPr>
        <w:t xml:space="preserve">, </w:t>
      </w:r>
      <w:fldSimple w:instr=" DOCPROPERTY  StartDate  \* MERGEFORMAT ">
        <w:r w:rsidRPr="00BA51D9">
          <w:rPr>
            <w:b/>
            <w:noProof/>
            <w:sz w:val="24"/>
          </w:rPr>
          <w:t>17th Nov 2025</w:t>
        </w:r>
      </w:fldSimple>
      <w:r>
        <w:rPr>
          <w:b/>
          <w:noProof/>
          <w:sz w:val="24"/>
        </w:rPr>
        <w:t xml:space="preserve"> - </w:t>
      </w:r>
      <w:fldSimple w:instr=" DOCPROPERTY  EndDate  \* MERGEFORMAT ">
        <w:r w:rsidRPr="00BA51D9">
          <w:rPr>
            <w:b/>
            <w:noProof/>
            <w:sz w:val="24"/>
          </w:rPr>
          <w:t>21st Nov 2025</w:t>
        </w:r>
      </w:fldSimple>
      <w:r>
        <w:rPr>
          <w:b/>
          <w:noProof/>
          <w:sz w:val="24"/>
        </w:rPr>
        <w:t xml:space="preserve">                  revision of S4-251882</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EF6625" w14:paraId="73CA18CF" w14:textId="77777777" w:rsidTr="00794510">
        <w:tc>
          <w:tcPr>
            <w:tcW w:w="9641" w:type="dxa"/>
            <w:gridSpan w:val="9"/>
            <w:tcBorders>
              <w:top w:val="single" w:sz="4" w:space="0" w:color="auto"/>
              <w:left w:val="single" w:sz="4" w:space="0" w:color="auto"/>
              <w:right w:val="single" w:sz="4" w:space="0" w:color="auto"/>
            </w:tcBorders>
          </w:tcPr>
          <w:p w14:paraId="5AB884C3" w14:textId="77777777" w:rsidR="00EF6625" w:rsidRDefault="00EF6625" w:rsidP="00794510">
            <w:pPr>
              <w:pStyle w:val="CRCoverPage"/>
              <w:spacing w:after="0"/>
              <w:jc w:val="right"/>
              <w:rPr>
                <w:i/>
                <w:noProof/>
              </w:rPr>
            </w:pPr>
            <w:r>
              <w:rPr>
                <w:i/>
                <w:noProof/>
                <w:sz w:val="14"/>
              </w:rPr>
              <w:t>CR-Form-v12.4</w:t>
            </w:r>
          </w:p>
        </w:tc>
      </w:tr>
      <w:tr w:rsidR="00EF6625" w14:paraId="06C45B09" w14:textId="77777777" w:rsidTr="00794510">
        <w:tc>
          <w:tcPr>
            <w:tcW w:w="9641" w:type="dxa"/>
            <w:gridSpan w:val="9"/>
            <w:tcBorders>
              <w:left w:val="single" w:sz="4" w:space="0" w:color="auto"/>
              <w:right w:val="single" w:sz="4" w:space="0" w:color="auto"/>
            </w:tcBorders>
          </w:tcPr>
          <w:p w14:paraId="2B26B396" w14:textId="77777777" w:rsidR="00EF6625" w:rsidRDefault="00EF6625" w:rsidP="00794510">
            <w:pPr>
              <w:pStyle w:val="CRCoverPage"/>
              <w:spacing w:after="0"/>
              <w:jc w:val="center"/>
              <w:rPr>
                <w:noProof/>
              </w:rPr>
            </w:pPr>
            <w:r>
              <w:rPr>
                <w:b/>
                <w:noProof/>
                <w:sz w:val="32"/>
              </w:rPr>
              <w:t>CHANGE REQUEST</w:t>
            </w:r>
          </w:p>
        </w:tc>
      </w:tr>
      <w:tr w:rsidR="00EF6625" w14:paraId="31BF5C0D" w14:textId="77777777" w:rsidTr="00794510">
        <w:tc>
          <w:tcPr>
            <w:tcW w:w="9641" w:type="dxa"/>
            <w:gridSpan w:val="9"/>
            <w:tcBorders>
              <w:left w:val="single" w:sz="4" w:space="0" w:color="auto"/>
              <w:right w:val="single" w:sz="4" w:space="0" w:color="auto"/>
            </w:tcBorders>
          </w:tcPr>
          <w:p w14:paraId="35E51E12" w14:textId="77777777" w:rsidR="00EF6625" w:rsidRDefault="00EF6625" w:rsidP="00794510">
            <w:pPr>
              <w:pStyle w:val="CRCoverPage"/>
              <w:spacing w:after="0"/>
              <w:rPr>
                <w:noProof/>
                <w:sz w:val="8"/>
                <w:szCs w:val="8"/>
              </w:rPr>
            </w:pPr>
          </w:p>
        </w:tc>
      </w:tr>
      <w:tr w:rsidR="00EF6625" w14:paraId="1C8DABCB" w14:textId="77777777" w:rsidTr="00794510">
        <w:tc>
          <w:tcPr>
            <w:tcW w:w="142" w:type="dxa"/>
            <w:tcBorders>
              <w:left w:val="single" w:sz="4" w:space="0" w:color="auto"/>
            </w:tcBorders>
          </w:tcPr>
          <w:p w14:paraId="153B2B74" w14:textId="77777777" w:rsidR="00EF6625" w:rsidRDefault="00EF6625" w:rsidP="00794510">
            <w:pPr>
              <w:pStyle w:val="CRCoverPage"/>
              <w:spacing w:after="0"/>
              <w:jc w:val="right"/>
              <w:rPr>
                <w:noProof/>
              </w:rPr>
            </w:pPr>
          </w:p>
        </w:tc>
        <w:tc>
          <w:tcPr>
            <w:tcW w:w="1559" w:type="dxa"/>
            <w:shd w:val="pct30" w:color="FFFF00" w:fill="auto"/>
          </w:tcPr>
          <w:p w14:paraId="19FEB49E" w14:textId="77777777" w:rsidR="00EF6625" w:rsidRPr="00410371" w:rsidRDefault="00EF6625" w:rsidP="00794510">
            <w:pPr>
              <w:pStyle w:val="CRCoverPage"/>
              <w:spacing w:after="0"/>
              <w:jc w:val="right"/>
              <w:rPr>
                <w:b/>
                <w:noProof/>
                <w:sz w:val="28"/>
              </w:rPr>
            </w:pPr>
            <w:fldSimple w:instr=" DOCPROPERTY  Spec#  \* MERGEFORMAT ">
              <w:r w:rsidRPr="00410371">
                <w:rPr>
                  <w:b/>
                  <w:noProof/>
                  <w:sz w:val="28"/>
                </w:rPr>
                <w:t>26.253</w:t>
              </w:r>
            </w:fldSimple>
          </w:p>
        </w:tc>
        <w:tc>
          <w:tcPr>
            <w:tcW w:w="709" w:type="dxa"/>
          </w:tcPr>
          <w:p w14:paraId="5B63E312" w14:textId="77777777" w:rsidR="00EF6625" w:rsidRDefault="00EF6625" w:rsidP="00794510">
            <w:pPr>
              <w:pStyle w:val="CRCoverPage"/>
              <w:spacing w:after="0"/>
              <w:jc w:val="center"/>
              <w:rPr>
                <w:noProof/>
              </w:rPr>
            </w:pPr>
            <w:r>
              <w:rPr>
                <w:b/>
                <w:noProof/>
                <w:sz w:val="28"/>
              </w:rPr>
              <w:t>CR</w:t>
            </w:r>
          </w:p>
        </w:tc>
        <w:tc>
          <w:tcPr>
            <w:tcW w:w="1276" w:type="dxa"/>
            <w:shd w:val="pct30" w:color="FFFF00" w:fill="auto"/>
          </w:tcPr>
          <w:p w14:paraId="220B02EE" w14:textId="77777777" w:rsidR="00EF6625" w:rsidRPr="00410371" w:rsidRDefault="00EF6625" w:rsidP="00794510">
            <w:pPr>
              <w:pStyle w:val="CRCoverPage"/>
              <w:spacing w:after="0"/>
              <w:rPr>
                <w:noProof/>
              </w:rPr>
            </w:pPr>
            <w:fldSimple w:instr=" DOCPROPERTY  Cr#  \* MERGEFORMAT ">
              <w:r w:rsidRPr="00410371">
                <w:rPr>
                  <w:b/>
                  <w:noProof/>
                  <w:sz w:val="28"/>
                </w:rPr>
                <w:t>0016</w:t>
              </w:r>
            </w:fldSimple>
          </w:p>
        </w:tc>
        <w:tc>
          <w:tcPr>
            <w:tcW w:w="709" w:type="dxa"/>
          </w:tcPr>
          <w:p w14:paraId="1B7C32B0" w14:textId="77777777" w:rsidR="00EF6625" w:rsidRDefault="00EF6625" w:rsidP="00794510">
            <w:pPr>
              <w:pStyle w:val="CRCoverPage"/>
              <w:tabs>
                <w:tab w:val="right" w:pos="625"/>
              </w:tabs>
              <w:spacing w:after="0"/>
              <w:jc w:val="center"/>
              <w:rPr>
                <w:noProof/>
              </w:rPr>
            </w:pPr>
            <w:r>
              <w:rPr>
                <w:b/>
                <w:bCs/>
                <w:noProof/>
                <w:sz w:val="28"/>
              </w:rPr>
              <w:t>rev</w:t>
            </w:r>
          </w:p>
        </w:tc>
        <w:tc>
          <w:tcPr>
            <w:tcW w:w="992" w:type="dxa"/>
            <w:shd w:val="pct30" w:color="FFFF00" w:fill="auto"/>
          </w:tcPr>
          <w:p w14:paraId="06B155B2" w14:textId="77777777" w:rsidR="00EF6625" w:rsidRPr="00410371" w:rsidRDefault="00EF6625" w:rsidP="00794510">
            <w:pPr>
              <w:pStyle w:val="CRCoverPage"/>
              <w:spacing w:after="0"/>
              <w:jc w:val="center"/>
              <w:rPr>
                <w:b/>
                <w:noProof/>
              </w:rPr>
            </w:pPr>
            <w:fldSimple w:instr=" DOCPROPERTY  Revision  \* MERGEFORMAT ">
              <w:r w:rsidRPr="00410371">
                <w:rPr>
                  <w:b/>
                  <w:noProof/>
                  <w:sz w:val="28"/>
                </w:rPr>
                <w:t>4</w:t>
              </w:r>
            </w:fldSimple>
          </w:p>
        </w:tc>
        <w:tc>
          <w:tcPr>
            <w:tcW w:w="2410" w:type="dxa"/>
          </w:tcPr>
          <w:p w14:paraId="5C313347" w14:textId="77777777" w:rsidR="00EF6625" w:rsidRDefault="00EF6625" w:rsidP="00794510">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66890BAC" w14:textId="77777777" w:rsidR="00EF6625" w:rsidRPr="00410371" w:rsidRDefault="00EF6625" w:rsidP="00794510">
            <w:pPr>
              <w:pStyle w:val="CRCoverPage"/>
              <w:spacing w:after="0"/>
              <w:jc w:val="center"/>
              <w:rPr>
                <w:noProof/>
                <w:sz w:val="28"/>
              </w:rPr>
            </w:pPr>
            <w:fldSimple w:instr=" DOCPROPERTY  Version  \* MERGEFORMAT ">
              <w:r w:rsidRPr="00410371">
                <w:rPr>
                  <w:b/>
                  <w:noProof/>
                  <w:sz w:val="28"/>
                </w:rPr>
                <w:t>18.6.0</w:t>
              </w:r>
            </w:fldSimple>
          </w:p>
        </w:tc>
        <w:tc>
          <w:tcPr>
            <w:tcW w:w="143" w:type="dxa"/>
            <w:tcBorders>
              <w:right w:val="single" w:sz="4" w:space="0" w:color="auto"/>
            </w:tcBorders>
          </w:tcPr>
          <w:p w14:paraId="3291C05E" w14:textId="77777777" w:rsidR="00EF6625" w:rsidRDefault="00EF6625" w:rsidP="00794510">
            <w:pPr>
              <w:pStyle w:val="CRCoverPage"/>
              <w:spacing w:after="0"/>
              <w:rPr>
                <w:noProof/>
              </w:rPr>
            </w:pPr>
          </w:p>
        </w:tc>
      </w:tr>
      <w:tr w:rsidR="00EF6625" w14:paraId="7B5D59A3" w14:textId="77777777" w:rsidTr="00794510">
        <w:tc>
          <w:tcPr>
            <w:tcW w:w="9641" w:type="dxa"/>
            <w:gridSpan w:val="9"/>
            <w:tcBorders>
              <w:left w:val="single" w:sz="4" w:space="0" w:color="auto"/>
              <w:right w:val="single" w:sz="4" w:space="0" w:color="auto"/>
            </w:tcBorders>
          </w:tcPr>
          <w:p w14:paraId="020455D4" w14:textId="77777777" w:rsidR="00EF6625" w:rsidRDefault="00EF6625" w:rsidP="00794510">
            <w:pPr>
              <w:pStyle w:val="CRCoverPage"/>
              <w:spacing w:after="0"/>
              <w:rPr>
                <w:noProof/>
              </w:rPr>
            </w:pPr>
          </w:p>
        </w:tc>
      </w:tr>
      <w:tr w:rsidR="00EF6625" w14:paraId="34C0C184" w14:textId="77777777" w:rsidTr="00794510">
        <w:tc>
          <w:tcPr>
            <w:tcW w:w="9641" w:type="dxa"/>
            <w:gridSpan w:val="9"/>
            <w:tcBorders>
              <w:top w:val="single" w:sz="4" w:space="0" w:color="auto"/>
            </w:tcBorders>
          </w:tcPr>
          <w:p w14:paraId="4744C830" w14:textId="77777777" w:rsidR="00EF6625" w:rsidRPr="00F25D98" w:rsidRDefault="00EF6625" w:rsidP="00794510">
            <w:pPr>
              <w:pStyle w:val="CRCoverPage"/>
              <w:spacing w:after="0"/>
              <w:jc w:val="center"/>
              <w:rPr>
                <w:rFonts w:cs="Arial"/>
                <w:i/>
                <w:noProof/>
              </w:rPr>
            </w:pPr>
            <w:r w:rsidRPr="00F25D98">
              <w:rPr>
                <w:rFonts w:cs="Arial"/>
                <w:i/>
                <w:noProof/>
              </w:rPr>
              <w:t xml:space="preserve">For </w:t>
            </w:r>
            <w:hyperlink r:id="rId9" w:anchor="_blank" w:history="1">
              <w:r w:rsidRPr="00F25D98">
                <w:rPr>
                  <w:rStyle w:val="Hyperlink"/>
                  <w:rFonts w:cs="Arial"/>
                  <w:b/>
                  <w:i/>
                  <w:noProof/>
                  <w:color w:val="FF0000"/>
                </w:rPr>
                <w:t>HELP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10" w:history="1">
              <w:r>
                <w:rPr>
                  <w:rStyle w:val="Hyperlink"/>
                  <w:rFonts w:cs="Arial"/>
                  <w:i/>
                  <w:noProof/>
                </w:rPr>
                <w:t>https://www.3gpp.org/Change-Requests</w:t>
              </w:r>
            </w:hyperlink>
            <w:r w:rsidRPr="00F25D98">
              <w:rPr>
                <w:rFonts w:cs="Arial"/>
                <w:i/>
                <w:noProof/>
              </w:rPr>
              <w:t>.</w:t>
            </w:r>
          </w:p>
        </w:tc>
      </w:tr>
      <w:tr w:rsidR="00EF6625" w14:paraId="02B851DA" w14:textId="77777777" w:rsidTr="00794510">
        <w:tc>
          <w:tcPr>
            <w:tcW w:w="9641" w:type="dxa"/>
            <w:gridSpan w:val="9"/>
          </w:tcPr>
          <w:p w14:paraId="61CCA3E4" w14:textId="77777777" w:rsidR="00EF6625" w:rsidRDefault="00EF6625" w:rsidP="00794510">
            <w:pPr>
              <w:pStyle w:val="CRCoverPage"/>
              <w:spacing w:after="0"/>
              <w:rPr>
                <w:noProof/>
                <w:sz w:val="8"/>
                <w:szCs w:val="8"/>
              </w:rPr>
            </w:pPr>
          </w:p>
        </w:tc>
      </w:tr>
    </w:tbl>
    <w:p w14:paraId="7428BA82" w14:textId="77777777" w:rsidR="00EF6625" w:rsidRDefault="00EF6625" w:rsidP="00EF6625">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EF6625" w14:paraId="0BB250D2" w14:textId="77777777" w:rsidTr="00794510">
        <w:tc>
          <w:tcPr>
            <w:tcW w:w="2835" w:type="dxa"/>
          </w:tcPr>
          <w:p w14:paraId="598814C6" w14:textId="77777777" w:rsidR="00EF6625" w:rsidRDefault="00EF6625" w:rsidP="00794510">
            <w:pPr>
              <w:pStyle w:val="CRCoverPage"/>
              <w:tabs>
                <w:tab w:val="right" w:pos="2751"/>
              </w:tabs>
              <w:spacing w:after="0"/>
              <w:rPr>
                <w:b/>
                <w:i/>
                <w:noProof/>
              </w:rPr>
            </w:pPr>
            <w:r>
              <w:rPr>
                <w:b/>
                <w:i/>
                <w:noProof/>
              </w:rPr>
              <w:t>Proposed change affects:</w:t>
            </w:r>
          </w:p>
        </w:tc>
        <w:tc>
          <w:tcPr>
            <w:tcW w:w="1418" w:type="dxa"/>
          </w:tcPr>
          <w:p w14:paraId="5491D0F6" w14:textId="77777777" w:rsidR="00EF6625" w:rsidRDefault="00EF6625" w:rsidP="00794510">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790A4FD2" w14:textId="77777777" w:rsidR="00EF6625" w:rsidRDefault="00EF6625" w:rsidP="00794510">
            <w:pPr>
              <w:pStyle w:val="CRCoverPage"/>
              <w:spacing w:after="0"/>
              <w:jc w:val="center"/>
              <w:rPr>
                <w:b/>
                <w:caps/>
                <w:noProof/>
              </w:rPr>
            </w:pPr>
          </w:p>
        </w:tc>
        <w:tc>
          <w:tcPr>
            <w:tcW w:w="709" w:type="dxa"/>
            <w:tcBorders>
              <w:left w:val="single" w:sz="4" w:space="0" w:color="auto"/>
            </w:tcBorders>
          </w:tcPr>
          <w:p w14:paraId="1BA51F0E" w14:textId="77777777" w:rsidR="00EF6625" w:rsidRDefault="00EF6625" w:rsidP="00794510">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28A527FD" w14:textId="77777777" w:rsidR="00EF6625" w:rsidRDefault="00EF6625" w:rsidP="00794510">
            <w:pPr>
              <w:pStyle w:val="CRCoverPage"/>
              <w:spacing w:after="0"/>
              <w:jc w:val="center"/>
              <w:rPr>
                <w:b/>
                <w:caps/>
                <w:noProof/>
              </w:rPr>
            </w:pPr>
            <w:r>
              <w:rPr>
                <w:b/>
                <w:caps/>
                <w:noProof/>
              </w:rPr>
              <w:t>x</w:t>
            </w:r>
          </w:p>
        </w:tc>
        <w:tc>
          <w:tcPr>
            <w:tcW w:w="2126" w:type="dxa"/>
          </w:tcPr>
          <w:p w14:paraId="62FBEED3" w14:textId="77777777" w:rsidR="00EF6625" w:rsidRDefault="00EF6625" w:rsidP="00794510">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7605ED4A" w14:textId="77777777" w:rsidR="00EF6625" w:rsidRDefault="00EF6625" w:rsidP="00794510">
            <w:pPr>
              <w:pStyle w:val="CRCoverPage"/>
              <w:spacing w:after="0"/>
              <w:jc w:val="center"/>
              <w:rPr>
                <w:b/>
                <w:caps/>
                <w:noProof/>
              </w:rPr>
            </w:pPr>
          </w:p>
        </w:tc>
        <w:tc>
          <w:tcPr>
            <w:tcW w:w="1418" w:type="dxa"/>
            <w:tcBorders>
              <w:left w:val="nil"/>
            </w:tcBorders>
          </w:tcPr>
          <w:p w14:paraId="5C6D2B83" w14:textId="77777777" w:rsidR="00EF6625" w:rsidRDefault="00EF6625" w:rsidP="00794510">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632B358D" w14:textId="77777777" w:rsidR="00EF6625" w:rsidRDefault="00EF6625" w:rsidP="00794510">
            <w:pPr>
              <w:pStyle w:val="CRCoverPage"/>
              <w:spacing w:after="0"/>
              <w:jc w:val="center"/>
              <w:rPr>
                <w:b/>
                <w:bCs/>
                <w:caps/>
                <w:noProof/>
              </w:rPr>
            </w:pPr>
            <w:r>
              <w:rPr>
                <w:b/>
                <w:bCs/>
                <w:caps/>
                <w:noProof/>
              </w:rPr>
              <w:t>x</w:t>
            </w:r>
          </w:p>
        </w:tc>
      </w:tr>
    </w:tbl>
    <w:p w14:paraId="52D33FA9" w14:textId="77777777" w:rsidR="00EF6625" w:rsidRDefault="00EF6625" w:rsidP="00EF6625">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EF6625" w14:paraId="2257B015" w14:textId="77777777" w:rsidTr="00794510">
        <w:tc>
          <w:tcPr>
            <w:tcW w:w="9640" w:type="dxa"/>
            <w:gridSpan w:val="11"/>
          </w:tcPr>
          <w:p w14:paraId="0D3E1927" w14:textId="77777777" w:rsidR="00EF6625" w:rsidRDefault="00EF6625" w:rsidP="00794510">
            <w:pPr>
              <w:pStyle w:val="CRCoverPage"/>
              <w:spacing w:after="0"/>
              <w:rPr>
                <w:noProof/>
                <w:sz w:val="8"/>
                <w:szCs w:val="8"/>
              </w:rPr>
            </w:pPr>
          </w:p>
        </w:tc>
      </w:tr>
      <w:tr w:rsidR="00EF6625" w14:paraId="42CBD098" w14:textId="77777777" w:rsidTr="00794510">
        <w:tc>
          <w:tcPr>
            <w:tcW w:w="1843" w:type="dxa"/>
            <w:tcBorders>
              <w:top w:val="single" w:sz="4" w:space="0" w:color="auto"/>
              <w:left w:val="single" w:sz="4" w:space="0" w:color="auto"/>
            </w:tcBorders>
          </w:tcPr>
          <w:p w14:paraId="190AD0FA" w14:textId="77777777" w:rsidR="00EF6625" w:rsidRDefault="00EF6625" w:rsidP="00794510">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4EFFB4E7" w14:textId="77777777" w:rsidR="00EF6625" w:rsidRDefault="00EF6625" w:rsidP="00794510">
            <w:pPr>
              <w:pStyle w:val="CRCoverPage"/>
              <w:spacing w:after="0"/>
              <w:ind w:left="100"/>
              <w:rPr>
                <w:noProof/>
              </w:rPr>
            </w:pPr>
            <w:fldSimple w:instr=" DOCPROPERTY  CrTitle  \* MERGEFORMAT ">
              <w:r>
                <w:t>Further corrections to Annex A</w:t>
              </w:r>
            </w:fldSimple>
          </w:p>
        </w:tc>
      </w:tr>
      <w:tr w:rsidR="00EF6625" w14:paraId="3553682E" w14:textId="77777777" w:rsidTr="00794510">
        <w:tc>
          <w:tcPr>
            <w:tcW w:w="1843" w:type="dxa"/>
            <w:tcBorders>
              <w:left w:val="single" w:sz="4" w:space="0" w:color="auto"/>
            </w:tcBorders>
          </w:tcPr>
          <w:p w14:paraId="200E266C" w14:textId="77777777" w:rsidR="00EF6625" w:rsidRDefault="00EF6625" w:rsidP="00794510">
            <w:pPr>
              <w:pStyle w:val="CRCoverPage"/>
              <w:spacing w:after="0"/>
              <w:rPr>
                <w:b/>
                <w:i/>
                <w:noProof/>
                <w:sz w:val="8"/>
                <w:szCs w:val="8"/>
              </w:rPr>
            </w:pPr>
          </w:p>
        </w:tc>
        <w:tc>
          <w:tcPr>
            <w:tcW w:w="7797" w:type="dxa"/>
            <w:gridSpan w:val="10"/>
            <w:tcBorders>
              <w:right w:val="single" w:sz="4" w:space="0" w:color="auto"/>
            </w:tcBorders>
          </w:tcPr>
          <w:p w14:paraId="59E4B07C" w14:textId="77777777" w:rsidR="00EF6625" w:rsidRDefault="00EF6625" w:rsidP="00794510">
            <w:pPr>
              <w:pStyle w:val="CRCoverPage"/>
              <w:spacing w:after="0"/>
              <w:rPr>
                <w:noProof/>
                <w:sz w:val="8"/>
                <w:szCs w:val="8"/>
              </w:rPr>
            </w:pPr>
          </w:p>
        </w:tc>
      </w:tr>
      <w:tr w:rsidR="00EF6625" w14:paraId="74FF472D" w14:textId="77777777" w:rsidTr="00794510">
        <w:tc>
          <w:tcPr>
            <w:tcW w:w="1843" w:type="dxa"/>
            <w:tcBorders>
              <w:left w:val="single" w:sz="4" w:space="0" w:color="auto"/>
            </w:tcBorders>
          </w:tcPr>
          <w:p w14:paraId="5BD06C19" w14:textId="77777777" w:rsidR="00EF6625" w:rsidRDefault="00EF6625" w:rsidP="00794510">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65CFEE8B" w14:textId="77777777" w:rsidR="00EF6625" w:rsidRDefault="00EF6625" w:rsidP="00794510">
            <w:pPr>
              <w:pStyle w:val="CRCoverPage"/>
              <w:spacing w:after="0"/>
              <w:ind w:left="100"/>
              <w:rPr>
                <w:noProof/>
              </w:rPr>
            </w:pPr>
            <w:fldSimple w:instr=" DOCPROPERTY  SourceIfWg  \* MERGEFORMAT ">
              <w:r>
                <w:rPr>
                  <w:noProof/>
                </w:rPr>
                <w:t>Nokia, Fraunhofer IIS, Ericsson LM, Dolby Laboratories Inc., Orange</w:t>
              </w:r>
            </w:fldSimple>
          </w:p>
        </w:tc>
      </w:tr>
      <w:tr w:rsidR="00EF6625" w14:paraId="6C0EAF70" w14:textId="77777777" w:rsidTr="00794510">
        <w:tc>
          <w:tcPr>
            <w:tcW w:w="1843" w:type="dxa"/>
            <w:tcBorders>
              <w:left w:val="single" w:sz="4" w:space="0" w:color="auto"/>
            </w:tcBorders>
          </w:tcPr>
          <w:p w14:paraId="005A6CC8" w14:textId="77777777" w:rsidR="00EF6625" w:rsidRDefault="00EF6625" w:rsidP="00794510">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280BE9A2" w14:textId="77777777" w:rsidR="00EF6625" w:rsidRDefault="00EF6625" w:rsidP="00794510">
            <w:pPr>
              <w:pStyle w:val="CRCoverPage"/>
              <w:spacing w:after="0"/>
              <w:ind w:left="100"/>
              <w:rPr>
                <w:noProof/>
              </w:rPr>
            </w:pPr>
            <w:r>
              <w:t>S4</w:t>
            </w:r>
            <w:fldSimple w:instr=" DOCPROPERTY  SourceIfTsg  \* MERGEFORMAT "/>
          </w:p>
        </w:tc>
      </w:tr>
      <w:tr w:rsidR="00EF6625" w14:paraId="1B159EB7" w14:textId="77777777" w:rsidTr="00794510">
        <w:tc>
          <w:tcPr>
            <w:tcW w:w="1843" w:type="dxa"/>
            <w:tcBorders>
              <w:left w:val="single" w:sz="4" w:space="0" w:color="auto"/>
            </w:tcBorders>
          </w:tcPr>
          <w:p w14:paraId="0A6D3DC6" w14:textId="77777777" w:rsidR="00EF6625" w:rsidRDefault="00EF6625" w:rsidP="00794510">
            <w:pPr>
              <w:pStyle w:val="CRCoverPage"/>
              <w:spacing w:after="0"/>
              <w:rPr>
                <w:b/>
                <w:i/>
                <w:noProof/>
                <w:sz w:val="8"/>
                <w:szCs w:val="8"/>
              </w:rPr>
            </w:pPr>
          </w:p>
        </w:tc>
        <w:tc>
          <w:tcPr>
            <w:tcW w:w="7797" w:type="dxa"/>
            <w:gridSpan w:val="10"/>
            <w:tcBorders>
              <w:right w:val="single" w:sz="4" w:space="0" w:color="auto"/>
            </w:tcBorders>
          </w:tcPr>
          <w:p w14:paraId="1BE77F91" w14:textId="77777777" w:rsidR="00EF6625" w:rsidRDefault="00EF6625" w:rsidP="00794510">
            <w:pPr>
              <w:pStyle w:val="CRCoverPage"/>
              <w:spacing w:after="0"/>
              <w:rPr>
                <w:noProof/>
                <w:sz w:val="8"/>
                <w:szCs w:val="8"/>
              </w:rPr>
            </w:pPr>
          </w:p>
        </w:tc>
      </w:tr>
      <w:tr w:rsidR="00EF6625" w14:paraId="59CCD803" w14:textId="77777777" w:rsidTr="00794510">
        <w:tc>
          <w:tcPr>
            <w:tcW w:w="1843" w:type="dxa"/>
            <w:tcBorders>
              <w:left w:val="single" w:sz="4" w:space="0" w:color="auto"/>
            </w:tcBorders>
          </w:tcPr>
          <w:p w14:paraId="27769F6F" w14:textId="77777777" w:rsidR="00EF6625" w:rsidRDefault="00EF6625" w:rsidP="00794510">
            <w:pPr>
              <w:pStyle w:val="CRCoverPage"/>
              <w:tabs>
                <w:tab w:val="right" w:pos="1759"/>
              </w:tabs>
              <w:spacing w:after="0"/>
              <w:rPr>
                <w:b/>
                <w:i/>
                <w:noProof/>
              </w:rPr>
            </w:pPr>
            <w:r>
              <w:rPr>
                <w:b/>
                <w:i/>
                <w:noProof/>
              </w:rPr>
              <w:t>Work item code:</w:t>
            </w:r>
          </w:p>
        </w:tc>
        <w:tc>
          <w:tcPr>
            <w:tcW w:w="3686" w:type="dxa"/>
            <w:gridSpan w:val="5"/>
            <w:shd w:val="pct30" w:color="FFFF00" w:fill="auto"/>
          </w:tcPr>
          <w:p w14:paraId="0CCF2DB5" w14:textId="77777777" w:rsidR="00EF6625" w:rsidRDefault="00EF6625" w:rsidP="00794510">
            <w:pPr>
              <w:pStyle w:val="CRCoverPage"/>
              <w:spacing w:after="0"/>
              <w:ind w:left="100"/>
              <w:rPr>
                <w:noProof/>
              </w:rPr>
            </w:pPr>
            <w:fldSimple w:instr=" DOCPROPERTY  RelatedWis  \* MERGEFORMAT ">
              <w:r>
                <w:rPr>
                  <w:noProof/>
                </w:rPr>
                <w:t>IVAS_Codec</w:t>
              </w:r>
            </w:fldSimple>
          </w:p>
        </w:tc>
        <w:tc>
          <w:tcPr>
            <w:tcW w:w="567" w:type="dxa"/>
            <w:tcBorders>
              <w:left w:val="nil"/>
            </w:tcBorders>
          </w:tcPr>
          <w:p w14:paraId="03193E11" w14:textId="77777777" w:rsidR="00EF6625" w:rsidRDefault="00EF6625" w:rsidP="00794510">
            <w:pPr>
              <w:pStyle w:val="CRCoverPage"/>
              <w:spacing w:after="0"/>
              <w:ind w:right="100"/>
              <w:rPr>
                <w:noProof/>
              </w:rPr>
            </w:pPr>
          </w:p>
        </w:tc>
        <w:tc>
          <w:tcPr>
            <w:tcW w:w="1417" w:type="dxa"/>
            <w:gridSpan w:val="3"/>
            <w:tcBorders>
              <w:left w:val="nil"/>
            </w:tcBorders>
          </w:tcPr>
          <w:p w14:paraId="7A6EC653" w14:textId="77777777" w:rsidR="00EF6625" w:rsidRDefault="00EF6625" w:rsidP="00794510">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06BB482F" w14:textId="38489549" w:rsidR="00EF6625" w:rsidRDefault="00EF6625" w:rsidP="00794510">
            <w:pPr>
              <w:pStyle w:val="CRCoverPage"/>
              <w:spacing w:after="0"/>
              <w:ind w:left="100"/>
              <w:rPr>
                <w:noProof/>
              </w:rPr>
            </w:pPr>
            <w:fldSimple w:instr=" DOCPROPERTY  ResDate  \* MERGEFORMAT ">
              <w:r>
                <w:rPr>
                  <w:noProof/>
                </w:rPr>
                <w:t>2025-11-</w:t>
              </w:r>
              <w:r w:rsidR="00DC37C3">
                <w:rPr>
                  <w:noProof/>
                </w:rPr>
                <w:t>20</w:t>
              </w:r>
            </w:fldSimple>
          </w:p>
        </w:tc>
      </w:tr>
      <w:tr w:rsidR="00EF6625" w14:paraId="49AF7E0D" w14:textId="77777777" w:rsidTr="00794510">
        <w:tc>
          <w:tcPr>
            <w:tcW w:w="1843" w:type="dxa"/>
            <w:tcBorders>
              <w:left w:val="single" w:sz="4" w:space="0" w:color="auto"/>
            </w:tcBorders>
          </w:tcPr>
          <w:p w14:paraId="2287D9FC" w14:textId="77777777" w:rsidR="00EF6625" w:rsidRDefault="00EF6625" w:rsidP="00794510">
            <w:pPr>
              <w:pStyle w:val="CRCoverPage"/>
              <w:spacing w:after="0"/>
              <w:rPr>
                <w:b/>
                <w:i/>
                <w:noProof/>
                <w:sz w:val="8"/>
                <w:szCs w:val="8"/>
              </w:rPr>
            </w:pPr>
          </w:p>
        </w:tc>
        <w:tc>
          <w:tcPr>
            <w:tcW w:w="1986" w:type="dxa"/>
            <w:gridSpan w:val="4"/>
          </w:tcPr>
          <w:p w14:paraId="50C26BCB" w14:textId="77777777" w:rsidR="00EF6625" w:rsidRDefault="00EF6625" w:rsidP="00794510">
            <w:pPr>
              <w:pStyle w:val="CRCoverPage"/>
              <w:spacing w:after="0"/>
              <w:rPr>
                <w:noProof/>
                <w:sz w:val="8"/>
                <w:szCs w:val="8"/>
              </w:rPr>
            </w:pPr>
          </w:p>
        </w:tc>
        <w:tc>
          <w:tcPr>
            <w:tcW w:w="2267" w:type="dxa"/>
            <w:gridSpan w:val="2"/>
          </w:tcPr>
          <w:p w14:paraId="4DAE1D04" w14:textId="77777777" w:rsidR="00EF6625" w:rsidRDefault="00EF6625" w:rsidP="00794510">
            <w:pPr>
              <w:pStyle w:val="CRCoverPage"/>
              <w:spacing w:after="0"/>
              <w:rPr>
                <w:noProof/>
                <w:sz w:val="8"/>
                <w:szCs w:val="8"/>
              </w:rPr>
            </w:pPr>
          </w:p>
        </w:tc>
        <w:tc>
          <w:tcPr>
            <w:tcW w:w="1417" w:type="dxa"/>
            <w:gridSpan w:val="3"/>
          </w:tcPr>
          <w:p w14:paraId="2B9C0D3A" w14:textId="77777777" w:rsidR="00EF6625" w:rsidRDefault="00EF6625" w:rsidP="00794510">
            <w:pPr>
              <w:pStyle w:val="CRCoverPage"/>
              <w:spacing w:after="0"/>
              <w:rPr>
                <w:noProof/>
                <w:sz w:val="8"/>
                <w:szCs w:val="8"/>
              </w:rPr>
            </w:pPr>
          </w:p>
        </w:tc>
        <w:tc>
          <w:tcPr>
            <w:tcW w:w="2127" w:type="dxa"/>
            <w:tcBorders>
              <w:right w:val="single" w:sz="4" w:space="0" w:color="auto"/>
            </w:tcBorders>
          </w:tcPr>
          <w:p w14:paraId="1CB43DB1" w14:textId="77777777" w:rsidR="00EF6625" w:rsidRDefault="00EF6625" w:rsidP="00794510">
            <w:pPr>
              <w:pStyle w:val="CRCoverPage"/>
              <w:spacing w:after="0"/>
              <w:rPr>
                <w:noProof/>
                <w:sz w:val="8"/>
                <w:szCs w:val="8"/>
              </w:rPr>
            </w:pPr>
          </w:p>
        </w:tc>
      </w:tr>
      <w:tr w:rsidR="00EF6625" w14:paraId="4865E61B" w14:textId="77777777" w:rsidTr="00794510">
        <w:trPr>
          <w:cantSplit/>
        </w:trPr>
        <w:tc>
          <w:tcPr>
            <w:tcW w:w="1843" w:type="dxa"/>
            <w:tcBorders>
              <w:left w:val="single" w:sz="4" w:space="0" w:color="auto"/>
            </w:tcBorders>
          </w:tcPr>
          <w:p w14:paraId="6C838EE3" w14:textId="77777777" w:rsidR="00EF6625" w:rsidRDefault="00EF6625" w:rsidP="00794510">
            <w:pPr>
              <w:pStyle w:val="CRCoverPage"/>
              <w:tabs>
                <w:tab w:val="right" w:pos="1759"/>
              </w:tabs>
              <w:spacing w:after="0"/>
              <w:rPr>
                <w:b/>
                <w:i/>
                <w:noProof/>
              </w:rPr>
            </w:pPr>
            <w:r>
              <w:rPr>
                <w:b/>
                <w:i/>
                <w:noProof/>
              </w:rPr>
              <w:t>Category:</w:t>
            </w:r>
          </w:p>
        </w:tc>
        <w:tc>
          <w:tcPr>
            <w:tcW w:w="851" w:type="dxa"/>
            <w:shd w:val="pct30" w:color="FFFF00" w:fill="auto"/>
          </w:tcPr>
          <w:p w14:paraId="0E0D9653" w14:textId="77777777" w:rsidR="00EF6625" w:rsidRDefault="00EF6625" w:rsidP="00794510">
            <w:pPr>
              <w:pStyle w:val="CRCoverPage"/>
              <w:spacing w:after="0"/>
              <w:ind w:left="100" w:right="-609"/>
              <w:rPr>
                <w:b/>
                <w:noProof/>
              </w:rPr>
            </w:pPr>
            <w:fldSimple w:instr=" DOCPROPERTY  Cat  \* MERGEFORMAT ">
              <w:r>
                <w:rPr>
                  <w:b/>
                  <w:noProof/>
                </w:rPr>
                <w:t>F</w:t>
              </w:r>
            </w:fldSimple>
          </w:p>
        </w:tc>
        <w:tc>
          <w:tcPr>
            <w:tcW w:w="3402" w:type="dxa"/>
            <w:gridSpan w:val="5"/>
            <w:tcBorders>
              <w:left w:val="nil"/>
            </w:tcBorders>
          </w:tcPr>
          <w:p w14:paraId="3A4CAB5F" w14:textId="77777777" w:rsidR="00EF6625" w:rsidRDefault="00EF6625" w:rsidP="00794510">
            <w:pPr>
              <w:pStyle w:val="CRCoverPage"/>
              <w:spacing w:after="0"/>
              <w:rPr>
                <w:noProof/>
              </w:rPr>
            </w:pPr>
          </w:p>
        </w:tc>
        <w:tc>
          <w:tcPr>
            <w:tcW w:w="1417" w:type="dxa"/>
            <w:gridSpan w:val="3"/>
            <w:tcBorders>
              <w:left w:val="nil"/>
            </w:tcBorders>
          </w:tcPr>
          <w:p w14:paraId="2A571E59" w14:textId="77777777" w:rsidR="00EF6625" w:rsidRDefault="00EF6625" w:rsidP="00794510">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6B341711" w14:textId="77777777" w:rsidR="00EF6625" w:rsidRDefault="00EF6625" w:rsidP="00794510">
            <w:pPr>
              <w:pStyle w:val="CRCoverPage"/>
              <w:spacing w:after="0"/>
              <w:ind w:left="100"/>
              <w:rPr>
                <w:noProof/>
              </w:rPr>
            </w:pPr>
            <w:fldSimple w:instr=" DOCPROPERTY  Release  \* MERGEFORMAT ">
              <w:r>
                <w:rPr>
                  <w:noProof/>
                </w:rPr>
                <w:t>Rel-18</w:t>
              </w:r>
            </w:fldSimple>
          </w:p>
        </w:tc>
      </w:tr>
      <w:tr w:rsidR="00EF6625" w14:paraId="4FC1F465" w14:textId="77777777" w:rsidTr="00794510">
        <w:tc>
          <w:tcPr>
            <w:tcW w:w="1843" w:type="dxa"/>
            <w:tcBorders>
              <w:left w:val="single" w:sz="4" w:space="0" w:color="auto"/>
              <w:bottom w:val="single" w:sz="4" w:space="0" w:color="auto"/>
            </w:tcBorders>
          </w:tcPr>
          <w:p w14:paraId="0839681D" w14:textId="77777777" w:rsidR="00EF6625" w:rsidRDefault="00EF6625" w:rsidP="00794510">
            <w:pPr>
              <w:pStyle w:val="CRCoverPage"/>
              <w:spacing w:after="0"/>
              <w:rPr>
                <w:b/>
                <w:i/>
                <w:noProof/>
              </w:rPr>
            </w:pPr>
          </w:p>
        </w:tc>
        <w:tc>
          <w:tcPr>
            <w:tcW w:w="4677" w:type="dxa"/>
            <w:gridSpan w:val="8"/>
            <w:tcBorders>
              <w:bottom w:val="single" w:sz="4" w:space="0" w:color="auto"/>
            </w:tcBorders>
          </w:tcPr>
          <w:p w14:paraId="1D5BCCE5" w14:textId="77777777" w:rsidR="00EF6625" w:rsidRDefault="00EF6625" w:rsidP="007945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65D0350C" w14:textId="77777777" w:rsidR="00EF6625" w:rsidRDefault="00EF6625" w:rsidP="00794510">
            <w:pPr>
              <w:pStyle w:val="CRCoverPage"/>
              <w:rPr>
                <w:noProof/>
              </w:rPr>
            </w:pPr>
            <w:r>
              <w:rPr>
                <w:noProof/>
                <w:sz w:val="18"/>
              </w:rPr>
              <w:t>Detailed explanations of the above categories can</w:t>
            </w:r>
            <w:r>
              <w:rPr>
                <w:noProof/>
                <w:sz w:val="18"/>
              </w:rPr>
              <w:br/>
              <w:t xml:space="preserve">be found in 3GPP </w:t>
            </w:r>
            <w:hyperlink r:id="rId11"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7F8FEE9D" w14:textId="77777777" w:rsidR="00EF6625" w:rsidRPr="007C2097" w:rsidRDefault="00EF6625" w:rsidP="00794510">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EF6625" w14:paraId="712F47C1" w14:textId="77777777" w:rsidTr="00794510">
        <w:tc>
          <w:tcPr>
            <w:tcW w:w="1843" w:type="dxa"/>
          </w:tcPr>
          <w:p w14:paraId="5EC9AE2A" w14:textId="77777777" w:rsidR="00EF6625" w:rsidRDefault="00EF6625" w:rsidP="00794510">
            <w:pPr>
              <w:pStyle w:val="CRCoverPage"/>
              <w:spacing w:after="0"/>
              <w:rPr>
                <w:b/>
                <w:i/>
                <w:noProof/>
                <w:sz w:val="8"/>
                <w:szCs w:val="8"/>
              </w:rPr>
            </w:pPr>
          </w:p>
        </w:tc>
        <w:tc>
          <w:tcPr>
            <w:tcW w:w="7797" w:type="dxa"/>
            <w:gridSpan w:val="10"/>
          </w:tcPr>
          <w:p w14:paraId="7A2B7B8A" w14:textId="77777777" w:rsidR="00EF6625" w:rsidRDefault="00EF6625" w:rsidP="00794510">
            <w:pPr>
              <w:pStyle w:val="CRCoverPage"/>
              <w:spacing w:after="0"/>
              <w:rPr>
                <w:noProof/>
                <w:sz w:val="8"/>
                <w:szCs w:val="8"/>
              </w:rPr>
            </w:pPr>
          </w:p>
        </w:tc>
      </w:tr>
      <w:tr w:rsidR="00EF6625" w14:paraId="3B564DA5" w14:textId="77777777" w:rsidTr="00794510">
        <w:tc>
          <w:tcPr>
            <w:tcW w:w="2694" w:type="dxa"/>
            <w:gridSpan w:val="2"/>
            <w:tcBorders>
              <w:top w:val="single" w:sz="4" w:space="0" w:color="auto"/>
              <w:left w:val="single" w:sz="4" w:space="0" w:color="auto"/>
            </w:tcBorders>
          </w:tcPr>
          <w:p w14:paraId="3DE0A33C" w14:textId="77777777" w:rsidR="00EF6625" w:rsidRDefault="00EF6625" w:rsidP="00794510">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6DE312D4" w14:textId="77777777" w:rsidR="00EF6625" w:rsidRDefault="00EF6625" w:rsidP="00794510">
            <w:pPr>
              <w:pStyle w:val="CRCoverPage"/>
              <w:spacing w:after="0"/>
              <w:ind w:left="100"/>
              <w:rPr>
                <w:noProof/>
              </w:rPr>
            </w:pPr>
            <w:r w:rsidRPr="003E4503">
              <w:rPr>
                <w:noProof/>
              </w:rPr>
              <w:t>Split rendering support is missing for the IVAS payload format. Subformat requests not supported. Enabling functionalities using new PI types. Readability for certain figures and payload parsing needs improvement. E byte would be full with the current types without extension capabilites. Negotiation parameter ims is colliding with similarly named parameter and needs renaming.</w:t>
            </w:r>
          </w:p>
        </w:tc>
      </w:tr>
      <w:tr w:rsidR="00EF6625" w14:paraId="12A5F370" w14:textId="77777777" w:rsidTr="00794510">
        <w:tc>
          <w:tcPr>
            <w:tcW w:w="2694" w:type="dxa"/>
            <w:gridSpan w:val="2"/>
            <w:tcBorders>
              <w:left w:val="single" w:sz="4" w:space="0" w:color="auto"/>
            </w:tcBorders>
          </w:tcPr>
          <w:p w14:paraId="78ED8BBA" w14:textId="77777777" w:rsidR="00EF6625" w:rsidRDefault="00EF6625" w:rsidP="00794510">
            <w:pPr>
              <w:pStyle w:val="CRCoverPage"/>
              <w:spacing w:after="0"/>
              <w:rPr>
                <w:b/>
                <w:i/>
                <w:noProof/>
                <w:sz w:val="8"/>
                <w:szCs w:val="8"/>
              </w:rPr>
            </w:pPr>
          </w:p>
        </w:tc>
        <w:tc>
          <w:tcPr>
            <w:tcW w:w="6946" w:type="dxa"/>
            <w:gridSpan w:val="9"/>
            <w:tcBorders>
              <w:right w:val="single" w:sz="4" w:space="0" w:color="auto"/>
            </w:tcBorders>
          </w:tcPr>
          <w:p w14:paraId="4C166823" w14:textId="77777777" w:rsidR="00EF6625" w:rsidRDefault="00EF6625" w:rsidP="00794510">
            <w:pPr>
              <w:pStyle w:val="CRCoverPage"/>
              <w:spacing w:after="0"/>
              <w:rPr>
                <w:noProof/>
                <w:sz w:val="8"/>
                <w:szCs w:val="8"/>
              </w:rPr>
            </w:pPr>
          </w:p>
        </w:tc>
      </w:tr>
      <w:tr w:rsidR="00EF6625" w14:paraId="47028178" w14:textId="77777777" w:rsidTr="00794510">
        <w:tc>
          <w:tcPr>
            <w:tcW w:w="2694" w:type="dxa"/>
            <w:gridSpan w:val="2"/>
            <w:tcBorders>
              <w:left w:val="single" w:sz="4" w:space="0" w:color="auto"/>
            </w:tcBorders>
          </w:tcPr>
          <w:p w14:paraId="0378D8AC" w14:textId="77777777" w:rsidR="00EF6625" w:rsidRDefault="00EF6625" w:rsidP="00794510">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4E1CEED0" w14:textId="77777777" w:rsidR="00EF6625" w:rsidRDefault="00EF6625" w:rsidP="00794510">
            <w:pPr>
              <w:pStyle w:val="CRCoverPage"/>
              <w:spacing w:after="0"/>
              <w:ind w:left="100"/>
              <w:rPr>
                <w:noProof/>
              </w:rPr>
            </w:pPr>
            <w:r w:rsidRPr="003E4503">
              <w:rPr>
                <w:noProof/>
              </w:rPr>
              <w:t>Add Split rendering support, support for subformat requests and declaration, support for reverse direction PI data, readability improvements for figures, payload parsing clause, E byte ET field extended to 3 bits, new PI data types, ims/ivas-mode-switch parameter renamed to mono-init, support for subformat requests and declaration, support for negotiating initial codec mode, support for negotiating initial noise suppression mode.</w:t>
            </w:r>
          </w:p>
        </w:tc>
      </w:tr>
      <w:tr w:rsidR="00EF6625" w14:paraId="3EAC7D09" w14:textId="77777777" w:rsidTr="00794510">
        <w:tc>
          <w:tcPr>
            <w:tcW w:w="2694" w:type="dxa"/>
            <w:gridSpan w:val="2"/>
            <w:tcBorders>
              <w:left w:val="single" w:sz="4" w:space="0" w:color="auto"/>
            </w:tcBorders>
          </w:tcPr>
          <w:p w14:paraId="462DC59D" w14:textId="77777777" w:rsidR="00EF6625" w:rsidRDefault="00EF6625" w:rsidP="00794510">
            <w:pPr>
              <w:pStyle w:val="CRCoverPage"/>
              <w:spacing w:after="0"/>
              <w:rPr>
                <w:b/>
                <w:i/>
                <w:noProof/>
                <w:sz w:val="8"/>
                <w:szCs w:val="8"/>
              </w:rPr>
            </w:pPr>
          </w:p>
        </w:tc>
        <w:tc>
          <w:tcPr>
            <w:tcW w:w="6946" w:type="dxa"/>
            <w:gridSpan w:val="9"/>
            <w:tcBorders>
              <w:right w:val="single" w:sz="4" w:space="0" w:color="auto"/>
            </w:tcBorders>
          </w:tcPr>
          <w:p w14:paraId="6502FCE3" w14:textId="77777777" w:rsidR="00EF6625" w:rsidRDefault="00EF6625" w:rsidP="00794510">
            <w:pPr>
              <w:pStyle w:val="CRCoverPage"/>
              <w:spacing w:after="0"/>
              <w:rPr>
                <w:noProof/>
                <w:sz w:val="8"/>
                <w:szCs w:val="8"/>
              </w:rPr>
            </w:pPr>
          </w:p>
        </w:tc>
      </w:tr>
      <w:tr w:rsidR="00EF6625" w14:paraId="416891E4" w14:textId="77777777" w:rsidTr="00794510">
        <w:tc>
          <w:tcPr>
            <w:tcW w:w="2694" w:type="dxa"/>
            <w:gridSpan w:val="2"/>
            <w:tcBorders>
              <w:left w:val="single" w:sz="4" w:space="0" w:color="auto"/>
              <w:bottom w:val="single" w:sz="4" w:space="0" w:color="auto"/>
            </w:tcBorders>
          </w:tcPr>
          <w:p w14:paraId="7A45A3AC" w14:textId="77777777" w:rsidR="00EF6625" w:rsidRDefault="00EF6625" w:rsidP="00794510">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CA502C8" w14:textId="77777777" w:rsidR="00EF6625" w:rsidRDefault="00EF6625" w:rsidP="00794510">
            <w:pPr>
              <w:pStyle w:val="CRCoverPage"/>
              <w:spacing w:after="0"/>
              <w:ind w:left="100"/>
              <w:rPr>
                <w:noProof/>
              </w:rPr>
            </w:pPr>
            <w:r w:rsidRPr="003E4503">
              <w:rPr>
                <w:noProof/>
              </w:rPr>
              <w:t>There would be no Split rendering support in IVAS payload, subformat requests missing, subsequent E byte signalling would be full without future extensibility, similarly named parameters would be confusing.</w:t>
            </w:r>
          </w:p>
        </w:tc>
      </w:tr>
      <w:tr w:rsidR="00EF6625" w14:paraId="791EC0AD" w14:textId="77777777" w:rsidTr="00794510">
        <w:tc>
          <w:tcPr>
            <w:tcW w:w="2694" w:type="dxa"/>
            <w:gridSpan w:val="2"/>
          </w:tcPr>
          <w:p w14:paraId="63B1AC7F" w14:textId="77777777" w:rsidR="00EF6625" w:rsidRDefault="00EF6625" w:rsidP="00794510">
            <w:pPr>
              <w:pStyle w:val="CRCoverPage"/>
              <w:spacing w:after="0"/>
              <w:rPr>
                <w:b/>
                <w:i/>
                <w:noProof/>
                <w:sz w:val="8"/>
                <w:szCs w:val="8"/>
              </w:rPr>
            </w:pPr>
          </w:p>
        </w:tc>
        <w:tc>
          <w:tcPr>
            <w:tcW w:w="6946" w:type="dxa"/>
            <w:gridSpan w:val="9"/>
          </w:tcPr>
          <w:p w14:paraId="323367B8" w14:textId="77777777" w:rsidR="00EF6625" w:rsidRDefault="00EF6625" w:rsidP="00794510">
            <w:pPr>
              <w:pStyle w:val="CRCoverPage"/>
              <w:spacing w:after="0"/>
              <w:rPr>
                <w:noProof/>
                <w:sz w:val="8"/>
                <w:szCs w:val="8"/>
              </w:rPr>
            </w:pPr>
          </w:p>
        </w:tc>
      </w:tr>
      <w:tr w:rsidR="00EF6625" w14:paraId="5103DBA4" w14:textId="77777777" w:rsidTr="00794510">
        <w:tc>
          <w:tcPr>
            <w:tcW w:w="2694" w:type="dxa"/>
            <w:gridSpan w:val="2"/>
            <w:tcBorders>
              <w:top w:val="single" w:sz="4" w:space="0" w:color="auto"/>
              <w:left w:val="single" w:sz="4" w:space="0" w:color="auto"/>
            </w:tcBorders>
          </w:tcPr>
          <w:p w14:paraId="2BD2ADF3" w14:textId="77777777" w:rsidR="00EF6625" w:rsidRDefault="00EF6625" w:rsidP="00794510">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4C681BEB" w14:textId="77777777" w:rsidR="00EF6625" w:rsidRDefault="00EF6625" w:rsidP="00794510">
            <w:pPr>
              <w:pStyle w:val="CRCoverPage"/>
              <w:spacing w:after="0"/>
              <w:ind w:left="100"/>
              <w:rPr>
                <w:noProof/>
              </w:rPr>
            </w:pPr>
            <w:r>
              <w:rPr>
                <w:noProof/>
              </w:rPr>
              <w:t>A.3, A.4</w:t>
            </w:r>
          </w:p>
        </w:tc>
      </w:tr>
      <w:tr w:rsidR="00EF6625" w14:paraId="7DBDB048" w14:textId="77777777" w:rsidTr="00794510">
        <w:tc>
          <w:tcPr>
            <w:tcW w:w="2694" w:type="dxa"/>
            <w:gridSpan w:val="2"/>
            <w:tcBorders>
              <w:left w:val="single" w:sz="4" w:space="0" w:color="auto"/>
            </w:tcBorders>
          </w:tcPr>
          <w:p w14:paraId="1C0DF12E" w14:textId="77777777" w:rsidR="00EF6625" w:rsidRDefault="00EF6625" w:rsidP="00794510">
            <w:pPr>
              <w:pStyle w:val="CRCoverPage"/>
              <w:spacing w:after="0"/>
              <w:rPr>
                <w:b/>
                <w:i/>
                <w:noProof/>
                <w:sz w:val="8"/>
                <w:szCs w:val="8"/>
              </w:rPr>
            </w:pPr>
          </w:p>
        </w:tc>
        <w:tc>
          <w:tcPr>
            <w:tcW w:w="6946" w:type="dxa"/>
            <w:gridSpan w:val="9"/>
            <w:tcBorders>
              <w:right w:val="single" w:sz="4" w:space="0" w:color="auto"/>
            </w:tcBorders>
          </w:tcPr>
          <w:p w14:paraId="5DEA39F1" w14:textId="77777777" w:rsidR="00EF6625" w:rsidRDefault="00EF6625" w:rsidP="00794510">
            <w:pPr>
              <w:pStyle w:val="CRCoverPage"/>
              <w:spacing w:after="0"/>
              <w:rPr>
                <w:noProof/>
                <w:sz w:val="8"/>
                <w:szCs w:val="8"/>
              </w:rPr>
            </w:pPr>
          </w:p>
        </w:tc>
      </w:tr>
      <w:tr w:rsidR="00EF6625" w14:paraId="52E1763F" w14:textId="77777777" w:rsidTr="00794510">
        <w:tc>
          <w:tcPr>
            <w:tcW w:w="2694" w:type="dxa"/>
            <w:gridSpan w:val="2"/>
            <w:tcBorders>
              <w:left w:val="single" w:sz="4" w:space="0" w:color="auto"/>
            </w:tcBorders>
          </w:tcPr>
          <w:p w14:paraId="7120C346" w14:textId="77777777" w:rsidR="00EF6625" w:rsidRDefault="00EF6625" w:rsidP="00794510">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10F03DB5" w14:textId="77777777" w:rsidR="00EF6625" w:rsidRDefault="00EF6625" w:rsidP="00794510">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6B7C042B" w14:textId="77777777" w:rsidR="00EF6625" w:rsidRDefault="00EF6625" w:rsidP="00794510">
            <w:pPr>
              <w:pStyle w:val="CRCoverPage"/>
              <w:spacing w:after="0"/>
              <w:jc w:val="center"/>
              <w:rPr>
                <w:b/>
                <w:caps/>
                <w:noProof/>
              </w:rPr>
            </w:pPr>
            <w:r>
              <w:rPr>
                <w:b/>
                <w:caps/>
                <w:noProof/>
              </w:rPr>
              <w:t>N</w:t>
            </w:r>
          </w:p>
        </w:tc>
        <w:tc>
          <w:tcPr>
            <w:tcW w:w="2977" w:type="dxa"/>
            <w:gridSpan w:val="4"/>
          </w:tcPr>
          <w:p w14:paraId="0FB8E766" w14:textId="77777777" w:rsidR="00EF6625" w:rsidRDefault="00EF6625" w:rsidP="00794510">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4391FE9C" w14:textId="77777777" w:rsidR="00EF6625" w:rsidRDefault="00EF6625" w:rsidP="00794510">
            <w:pPr>
              <w:pStyle w:val="CRCoverPage"/>
              <w:spacing w:after="0"/>
              <w:ind w:left="99"/>
              <w:rPr>
                <w:noProof/>
              </w:rPr>
            </w:pPr>
          </w:p>
        </w:tc>
      </w:tr>
      <w:tr w:rsidR="00EF6625" w14:paraId="46372FE1" w14:textId="77777777" w:rsidTr="00794510">
        <w:tc>
          <w:tcPr>
            <w:tcW w:w="2694" w:type="dxa"/>
            <w:gridSpan w:val="2"/>
            <w:tcBorders>
              <w:left w:val="single" w:sz="4" w:space="0" w:color="auto"/>
            </w:tcBorders>
          </w:tcPr>
          <w:p w14:paraId="2E8224FB" w14:textId="77777777" w:rsidR="00EF6625" w:rsidRDefault="00EF6625" w:rsidP="00794510">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51D17FB5" w14:textId="77777777" w:rsidR="00EF6625" w:rsidRDefault="00EF6625" w:rsidP="00794510">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D1D2A61" w14:textId="77777777" w:rsidR="00EF6625" w:rsidRDefault="00EF6625" w:rsidP="00794510">
            <w:pPr>
              <w:pStyle w:val="CRCoverPage"/>
              <w:spacing w:after="0"/>
              <w:jc w:val="center"/>
              <w:rPr>
                <w:b/>
                <w:caps/>
                <w:noProof/>
              </w:rPr>
            </w:pPr>
          </w:p>
        </w:tc>
        <w:tc>
          <w:tcPr>
            <w:tcW w:w="2977" w:type="dxa"/>
            <w:gridSpan w:val="4"/>
          </w:tcPr>
          <w:p w14:paraId="12EFAD19" w14:textId="77777777" w:rsidR="00EF6625" w:rsidRDefault="00EF6625" w:rsidP="00794510">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0FD0541A" w14:textId="77777777" w:rsidR="00EF6625" w:rsidRDefault="00EF6625" w:rsidP="00794510">
            <w:pPr>
              <w:pStyle w:val="CRCoverPage"/>
              <w:spacing w:after="0"/>
              <w:ind w:left="99"/>
              <w:rPr>
                <w:noProof/>
              </w:rPr>
            </w:pPr>
            <w:r>
              <w:rPr>
                <w:noProof/>
              </w:rPr>
              <w:t>TS 26.114</w:t>
            </w:r>
          </w:p>
        </w:tc>
      </w:tr>
      <w:tr w:rsidR="00EF6625" w14:paraId="08D28260" w14:textId="77777777" w:rsidTr="00794510">
        <w:tc>
          <w:tcPr>
            <w:tcW w:w="2694" w:type="dxa"/>
            <w:gridSpan w:val="2"/>
            <w:tcBorders>
              <w:left w:val="single" w:sz="4" w:space="0" w:color="auto"/>
            </w:tcBorders>
          </w:tcPr>
          <w:p w14:paraId="4E349AB0" w14:textId="77777777" w:rsidR="00EF6625" w:rsidRDefault="00EF6625" w:rsidP="00794510">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531F2482" w14:textId="77777777" w:rsidR="00EF6625" w:rsidRDefault="00EF6625"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CC86F82" w14:textId="77777777" w:rsidR="00EF6625" w:rsidRDefault="00EF6625" w:rsidP="00794510">
            <w:pPr>
              <w:pStyle w:val="CRCoverPage"/>
              <w:spacing w:after="0"/>
              <w:jc w:val="center"/>
              <w:rPr>
                <w:b/>
                <w:caps/>
                <w:noProof/>
              </w:rPr>
            </w:pPr>
            <w:r>
              <w:rPr>
                <w:b/>
                <w:caps/>
                <w:noProof/>
              </w:rPr>
              <w:t>x</w:t>
            </w:r>
          </w:p>
        </w:tc>
        <w:tc>
          <w:tcPr>
            <w:tcW w:w="2977" w:type="dxa"/>
            <w:gridSpan w:val="4"/>
          </w:tcPr>
          <w:p w14:paraId="606AB7B9" w14:textId="77777777" w:rsidR="00EF6625" w:rsidRDefault="00EF6625" w:rsidP="00794510">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79172AD1" w14:textId="77777777" w:rsidR="00EF6625" w:rsidRDefault="00EF6625" w:rsidP="00794510">
            <w:pPr>
              <w:pStyle w:val="CRCoverPage"/>
              <w:spacing w:after="0"/>
              <w:ind w:left="99"/>
              <w:rPr>
                <w:noProof/>
              </w:rPr>
            </w:pPr>
            <w:r>
              <w:rPr>
                <w:noProof/>
              </w:rPr>
              <w:t xml:space="preserve">TS/TR ... CR ... </w:t>
            </w:r>
          </w:p>
        </w:tc>
      </w:tr>
      <w:tr w:rsidR="00EF6625" w14:paraId="6FAD6ADC" w14:textId="77777777" w:rsidTr="00794510">
        <w:tc>
          <w:tcPr>
            <w:tcW w:w="2694" w:type="dxa"/>
            <w:gridSpan w:val="2"/>
            <w:tcBorders>
              <w:left w:val="single" w:sz="4" w:space="0" w:color="auto"/>
            </w:tcBorders>
          </w:tcPr>
          <w:p w14:paraId="0EE04650" w14:textId="77777777" w:rsidR="00EF6625" w:rsidRDefault="00EF6625" w:rsidP="00794510">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4CF62FB2" w14:textId="77777777" w:rsidR="00EF6625" w:rsidRDefault="00EF6625"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B90A831" w14:textId="77777777" w:rsidR="00EF6625" w:rsidRDefault="00EF6625" w:rsidP="00794510">
            <w:pPr>
              <w:pStyle w:val="CRCoverPage"/>
              <w:spacing w:after="0"/>
              <w:jc w:val="center"/>
              <w:rPr>
                <w:b/>
                <w:caps/>
                <w:noProof/>
              </w:rPr>
            </w:pPr>
            <w:r>
              <w:rPr>
                <w:b/>
                <w:caps/>
                <w:noProof/>
              </w:rPr>
              <w:t>x</w:t>
            </w:r>
          </w:p>
        </w:tc>
        <w:tc>
          <w:tcPr>
            <w:tcW w:w="2977" w:type="dxa"/>
            <w:gridSpan w:val="4"/>
          </w:tcPr>
          <w:p w14:paraId="17912231" w14:textId="77777777" w:rsidR="00EF6625" w:rsidRDefault="00EF6625" w:rsidP="00794510">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35D962BB" w14:textId="77777777" w:rsidR="00EF6625" w:rsidRDefault="00EF6625" w:rsidP="00794510">
            <w:pPr>
              <w:pStyle w:val="CRCoverPage"/>
              <w:spacing w:after="0"/>
              <w:ind w:left="99"/>
              <w:rPr>
                <w:noProof/>
              </w:rPr>
            </w:pPr>
            <w:r>
              <w:rPr>
                <w:noProof/>
              </w:rPr>
              <w:t xml:space="preserve">TS/TR ... CR ... </w:t>
            </w:r>
          </w:p>
        </w:tc>
      </w:tr>
      <w:tr w:rsidR="00EF6625" w14:paraId="2195D411" w14:textId="77777777" w:rsidTr="00794510">
        <w:tc>
          <w:tcPr>
            <w:tcW w:w="2694" w:type="dxa"/>
            <w:gridSpan w:val="2"/>
            <w:tcBorders>
              <w:left w:val="single" w:sz="4" w:space="0" w:color="auto"/>
            </w:tcBorders>
          </w:tcPr>
          <w:p w14:paraId="6AE96C56" w14:textId="77777777" w:rsidR="00EF6625" w:rsidRDefault="00EF6625" w:rsidP="00794510">
            <w:pPr>
              <w:pStyle w:val="CRCoverPage"/>
              <w:spacing w:after="0"/>
              <w:rPr>
                <w:b/>
                <w:i/>
                <w:noProof/>
              </w:rPr>
            </w:pPr>
          </w:p>
        </w:tc>
        <w:tc>
          <w:tcPr>
            <w:tcW w:w="6946" w:type="dxa"/>
            <w:gridSpan w:val="9"/>
            <w:tcBorders>
              <w:right w:val="single" w:sz="4" w:space="0" w:color="auto"/>
            </w:tcBorders>
          </w:tcPr>
          <w:p w14:paraId="17EE072C" w14:textId="77777777" w:rsidR="00EF6625" w:rsidRDefault="00EF6625" w:rsidP="00794510">
            <w:pPr>
              <w:pStyle w:val="CRCoverPage"/>
              <w:spacing w:after="0"/>
              <w:rPr>
                <w:noProof/>
              </w:rPr>
            </w:pPr>
          </w:p>
        </w:tc>
      </w:tr>
      <w:tr w:rsidR="00EF6625" w14:paraId="426DB4B2" w14:textId="77777777" w:rsidTr="00794510">
        <w:tc>
          <w:tcPr>
            <w:tcW w:w="2694" w:type="dxa"/>
            <w:gridSpan w:val="2"/>
            <w:tcBorders>
              <w:left w:val="single" w:sz="4" w:space="0" w:color="auto"/>
              <w:bottom w:val="single" w:sz="4" w:space="0" w:color="auto"/>
            </w:tcBorders>
          </w:tcPr>
          <w:p w14:paraId="0BF542AE" w14:textId="77777777" w:rsidR="00EF6625" w:rsidRDefault="00EF6625" w:rsidP="00794510">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2BFDCB51" w14:textId="5B2A9923" w:rsidR="00EF6625" w:rsidRDefault="00EF6625" w:rsidP="00794510">
            <w:pPr>
              <w:pStyle w:val="CRCoverPage"/>
              <w:spacing w:after="0"/>
              <w:ind w:left="100"/>
              <w:rPr>
                <w:noProof/>
              </w:rPr>
            </w:pPr>
          </w:p>
        </w:tc>
      </w:tr>
      <w:tr w:rsidR="00EF6625" w:rsidRPr="008863B9" w14:paraId="6C576472" w14:textId="77777777" w:rsidTr="00794510">
        <w:tc>
          <w:tcPr>
            <w:tcW w:w="2694" w:type="dxa"/>
            <w:gridSpan w:val="2"/>
            <w:tcBorders>
              <w:top w:val="single" w:sz="4" w:space="0" w:color="auto"/>
              <w:bottom w:val="single" w:sz="4" w:space="0" w:color="auto"/>
            </w:tcBorders>
          </w:tcPr>
          <w:p w14:paraId="05B9FB71" w14:textId="77777777" w:rsidR="00EF6625" w:rsidRPr="008863B9" w:rsidRDefault="00EF6625" w:rsidP="00794510">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4AEFCB4F" w14:textId="77777777" w:rsidR="00EF6625" w:rsidRPr="008863B9" w:rsidRDefault="00EF6625" w:rsidP="00794510">
            <w:pPr>
              <w:pStyle w:val="CRCoverPage"/>
              <w:spacing w:after="0"/>
              <w:ind w:left="100"/>
              <w:rPr>
                <w:noProof/>
                <w:sz w:val="8"/>
                <w:szCs w:val="8"/>
              </w:rPr>
            </w:pPr>
          </w:p>
        </w:tc>
      </w:tr>
      <w:tr w:rsidR="00EF6625" w14:paraId="41A5DB5C" w14:textId="77777777" w:rsidTr="00794510">
        <w:tc>
          <w:tcPr>
            <w:tcW w:w="2694" w:type="dxa"/>
            <w:gridSpan w:val="2"/>
            <w:tcBorders>
              <w:top w:val="single" w:sz="4" w:space="0" w:color="auto"/>
              <w:left w:val="single" w:sz="4" w:space="0" w:color="auto"/>
              <w:bottom w:val="single" w:sz="4" w:space="0" w:color="auto"/>
            </w:tcBorders>
          </w:tcPr>
          <w:p w14:paraId="6FB565F1" w14:textId="77777777" w:rsidR="00EF6625" w:rsidRDefault="00EF6625" w:rsidP="00794510">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0C41BD24" w14:textId="77777777" w:rsidR="00EF6625" w:rsidRDefault="00EF6625" w:rsidP="00EF6625">
            <w:pPr>
              <w:pStyle w:val="paragraph"/>
              <w:spacing w:before="0" w:beforeAutospacing="0" w:after="0" w:afterAutospacing="0"/>
              <w:ind w:left="90"/>
              <w:textAlignment w:val="baseline"/>
              <w:rPr>
                <w:rFonts w:ascii="Segoe UI" w:hAnsi="Segoe UI" w:cs="Segoe UI"/>
                <w:sz w:val="18"/>
                <w:szCs w:val="18"/>
              </w:rPr>
            </w:pPr>
            <w:r>
              <w:rPr>
                <w:rStyle w:val="normaltextrun"/>
                <w:rFonts w:ascii="Arial" w:hAnsi="Arial" w:cs="Arial"/>
                <w:sz w:val="20"/>
                <w:szCs w:val="20"/>
              </w:rPr>
              <w:t>Rev1: Add support for subformat requests and declaration, add support for negotiating initial codec mode.</w:t>
            </w:r>
            <w:r>
              <w:rPr>
                <w:rStyle w:val="eop"/>
                <w:rFonts w:ascii="Arial" w:hAnsi="Arial" w:cs="Arial"/>
                <w:sz w:val="20"/>
                <w:szCs w:val="20"/>
              </w:rPr>
              <w:t> </w:t>
            </w:r>
          </w:p>
          <w:p w14:paraId="5101D75B" w14:textId="77777777" w:rsidR="00EF6625" w:rsidRDefault="00EF6625" w:rsidP="00EF6625">
            <w:pPr>
              <w:pStyle w:val="paragraph"/>
              <w:spacing w:before="0" w:beforeAutospacing="0" w:after="0" w:afterAutospacing="0"/>
              <w:ind w:left="90"/>
              <w:textAlignment w:val="baseline"/>
              <w:rPr>
                <w:rFonts w:ascii="Segoe UI" w:hAnsi="Segoe UI" w:cs="Segoe UI"/>
                <w:sz w:val="18"/>
                <w:szCs w:val="18"/>
              </w:rPr>
            </w:pPr>
            <w:r>
              <w:rPr>
                <w:rStyle w:val="normaltextrun"/>
                <w:rFonts w:ascii="Arial" w:hAnsi="Arial" w:cs="Arial"/>
                <w:sz w:val="20"/>
                <w:szCs w:val="20"/>
              </w:rPr>
              <w:t>Rev2: Re-submission of endorsed CR</w:t>
            </w:r>
            <w:r>
              <w:rPr>
                <w:rStyle w:val="eop"/>
                <w:rFonts w:ascii="Arial" w:hAnsi="Arial" w:cs="Arial"/>
                <w:sz w:val="20"/>
                <w:szCs w:val="20"/>
              </w:rPr>
              <w:t> </w:t>
            </w:r>
          </w:p>
          <w:p w14:paraId="4EAFB0A0" w14:textId="77777777" w:rsidR="00EF6625" w:rsidRDefault="00EF6625" w:rsidP="00EF6625">
            <w:pPr>
              <w:pStyle w:val="paragraph"/>
              <w:spacing w:before="0" w:beforeAutospacing="0" w:after="0" w:afterAutospacing="0"/>
              <w:ind w:left="90"/>
              <w:textAlignment w:val="baseline"/>
              <w:rPr>
                <w:rFonts w:ascii="Segoe UI" w:hAnsi="Segoe UI" w:cs="Segoe UI"/>
                <w:sz w:val="18"/>
                <w:szCs w:val="18"/>
              </w:rPr>
            </w:pPr>
            <w:r>
              <w:rPr>
                <w:rStyle w:val="normaltextrun"/>
                <w:rFonts w:ascii="Arial" w:hAnsi="Arial" w:cs="Arial"/>
                <w:sz w:val="20"/>
                <w:szCs w:val="20"/>
              </w:rPr>
              <w:t xml:space="preserve">Rev3: Add support for negotiating initial noise suppression mode. Add forward indication variant for DAS PI type, include no suppression, default suppression and no preference values for DAS PI type. Modify audio focus </w:t>
            </w:r>
            <w:r>
              <w:rPr>
                <w:rStyle w:val="normaltextrun"/>
                <w:rFonts w:ascii="Arial" w:hAnsi="Arial" w:cs="Arial"/>
                <w:sz w:val="20"/>
                <w:szCs w:val="20"/>
              </w:rPr>
              <w:lastRenderedPageBreak/>
              <w:t>direction PI type to also include audio focus level, add forward indication variant for the audio focus PI type.</w:t>
            </w:r>
            <w:r>
              <w:rPr>
                <w:rStyle w:val="eop"/>
                <w:rFonts w:ascii="Arial" w:hAnsi="Arial" w:cs="Arial"/>
                <w:sz w:val="20"/>
                <w:szCs w:val="20"/>
              </w:rPr>
              <w:t> Various clarifications added.</w:t>
            </w:r>
          </w:p>
          <w:p w14:paraId="1D14CA69" w14:textId="34BCD410" w:rsidR="00EF6625" w:rsidRDefault="00EF6625" w:rsidP="00EF6625">
            <w:pPr>
              <w:pStyle w:val="CRCoverPage"/>
              <w:spacing w:after="0"/>
              <w:ind w:left="100"/>
              <w:rPr>
                <w:noProof/>
              </w:rPr>
            </w:pPr>
            <w:r>
              <w:rPr>
                <w:noProof/>
              </w:rPr>
              <w:t>Rev4:</w:t>
            </w:r>
            <w:r w:rsidR="001857CB">
              <w:rPr>
                <w:noProof/>
              </w:rPr>
              <w:t xml:space="preserve"> Change PI size field in PI header to 5 bits (was 8 bits), reserve the released 3 bits for future use.</w:t>
            </w:r>
            <w:r>
              <w:rPr>
                <w:noProof/>
              </w:rPr>
              <w:t xml:space="preserve"> </w:t>
            </w:r>
            <w:r w:rsidR="00E76D5D">
              <w:rPr>
                <w:noProof/>
              </w:rPr>
              <w:t xml:space="preserve">Change orientation PI data to use smallest-three quaterion encoding. </w:t>
            </w:r>
            <w:r w:rsidR="00D25991">
              <w:rPr>
                <w:noProof/>
              </w:rPr>
              <w:t>Add compact representations for ISM and reverse ISM position PI data types.</w:t>
            </w:r>
            <w:r w:rsidR="00D339F8">
              <w:rPr>
                <w:noProof/>
              </w:rPr>
              <w:t xml:space="preserve"> Fix formatting of </w:t>
            </w:r>
            <w:r w:rsidR="00D339F8" w:rsidRPr="00D25991">
              <w:rPr>
                <w:noProof/>
              </w:rPr>
              <w:t>Table</w:t>
            </w:r>
            <w:r w:rsidR="009B4595">
              <w:rPr>
                <w:noProof/>
              </w:rPr>
              <w:t xml:space="preserve">s </w:t>
            </w:r>
            <w:r w:rsidR="009B4595" w:rsidRPr="009B4595">
              <w:rPr>
                <w:noProof/>
              </w:rPr>
              <w:t>A.3.3.3.3.3.3-2</w:t>
            </w:r>
            <w:r w:rsidR="009B4595">
              <w:rPr>
                <w:noProof/>
              </w:rPr>
              <w:t xml:space="preserve"> and</w:t>
            </w:r>
            <w:r w:rsidR="00D339F8" w:rsidRPr="00D25991">
              <w:rPr>
                <w:noProof/>
              </w:rPr>
              <w:t xml:space="preserve"> A.4.1-2</w:t>
            </w:r>
            <w:r w:rsidR="00D339F8">
              <w:rPr>
                <w:noProof/>
              </w:rPr>
              <w:t>.</w:t>
            </w:r>
            <w:r w:rsidR="009B4595">
              <w:rPr>
                <w:noProof/>
              </w:rPr>
              <w:t xml:space="preserve"> Remove tracked changes over changes. </w:t>
            </w:r>
          </w:p>
        </w:tc>
      </w:tr>
    </w:tbl>
    <w:p w14:paraId="12DD41A0" w14:textId="77777777" w:rsidR="00EF6625" w:rsidRDefault="00EF6625" w:rsidP="00EF6625">
      <w:pPr>
        <w:pStyle w:val="CRCoverPage"/>
        <w:spacing w:after="0"/>
        <w:rPr>
          <w:noProof/>
          <w:sz w:val="8"/>
          <w:szCs w:val="8"/>
        </w:rPr>
      </w:pPr>
    </w:p>
    <w:p w14:paraId="1557EA72" w14:textId="77777777" w:rsidR="00EF6625" w:rsidRDefault="00EF6625">
      <w:pPr>
        <w:rPr>
          <w:noProof/>
        </w:rPr>
        <w:sectPr w:rsidR="00EF6625">
          <w:headerReference w:type="even" r:id="rId12"/>
          <w:footnotePr>
            <w:numRestart w:val="eachSect"/>
          </w:footnotePr>
          <w:pgSz w:w="11907" w:h="16840" w:code="9"/>
          <w:pgMar w:top="1418" w:right="1134" w:bottom="1134" w:left="1134" w:header="680" w:footer="567" w:gutter="0"/>
          <w:cols w:space="720"/>
        </w:sectPr>
      </w:pPr>
    </w:p>
    <w:p w14:paraId="2072E0D3" w14:textId="6B81C492" w:rsidR="00413AF4" w:rsidRPr="00B32C7F" w:rsidRDefault="00907550" w:rsidP="00413AF4">
      <w:pPr>
        <w:pStyle w:val="CRSeparator"/>
      </w:pPr>
      <w:r w:rsidRPr="00CE4669">
        <w:lastRenderedPageBreak/>
        <w:t>==============First change==============</w:t>
      </w:r>
    </w:p>
    <w:p w14:paraId="7227BD84" w14:textId="45CECA3F" w:rsidR="00413AF4" w:rsidRPr="00B32C7F" w:rsidRDefault="00413AF4" w:rsidP="002A31BE">
      <w:pPr>
        <w:pStyle w:val="Heading8"/>
      </w:pPr>
      <w:bookmarkStart w:id="0" w:name="_CRAnnexAnormative"/>
      <w:bookmarkStart w:id="1" w:name="_Ref149997905"/>
      <w:bookmarkStart w:id="2" w:name="_Toc152693875"/>
      <w:bookmarkStart w:id="3" w:name="_Toc156491188"/>
      <w:bookmarkStart w:id="4" w:name="_Toc156814962"/>
      <w:bookmarkStart w:id="5" w:name="_Toc157154173"/>
      <w:bookmarkStart w:id="6" w:name="_Toc187501849"/>
      <w:bookmarkEnd w:id="0"/>
      <w:r w:rsidRPr="00B32C7F">
        <w:t>Annex A (normative):</w:t>
      </w:r>
      <w:r w:rsidRPr="00B32C7F">
        <w:br/>
        <w:t>RTP Payload Format and SDP Parameters</w:t>
      </w:r>
      <w:bookmarkEnd w:id="1"/>
      <w:bookmarkEnd w:id="2"/>
      <w:bookmarkEnd w:id="3"/>
      <w:bookmarkEnd w:id="4"/>
      <w:bookmarkEnd w:id="5"/>
      <w:bookmarkEnd w:id="6"/>
    </w:p>
    <w:p w14:paraId="799E5A00" w14:textId="7EBE370A" w:rsidR="00413AF4" w:rsidRPr="00B32C7F" w:rsidRDefault="00413AF4" w:rsidP="00BC10DF">
      <w:pPr>
        <w:pStyle w:val="Heading1"/>
      </w:pPr>
      <w:bookmarkStart w:id="7" w:name="_CRA_1"/>
      <w:bookmarkStart w:id="8" w:name="_Toc157154174"/>
      <w:bookmarkStart w:id="9" w:name="_Toc187501850"/>
      <w:bookmarkEnd w:id="7"/>
      <w:r w:rsidRPr="00B32C7F">
        <w:t>A.1</w:t>
      </w:r>
      <w:r w:rsidRPr="00B32C7F">
        <w:tab/>
        <w:t>Introduction</w:t>
      </w:r>
      <w:bookmarkEnd w:id="8"/>
      <w:bookmarkEnd w:id="9"/>
    </w:p>
    <w:p w14:paraId="4AEFA52A" w14:textId="77777777" w:rsidR="00413AF4" w:rsidRPr="00B32C7F" w:rsidRDefault="00413AF4" w:rsidP="002F2B45">
      <w:r w:rsidRPr="00B32C7F">
        <w:t>This annex describes a generic RTP payload format and SDP parameters for the Immersive Voice and Audio Services (IVAS) codec for mobile communication [6]. The IVAS RTP packets consist of the RTP header, and the IVAS payload. The IVAS payload consists of IVAS-specific payload header</w:t>
      </w:r>
      <w:r>
        <w:t>,</w:t>
      </w:r>
      <w:r w:rsidRPr="00B32C7F">
        <w:t xml:space="preserve"> frame data</w:t>
      </w:r>
      <w:r>
        <w:t>, and optionally processing information (PI) data</w:t>
      </w:r>
      <w:r w:rsidRPr="00B32C7F">
        <w:t>.</w:t>
      </w:r>
    </w:p>
    <w:p w14:paraId="66A01D23" w14:textId="77777777" w:rsidR="00413AF4" w:rsidRPr="00B32C7F" w:rsidRDefault="00413AF4" w:rsidP="00D35334">
      <w:r w:rsidRPr="00B32C7F">
        <w:t>IVAS is the immersive voice and audio extension of the Enhanced Voice Services (EVS) codec [2], fully incorporating the EVS codec.</w:t>
      </w:r>
    </w:p>
    <w:p w14:paraId="278AC299" w14:textId="2C2314AA" w:rsidR="00413AF4" w:rsidRPr="00B32C7F" w:rsidRDefault="00413AF4" w:rsidP="00BC10DF">
      <w:pPr>
        <w:pStyle w:val="Heading1"/>
      </w:pPr>
      <w:bookmarkStart w:id="10" w:name="_CRA_2"/>
      <w:bookmarkStart w:id="11" w:name="_Toc157154175"/>
      <w:bookmarkStart w:id="12" w:name="_Toc187501851"/>
      <w:bookmarkEnd w:id="10"/>
      <w:r w:rsidRPr="00B32C7F">
        <w:t>A.2</w:t>
      </w:r>
      <w:r w:rsidRPr="00B32C7F">
        <w:tab/>
        <w:t>Conventions, Definitions and Acronyms</w:t>
      </w:r>
      <w:bookmarkEnd w:id="11"/>
      <w:bookmarkEnd w:id="12"/>
    </w:p>
    <w:p w14:paraId="11583D3A" w14:textId="77777777" w:rsidR="00413AF4" w:rsidRPr="00FD4F85" w:rsidRDefault="00413AF4" w:rsidP="002F2B45">
      <w:pPr>
        <w:pStyle w:val="Heading2"/>
      </w:pPr>
      <w:bookmarkStart w:id="13" w:name="_CRA_2_1"/>
      <w:bookmarkStart w:id="14" w:name="_Toc157154176"/>
      <w:bookmarkStart w:id="15" w:name="_Toc187501852"/>
      <w:bookmarkStart w:id="16" w:name="_Toc157154178"/>
      <w:bookmarkEnd w:id="13"/>
      <w:r w:rsidRPr="00D91AEC">
        <w:t>A.2.1</w:t>
      </w:r>
      <w:r w:rsidRPr="00D91AEC">
        <w:tab/>
      </w:r>
      <w:r w:rsidRPr="00FD4F85">
        <w:t>Byte Order</w:t>
      </w:r>
      <w:bookmarkEnd w:id="14"/>
      <w:bookmarkEnd w:id="15"/>
    </w:p>
    <w:p w14:paraId="0131A527" w14:textId="77777777" w:rsidR="00413AF4" w:rsidRPr="00B32C7F" w:rsidRDefault="00413AF4" w:rsidP="002F2B45">
      <w:r w:rsidRPr="00B32C7F">
        <w:t>The byte order used in this document is the network byte order, i.e., the most significant byte is transmitted first. The bit order is most significant bit first. This practice is presented in all figures as having the most significant bit located left-most on each line and indicated with the lowest number.</w:t>
      </w:r>
    </w:p>
    <w:p w14:paraId="68997CCB" w14:textId="77777777" w:rsidR="00413AF4" w:rsidRPr="00FD4F85" w:rsidRDefault="00413AF4" w:rsidP="002F2B45">
      <w:pPr>
        <w:pStyle w:val="Heading2"/>
      </w:pPr>
      <w:bookmarkStart w:id="17" w:name="_CRA_2_2"/>
      <w:bookmarkStart w:id="18" w:name="_Toc157154177"/>
      <w:bookmarkStart w:id="19" w:name="_Toc187501853"/>
      <w:bookmarkEnd w:id="17"/>
      <w:r w:rsidRPr="00D91AEC">
        <w:t>A.2.2</w:t>
      </w:r>
      <w:r w:rsidRPr="00D91AEC">
        <w:tab/>
      </w:r>
      <w:r w:rsidRPr="00FD4F85">
        <w:t>List of Acronyms</w:t>
      </w:r>
      <w:bookmarkEnd w:id="18"/>
      <w:bookmarkEnd w:id="19"/>
    </w:p>
    <w:p w14:paraId="6355575B" w14:textId="77777777" w:rsidR="00413AF4" w:rsidRPr="00B32C7F" w:rsidRDefault="00413AF4" w:rsidP="002F2B45">
      <w:r w:rsidRPr="00B32C7F">
        <w:t>See clause 3.3 for the abbreviations.</w:t>
      </w:r>
    </w:p>
    <w:p w14:paraId="5C051AAB" w14:textId="05655C18" w:rsidR="00413AF4" w:rsidRPr="00B32C7F" w:rsidRDefault="00413AF4" w:rsidP="002F2B45">
      <w:pPr>
        <w:pStyle w:val="Heading1"/>
      </w:pPr>
      <w:bookmarkStart w:id="20" w:name="_CRA_3"/>
      <w:bookmarkStart w:id="21" w:name="_Toc187501854"/>
      <w:bookmarkStart w:id="22" w:name="_Toc178590688"/>
      <w:bookmarkEnd w:id="16"/>
      <w:bookmarkEnd w:id="20"/>
      <w:r w:rsidRPr="00B32C7F">
        <w:t>A.3</w:t>
      </w:r>
      <w:r w:rsidRPr="00B32C7F">
        <w:tab/>
        <w:t>Payload Format</w:t>
      </w:r>
      <w:bookmarkEnd w:id="21"/>
      <w:bookmarkEnd w:id="22"/>
    </w:p>
    <w:p w14:paraId="4ADCFF71" w14:textId="66ABD5CC" w:rsidR="00413AF4" w:rsidRPr="00FD4F85" w:rsidRDefault="00413AF4" w:rsidP="002F2B45">
      <w:pPr>
        <w:pStyle w:val="Heading2"/>
      </w:pPr>
      <w:bookmarkStart w:id="23" w:name="_CRA_3_1"/>
      <w:bookmarkStart w:id="24" w:name="_Toc157154179"/>
      <w:bookmarkStart w:id="25" w:name="_Toc187501855"/>
      <w:bookmarkStart w:id="26" w:name="_Toc178590689"/>
      <w:bookmarkEnd w:id="23"/>
      <w:r w:rsidRPr="00D91AEC">
        <w:t>A.3.1</w:t>
      </w:r>
      <w:r w:rsidRPr="00D91AEC">
        <w:tab/>
      </w:r>
      <w:r w:rsidRPr="00FD4F85">
        <w:t>Format Overview</w:t>
      </w:r>
      <w:bookmarkEnd w:id="24"/>
      <w:bookmarkEnd w:id="25"/>
      <w:bookmarkEnd w:id="26"/>
    </w:p>
    <w:p w14:paraId="1B406C6B" w14:textId="77777777" w:rsidR="00413AF4" w:rsidRPr="00B32C7F" w:rsidRDefault="00413AF4" w:rsidP="002F2B45">
      <w:r w:rsidRPr="00B32C7F">
        <w:t>The RTP Payload Format described in this document addresses the specific requirements of the IVAS codec. The format supports the transmission of IVAS</w:t>
      </w:r>
      <w:r>
        <w:t xml:space="preserve"> Immersive mode frames</w:t>
      </w:r>
      <w:r w:rsidRPr="00B32C7F">
        <w:t xml:space="preserve"> or EVS coded frames with the following features:</w:t>
      </w:r>
    </w:p>
    <w:p w14:paraId="118BFA99" w14:textId="77777777" w:rsidR="00413AF4" w:rsidRPr="00B32C7F" w:rsidRDefault="00413AF4" w:rsidP="002F2B45">
      <w:pPr>
        <w:pStyle w:val="B1"/>
      </w:pPr>
      <w:r w:rsidRPr="00B32C7F">
        <w:t xml:space="preserve">- </w:t>
      </w:r>
      <w:r w:rsidRPr="00B32C7F">
        <w:tab/>
        <w:t xml:space="preserve">IVAS </w:t>
      </w:r>
      <w:r>
        <w:t xml:space="preserve">Immersive mode </w:t>
      </w:r>
      <w:r w:rsidRPr="00B32C7F">
        <w:t>operation</w:t>
      </w:r>
    </w:p>
    <w:p w14:paraId="42197C20" w14:textId="77777777" w:rsidR="00413AF4" w:rsidRPr="00B32C7F" w:rsidRDefault="00413AF4" w:rsidP="002F2B45">
      <w:pPr>
        <w:pStyle w:val="B2"/>
      </w:pPr>
      <w:r w:rsidRPr="00B32C7F">
        <w:t>-</w:t>
      </w:r>
      <w:r w:rsidRPr="00B32C7F">
        <w:tab/>
        <w:t>WB, SWB and FB audio bandwidths, respectively 16, 32, and 48 kHz sampling rates</w:t>
      </w:r>
    </w:p>
    <w:p w14:paraId="66BBA878" w14:textId="77777777" w:rsidR="00413AF4" w:rsidRPr="00B32C7F" w:rsidRDefault="00413AF4" w:rsidP="002F2B45">
      <w:pPr>
        <w:pStyle w:val="B2"/>
      </w:pPr>
      <w:r w:rsidRPr="00B32C7F">
        <w:t>-</w:t>
      </w:r>
      <w:r w:rsidRPr="00B32C7F">
        <w:tab/>
        <w:t>all immersive formats of the IVAS codec</w:t>
      </w:r>
    </w:p>
    <w:p w14:paraId="483B036C" w14:textId="77777777" w:rsidR="00413AF4" w:rsidRPr="00B32C7F" w:rsidRDefault="00413AF4" w:rsidP="002F2B45">
      <w:pPr>
        <w:pStyle w:val="B3"/>
      </w:pPr>
      <w:r w:rsidRPr="00B32C7F">
        <w:t>-</w:t>
      </w:r>
      <w:r w:rsidRPr="00B32C7F">
        <w:tab/>
        <w:t>1-4 independent (mono) streams with meta data (ISM)</w:t>
      </w:r>
    </w:p>
    <w:p w14:paraId="1AFF1B6E" w14:textId="77777777" w:rsidR="00413AF4" w:rsidRPr="00B32C7F" w:rsidRDefault="00413AF4" w:rsidP="002F2B45">
      <w:pPr>
        <w:pStyle w:val="B3"/>
      </w:pPr>
      <w:r w:rsidRPr="00B32C7F">
        <w:t>-</w:t>
      </w:r>
      <w:r w:rsidRPr="00B32C7F">
        <w:tab/>
        <w:t>stereo (including binaural audio)</w:t>
      </w:r>
    </w:p>
    <w:p w14:paraId="47CC1298" w14:textId="77777777" w:rsidR="00413AF4" w:rsidRPr="00B32C7F" w:rsidRDefault="00413AF4" w:rsidP="002F2B45">
      <w:pPr>
        <w:pStyle w:val="B3"/>
      </w:pPr>
      <w:r w:rsidRPr="00B32C7F">
        <w:t>-</w:t>
      </w:r>
      <w:r w:rsidRPr="00B32C7F">
        <w:tab/>
        <w:t>multi-channel in 5.1, 7.1, 5.1+2, 5.1+4, 7.1+4</w:t>
      </w:r>
    </w:p>
    <w:p w14:paraId="7AF21D91" w14:textId="77777777" w:rsidR="00413AF4" w:rsidRPr="00B32C7F" w:rsidRDefault="00413AF4" w:rsidP="002F2B45">
      <w:pPr>
        <w:pStyle w:val="B3"/>
      </w:pPr>
      <w:r w:rsidRPr="00B32C7F">
        <w:t>-</w:t>
      </w:r>
      <w:r w:rsidRPr="00B32C7F">
        <w:tab/>
        <w:t>scene-based audio (Ambisonics) up to order 3 (SBA)</w:t>
      </w:r>
    </w:p>
    <w:p w14:paraId="35654767" w14:textId="77777777" w:rsidR="00413AF4" w:rsidRPr="00D91AEC" w:rsidRDefault="00413AF4" w:rsidP="002F2B45">
      <w:pPr>
        <w:pStyle w:val="B3"/>
        <w:rPr>
          <w:lang w:val="pt-BR"/>
        </w:rPr>
      </w:pPr>
      <w:r w:rsidRPr="00D91AEC">
        <w:rPr>
          <w:lang w:val="pt-BR"/>
        </w:rPr>
        <w:t>-</w:t>
      </w:r>
      <w:r w:rsidRPr="00D91AEC">
        <w:rPr>
          <w:lang w:val="pt-BR"/>
        </w:rPr>
        <w:tab/>
        <w:t>metadata-assisted spatial audio (MASA)</w:t>
      </w:r>
    </w:p>
    <w:p w14:paraId="0970FA56" w14:textId="77777777" w:rsidR="00413AF4" w:rsidRPr="00B32C7F" w:rsidRDefault="00413AF4" w:rsidP="002F2B45">
      <w:pPr>
        <w:pStyle w:val="B3"/>
      </w:pPr>
      <w:r w:rsidRPr="00B32C7F">
        <w:t>-</w:t>
      </w:r>
      <w:r w:rsidRPr="00B32C7F">
        <w:tab/>
        <w:t>combinations of ISM+MASA (OMASA) and ISM+SBA (OSBA)</w:t>
      </w:r>
    </w:p>
    <w:p w14:paraId="4E406665" w14:textId="77777777" w:rsidR="00413AF4" w:rsidRPr="00B32C7F" w:rsidRDefault="00413AF4" w:rsidP="00D603E6">
      <w:pPr>
        <w:pStyle w:val="B2"/>
      </w:pPr>
      <w:r w:rsidRPr="00B32C7F">
        <w:t>-</w:t>
      </w:r>
      <w:r w:rsidRPr="00B32C7F">
        <w:tab/>
        <w:t>bitrates ranging from 13.2 kbps to 512 kbps</w:t>
      </w:r>
    </w:p>
    <w:p w14:paraId="17A51087" w14:textId="77777777" w:rsidR="00413AF4" w:rsidRPr="00B32C7F" w:rsidRDefault="00413AF4" w:rsidP="002F2B45">
      <w:pPr>
        <w:pStyle w:val="B1"/>
      </w:pPr>
      <w:r w:rsidRPr="00B32C7F">
        <w:t>-</w:t>
      </w:r>
      <w:r w:rsidRPr="00B32C7F">
        <w:tab/>
        <w:t>EVS operation</w:t>
      </w:r>
    </w:p>
    <w:p w14:paraId="3277CABC" w14:textId="77777777" w:rsidR="00413AF4" w:rsidRPr="00B32C7F" w:rsidRDefault="00413AF4" w:rsidP="002F2B45">
      <w:pPr>
        <w:pStyle w:val="B2"/>
      </w:pPr>
      <w:r w:rsidRPr="00B32C7F">
        <w:lastRenderedPageBreak/>
        <w:t>-</w:t>
      </w:r>
      <w:r w:rsidRPr="00B32C7F">
        <w:tab/>
        <w:t>supporting all EVS operation modes (mono) of the IVAS codec, including the EVS Primary and AMR-WB IO modes, using a payload syntax compatible to the header-full format defined in Annex A of [3] (with some limitations)</w:t>
      </w:r>
    </w:p>
    <w:p w14:paraId="38A950E9" w14:textId="77777777" w:rsidR="00413AF4" w:rsidRPr="00B32C7F" w:rsidRDefault="00413AF4" w:rsidP="002F2B45">
      <w:pPr>
        <w:pStyle w:val="NO"/>
      </w:pPr>
      <w:r w:rsidRPr="00B32C7F">
        <w:t>NOTE: The format does not support the compact format, present in Annex A of [3].</w:t>
      </w:r>
    </w:p>
    <w:p w14:paraId="5291C07A" w14:textId="77777777" w:rsidR="00413AF4" w:rsidRPr="00B32C7F" w:rsidRDefault="00413AF4" w:rsidP="002F2B45">
      <w:pPr>
        <w:pStyle w:val="B2"/>
      </w:pPr>
      <w:r w:rsidRPr="00B32C7F">
        <w:t>-</w:t>
      </w:r>
      <w:r w:rsidRPr="00B32C7F">
        <w:tab/>
        <w:t>NB, WB, SWB and FB audio, respectively 8, 16, 32, and 48 kHz sampling rates</w:t>
      </w:r>
    </w:p>
    <w:p w14:paraId="3C91ED40" w14:textId="77777777" w:rsidR="00413AF4" w:rsidRPr="00B32C7F" w:rsidRDefault="00413AF4" w:rsidP="002F2B45">
      <w:pPr>
        <w:pStyle w:val="B2"/>
      </w:pPr>
      <w:r w:rsidRPr="00B32C7F">
        <w:t>-</w:t>
      </w:r>
      <w:r w:rsidRPr="00B32C7F">
        <w:tab/>
        <w:t>bitrates ranging from 5.9 (VBR) to 128 kbps</w:t>
      </w:r>
    </w:p>
    <w:p w14:paraId="45477D6D" w14:textId="77777777" w:rsidR="00413AF4" w:rsidRPr="00CB0A1D" w:rsidRDefault="00413AF4" w:rsidP="002F2B45">
      <w:pPr>
        <w:pStyle w:val="B1"/>
        <w:rPr>
          <w:ins w:id="27" w:author="Author"/>
          <w:lang w:val="en-US"/>
        </w:rPr>
      </w:pPr>
      <w:r w:rsidRPr="00CB0A1D">
        <w:rPr>
          <w:lang w:val="en-US"/>
        </w:rPr>
        <w:t>-</w:t>
      </w:r>
      <w:r w:rsidRPr="00CB0A1D">
        <w:rPr>
          <w:lang w:val="en-US"/>
        </w:rPr>
        <w:tab/>
        <w:t>20 ms frame duration</w:t>
      </w:r>
    </w:p>
    <w:p w14:paraId="62A39BE2" w14:textId="77777777" w:rsidR="00413AF4" w:rsidRPr="00CB0A1D" w:rsidRDefault="00413AF4" w:rsidP="00032A7D">
      <w:pPr>
        <w:pStyle w:val="B1"/>
        <w:rPr>
          <w:ins w:id="28" w:author="Author"/>
          <w:lang w:val="en-US"/>
        </w:rPr>
      </w:pPr>
      <w:ins w:id="29" w:author="Author">
        <w:r w:rsidRPr="00CB0A1D">
          <w:rPr>
            <w:lang w:val="en-US"/>
          </w:rPr>
          <w:t>-</w:t>
        </w:r>
        <w:r w:rsidRPr="00CB0A1D">
          <w:rPr>
            <w:lang w:val="en-US"/>
          </w:rPr>
          <w:tab/>
          <w:t>IVAS split rendering</w:t>
        </w:r>
      </w:ins>
    </w:p>
    <w:p w14:paraId="39A00C69" w14:textId="77777777" w:rsidR="00413AF4" w:rsidRPr="00032A7D" w:rsidRDefault="00413AF4" w:rsidP="00032A7D">
      <w:pPr>
        <w:pStyle w:val="B2"/>
        <w:rPr>
          <w:ins w:id="30" w:author="Author"/>
        </w:rPr>
      </w:pPr>
      <w:ins w:id="31" w:author="Author">
        <w:del w:id="32" w:author="Author">
          <w:r w:rsidRPr="00032A7D" w:rsidDel="00032A7D">
            <w:tab/>
          </w:r>
          <w:r w:rsidRPr="00032A7D" w:rsidDel="00CF246A">
            <w:tab/>
          </w:r>
        </w:del>
        <w:r w:rsidRPr="00032A7D">
          <w:t>-</w:t>
        </w:r>
        <w:r w:rsidRPr="00032A7D">
          <w:tab/>
          <w:t xml:space="preserve">48 </w:t>
        </w:r>
        <w:del w:id="33" w:author="Author">
          <w:r w:rsidRPr="00032A7D" w:rsidDel="004265FB">
            <w:delText>K</w:delText>
          </w:r>
        </w:del>
        <w:r w:rsidRPr="00032A7D">
          <w:t>kHz sampling rate</w:t>
        </w:r>
      </w:ins>
    </w:p>
    <w:p w14:paraId="4C08F3C8" w14:textId="77777777" w:rsidR="00413AF4" w:rsidRPr="00032A7D" w:rsidRDefault="00413AF4" w:rsidP="00032A7D">
      <w:pPr>
        <w:pStyle w:val="B2"/>
        <w:rPr>
          <w:ins w:id="34" w:author="Author"/>
        </w:rPr>
      </w:pPr>
      <w:ins w:id="35" w:author="Author">
        <w:del w:id="36" w:author="Author">
          <w:r w:rsidRPr="00032A7D" w:rsidDel="00032A7D">
            <w:tab/>
          </w:r>
          <w:r w:rsidRPr="00032A7D" w:rsidDel="00CF246A">
            <w:tab/>
          </w:r>
        </w:del>
        <w:r w:rsidRPr="00032A7D">
          <w:t>-</w:t>
        </w:r>
        <w:r w:rsidRPr="00032A7D">
          <w:tab/>
        </w:r>
        <w:del w:id="37" w:author="Author">
          <w:r w:rsidRPr="00032A7D" w:rsidDel="00574BD4">
            <w:delText>B</w:delText>
          </w:r>
        </w:del>
        <w:r>
          <w:t>b</w:t>
        </w:r>
        <w:r w:rsidRPr="00032A7D">
          <w:t>itrates ranging from 256 kbps to 512 kbps</w:t>
        </w:r>
      </w:ins>
    </w:p>
    <w:p w14:paraId="0E7D1F1E" w14:textId="77777777" w:rsidR="00413AF4" w:rsidRPr="00032A7D" w:rsidRDefault="00413AF4" w:rsidP="00032A7D">
      <w:pPr>
        <w:pStyle w:val="B2"/>
      </w:pPr>
      <w:ins w:id="38" w:author="Author">
        <w:del w:id="39" w:author="Author">
          <w:r w:rsidRPr="00032A7D" w:rsidDel="00032A7D">
            <w:tab/>
          </w:r>
          <w:r w:rsidRPr="00032A7D" w:rsidDel="00CF246A">
            <w:tab/>
          </w:r>
        </w:del>
        <w:r w:rsidRPr="00032A7D">
          <w:t>-</w:t>
        </w:r>
        <w:r w:rsidRPr="00032A7D">
          <w:tab/>
          <w:t>20 ms, 10 ms and 5 ms frame durations</w:t>
        </w:r>
      </w:ins>
    </w:p>
    <w:p w14:paraId="711F851B" w14:textId="77777777" w:rsidR="00413AF4" w:rsidRPr="00B32C7F" w:rsidRDefault="00413AF4" w:rsidP="002F2B45">
      <w:pPr>
        <w:pStyle w:val="B1"/>
      </w:pPr>
      <w:r w:rsidRPr="00B32C7F">
        <w:t>-</w:t>
      </w:r>
      <w:r w:rsidRPr="00B32C7F">
        <w:tab/>
        <w:t>multiple frames per RTP payload</w:t>
      </w:r>
    </w:p>
    <w:p w14:paraId="61425A63" w14:textId="77777777" w:rsidR="00413AF4" w:rsidRPr="00B32C7F" w:rsidRDefault="00413AF4" w:rsidP="002F2B45">
      <w:pPr>
        <w:pStyle w:val="B1"/>
      </w:pPr>
      <w:r w:rsidRPr="00B32C7F">
        <w:t>-</w:t>
      </w:r>
      <w:r w:rsidRPr="00B32C7F">
        <w:tab/>
        <w:t>Discontinuous Transmission (DTX)</w:t>
      </w:r>
    </w:p>
    <w:p w14:paraId="4992724A" w14:textId="77777777" w:rsidR="00413AF4" w:rsidRPr="00B32C7F" w:rsidRDefault="00413AF4" w:rsidP="002F2B45">
      <w:pPr>
        <w:pStyle w:val="B1"/>
      </w:pPr>
      <w:r>
        <w:t>-</w:t>
      </w:r>
      <w:r>
        <w:tab/>
        <w:t>transmission of Processing Information (PI), i.e. PI data, in forward</w:t>
      </w:r>
      <w:ins w:id="40" w:author="Author">
        <w:r>
          <w:t xml:space="preserve"> and reverse </w:t>
        </w:r>
      </w:ins>
      <w:r>
        <w:t>direction</w:t>
      </w:r>
      <w:ins w:id="41" w:author="Author">
        <w:r>
          <w:t>s</w:t>
        </w:r>
      </w:ins>
      <w:r>
        <w:t xml:space="preserve"> to support the rendering</w:t>
      </w:r>
      <w:ins w:id="42" w:author="Author">
        <w:r>
          <w:t>, send requests and feedback</w:t>
        </w:r>
      </w:ins>
    </w:p>
    <w:p w14:paraId="1237510F" w14:textId="77777777" w:rsidR="00413AF4" w:rsidRPr="00B32C7F" w:rsidRDefault="00413AF4" w:rsidP="002F2B45">
      <w:pPr>
        <w:pStyle w:val="B1"/>
      </w:pPr>
      <w:r w:rsidRPr="00B32C7F">
        <w:t>-</w:t>
      </w:r>
      <w:r w:rsidRPr="00B32C7F">
        <w:tab/>
        <w:t>switching between EVS (mono) and IVAS (stereo and immersive) operation in the same payload type</w:t>
      </w:r>
    </w:p>
    <w:p w14:paraId="6F2D6D8F" w14:textId="1D143F8E" w:rsidR="00413AF4" w:rsidRPr="00FD4F85" w:rsidRDefault="00413AF4" w:rsidP="002F2B45">
      <w:pPr>
        <w:pStyle w:val="Heading2"/>
      </w:pPr>
      <w:bookmarkStart w:id="43" w:name="_CRA_3_2"/>
      <w:bookmarkStart w:id="44" w:name="_Toc157154180"/>
      <w:bookmarkStart w:id="45" w:name="_Toc187501856"/>
      <w:bookmarkStart w:id="46" w:name="_Toc178590690"/>
      <w:bookmarkEnd w:id="43"/>
      <w:r w:rsidRPr="00D91AEC">
        <w:t>A.3.2</w:t>
      </w:r>
      <w:r w:rsidRPr="00D91AEC">
        <w:tab/>
      </w:r>
      <w:r w:rsidRPr="00FD4F85">
        <w:t>RTP Header Usage</w:t>
      </w:r>
      <w:bookmarkEnd w:id="44"/>
      <w:bookmarkEnd w:id="45"/>
      <w:bookmarkEnd w:id="46"/>
    </w:p>
    <w:p w14:paraId="3CD1013C" w14:textId="77777777" w:rsidR="00413AF4" w:rsidRPr="00B32C7F" w:rsidRDefault="00413AF4" w:rsidP="002F2B45">
      <w:r w:rsidRPr="00B32C7F">
        <w:t>The format of the RTP header is specified in [</w:t>
      </w:r>
      <w:r>
        <w:t>34</w:t>
      </w:r>
      <w:r w:rsidRPr="00B32C7F">
        <w:t>]. This IVAS RTP payload format uses the fields of the RTP header in a manner consistent with the usages in [</w:t>
      </w:r>
      <w:r>
        <w:t>34</w:t>
      </w:r>
      <w:r w:rsidRPr="00B32C7F">
        <w:t>].</w:t>
      </w:r>
    </w:p>
    <w:p w14:paraId="39291F0F" w14:textId="77777777" w:rsidR="00413AF4" w:rsidRPr="00B32C7F" w:rsidRDefault="00413AF4" w:rsidP="002F2B45">
      <w:r w:rsidRPr="00B32C7F">
        <w:t>The assignment of the RTP payload type for IVAS is out of scope of this document. In most cases SDP would be used to signal the payload type for dynamic assignment.</w:t>
      </w:r>
    </w:p>
    <w:p w14:paraId="79994821" w14:textId="77777777" w:rsidR="00413AF4" w:rsidRPr="00B32C7F" w:rsidRDefault="00413AF4" w:rsidP="002F2B45">
      <w:r w:rsidRPr="00B32C7F">
        <w:t>The RTP clock rate for IVAS is 16000, regardless of the audio bandwidth. A clock rate of 16000 is also used for the AMR-WB [</w:t>
      </w:r>
      <w:r>
        <w:t>36</w:t>
      </w:r>
      <w:r w:rsidRPr="00B32C7F">
        <w:t>] and EVS codecs [3]; having a unique clock rate across all payload types of one media avoids the issues described in [</w:t>
      </w:r>
      <w:r>
        <w:t>37</w:t>
      </w:r>
      <w:r w:rsidRPr="00B32C7F">
        <w:t>].</w:t>
      </w:r>
    </w:p>
    <w:p w14:paraId="08711759" w14:textId="77777777" w:rsidR="00413AF4" w:rsidRPr="00B32C7F" w:rsidRDefault="00413AF4" w:rsidP="002F2B45">
      <w:r>
        <w:t xml:space="preserve">The RTP timestamp defines the sampling instant (media time) of the first sample of the first IVAS frame in an RTP packet. The duration of one IVAS frame is 20 ms. Thus, the media time is increased for each successive IVAS frame of an RTP packet by 320 ticks. </w:t>
      </w:r>
      <w:ins w:id="47" w:author="Author">
        <w:r>
          <w:t xml:space="preserve">The duration of one IVAS frame in split rendering mode can be 20, 10 or 5 ms and hence the media time is increased for each successive IVAS split rendering frame of an RTP packet by 320, 160 or 80 ticks respectively. </w:t>
        </w:r>
      </w:ins>
      <w:r>
        <w:t xml:space="preserve">The RTP timestamp of a packet is used for the first PI data in the IVAS RTP payload. The timing of PI frames during </w:t>
      </w:r>
      <w:del w:id="48" w:author="Author">
        <w:r w:rsidDel="00222D19">
          <w:delText xml:space="preserve"> </w:delText>
        </w:r>
      </w:del>
      <w:r>
        <w:t>DTX is explained in clause A.3.5.</w:t>
      </w:r>
      <w:r w:rsidRPr="0043568D">
        <w:t>4</w:t>
      </w:r>
      <w:r>
        <w:t>.</w:t>
      </w:r>
    </w:p>
    <w:p w14:paraId="75996076" w14:textId="77777777" w:rsidR="00413AF4" w:rsidRPr="00B32C7F" w:rsidRDefault="00413AF4" w:rsidP="002F2B45">
      <w:r w:rsidRPr="00B32C7F">
        <w:t>The RTP header marker bit (M) shall be set to 1 for the first packet of a talk spurt, i.e. if the first frame-block carried in the RTP packet contains the frame first in a talkspurt. For all other RTP packets the marker bit shall be set to zero (M=0). This is the same usage as described in [</w:t>
      </w:r>
      <w:r>
        <w:t>35</w:t>
      </w:r>
      <w:r w:rsidRPr="00B32C7F">
        <w:t>].</w:t>
      </w:r>
    </w:p>
    <w:p w14:paraId="18167260" w14:textId="4186F237" w:rsidR="00413AF4" w:rsidRPr="00FD4F85" w:rsidRDefault="00413AF4" w:rsidP="002F2B45">
      <w:pPr>
        <w:pStyle w:val="Heading2"/>
      </w:pPr>
      <w:bookmarkStart w:id="49" w:name="_CRA_3_3"/>
      <w:bookmarkStart w:id="50" w:name="_Toc157154181"/>
      <w:bookmarkStart w:id="51" w:name="_Toc187501857"/>
      <w:bookmarkStart w:id="52" w:name="_Toc178590691"/>
      <w:bookmarkEnd w:id="49"/>
      <w:r w:rsidRPr="00D91AEC">
        <w:t>A.3.3</w:t>
      </w:r>
      <w:r w:rsidRPr="00D91AEC">
        <w:tab/>
      </w:r>
      <w:r w:rsidRPr="00FD4F85">
        <w:t>Packet Payload Structure</w:t>
      </w:r>
      <w:bookmarkEnd w:id="50"/>
      <w:bookmarkEnd w:id="51"/>
      <w:bookmarkEnd w:id="52"/>
    </w:p>
    <w:p w14:paraId="302E88BE" w14:textId="4349F8EB" w:rsidR="00413AF4" w:rsidRPr="00B32C7F" w:rsidRDefault="00413AF4" w:rsidP="002F2B45">
      <w:pPr>
        <w:pStyle w:val="Heading3"/>
      </w:pPr>
      <w:bookmarkStart w:id="53" w:name="_CRA_3_3_1"/>
      <w:bookmarkStart w:id="54" w:name="_Toc157154182"/>
      <w:bookmarkStart w:id="55" w:name="_Toc187501858"/>
      <w:bookmarkStart w:id="56" w:name="_Toc178590692"/>
      <w:bookmarkEnd w:id="53"/>
      <w:r w:rsidRPr="00B32C7F">
        <w:t>A.3.3.1</w:t>
      </w:r>
      <w:r w:rsidRPr="00B32C7F">
        <w:tab/>
        <w:t>General</w:t>
      </w:r>
      <w:bookmarkEnd w:id="54"/>
      <w:bookmarkEnd w:id="55"/>
      <w:bookmarkEnd w:id="56"/>
    </w:p>
    <w:p w14:paraId="0440BFE3" w14:textId="77777777" w:rsidR="00413AF4" w:rsidRPr="00B32C7F" w:rsidRDefault="00413AF4" w:rsidP="002F2B45">
      <w:r w:rsidRPr="00B32C7F">
        <w:t>The IVAS encoder generates encoded frames representing 20 ms of speech or audio data. The IVAS payload contains:</w:t>
      </w:r>
    </w:p>
    <w:p w14:paraId="430E194B" w14:textId="77777777" w:rsidR="00413AF4" w:rsidRPr="00B32C7F" w:rsidRDefault="00413AF4" w:rsidP="002F2B45">
      <w:pPr>
        <w:pStyle w:val="B1"/>
        <w:rPr>
          <w:ins w:id="57" w:author="Author"/>
        </w:rPr>
      </w:pPr>
      <w:r>
        <w:t>-</w:t>
      </w:r>
      <w:r>
        <w:tab/>
        <w:t>(optional) E-bytes (including the CMR) for adaptation and indication of optional PI data section;</w:t>
      </w:r>
    </w:p>
    <w:p w14:paraId="0EED2412" w14:textId="77777777" w:rsidR="00413AF4" w:rsidRPr="00B32C7F" w:rsidRDefault="00413AF4" w:rsidP="007E0103">
      <w:pPr>
        <w:pStyle w:val="B2"/>
      </w:pPr>
      <w:ins w:id="58" w:author="Author">
        <w:r>
          <w:t>-</w:t>
        </w:r>
        <w:r>
          <w:tab/>
          <w:t>when E-bytes are included then a CMR shall be included as the first E-byte;</w:t>
        </w:r>
      </w:ins>
    </w:p>
    <w:p w14:paraId="3A8D8781" w14:textId="77777777" w:rsidR="00413AF4" w:rsidRPr="00B32C7F" w:rsidRDefault="00413AF4" w:rsidP="002F2B45">
      <w:pPr>
        <w:pStyle w:val="B1"/>
      </w:pPr>
      <w:r w:rsidRPr="00B32C7F">
        <w:t>-</w:t>
      </w:r>
      <w:r w:rsidRPr="00B32C7F">
        <w:tab/>
        <w:t>one or more ToC(s) describing the IVAS audio fra</w:t>
      </w:r>
      <w:r w:rsidRPr="00FE74C0">
        <w:t>me(s) include</w:t>
      </w:r>
      <w:r w:rsidRPr="00B32C7F">
        <w:t>d in the payload;</w:t>
      </w:r>
    </w:p>
    <w:p w14:paraId="629425D8" w14:textId="77777777" w:rsidR="00413AF4" w:rsidRDefault="00413AF4" w:rsidP="002F2B45">
      <w:pPr>
        <w:pStyle w:val="B1"/>
      </w:pPr>
      <w:r w:rsidRPr="00B32C7F">
        <w:t>-</w:t>
      </w:r>
      <w:r w:rsidRPr="00B32C7F">
        <w:tab/>
        <w:t>IVAS frame data block(s), representing 20 ms of speech or audio data (depending on ToC signaling)</w:t>
      </w:r>
      <w:r>
        <w:t>,</w:t>
      </w:r>
      <w:r w:rsidRPr="003138E9">
        <w:t xml:space="preserve"> </w:t>
      </w:r>
      <w:r w:rsidRPr="00B32C7F">
        <w:t>and</w:t>
      </w:r>
      <w:r>
        <w:t>;</w:t>
      </w:r>
    </w:p>
    <w:p w14:paraId="687CC255" w14:textId="77777777" w:rsidR="00413AF4" w:rsidRDefault="00413AF4" w:rsidP="002F2B45">
      <w:pPr>
        <w:pStyle w:val="B1"/>
        <w:rPr>
          <w:ins w:id="59" w:author="Author"/>
        </w:rPr>
      </w:pPr>
      <w:r>
        <w:lastRenderedPageBreak/>
        <w:t>-</w:t>
      </w:r>
      <w:r>
        <w:tab/>
        <w:t>optional PI data section;</w:t>
      </w:r>
    </w:p>
    <w:p w14:paraId="1538222E" w14:textId="77777777" w:rsidR="00413AF4" w:rsidRDefault="00413AF4" w:rsidP="008D4CB4">
      <w:pPr>
        <w:pStyle w:val="B1"/>
        <w:ind w:left="0" w:firstLine="0"/>
        <w:rPr>
          <w:ins w:id="60" w:author="Author"/>
        </w:rPr>
      </w:pPr>
      <w:ins w:id="61" w:author="Author">
        <w:r>
          <w:t xml:space="preserve">In Split rendering mode, IVAS decoder/renderer generates frames representing 20, 10 or 5 ms of speech or audio data (frame length is decided based on the SDP parameter </w:t>
        </w:r>
        <w:r w:rsidRPr="0075757F">
          <w:rPr>
            <w:b/>
            <w:bCs/>
          </w:rPr>
          <w:t>sr-tc</w:t>
        </w:r>
        <w:r>
          <w:rPr>
            <w:b/>
            <w:bCs/>
          </w:rPr>
          <w:t>-fr</w:t>
        </w:r>
        <w:r>
          <w:t xml:space="preserve"> negotiation).</w:t>
        </w:r>
      </w:ins>
    </w:p>
    <w:p w14:paraId="2583F662" w14:textId="77777777" w:rsidR="00413AF4" w:rsidRPr="00B32C7F" w:rsidRDefault="00413AF4" w:rsidP="008D4CB4">
      <w:pPr>
        <w:pStyle w:val="B1"/>
        <w:ind w:left="0" w:firstLine="0"/>
      </w:pPr>
    </w:p>
    <w:p w14:paraId="528FE5DE" w14:textId="2769F487" w:rsidR="00413AF4" w:rsidRPr="00B32C7F" w:rsidRDefault="00413AF4" w:rsidP="002F2B45">
      <w:pPr>
        <w:pStyle w:val="Heading3"/>
      </w:pPr>
      <w:bookmarkStart w:id="62" w:name="_CRA_3_3_2"/>
      <w:bookmarkStart w:id="63" w:name="_Toc157154183"/>
      <w:bookmarkStart w:id="64" w:name="_Toc187501859"/>
      <w:bookmarkStart w:id="65" w:name="_Toc178590693"/>
      <w:bookmarkEnd w:id="62"/>
      <w:r w:rsidRPr="00B32C7F">
        <w:t>A.3.3.2</w:t>
      </w:r>
      <w:r w:rsidRPr="00B32C7F">
        <w:tab/>
        <w:t>Format Description</w:t>
      </w:r>
      <w:bookmarkEnd w:id="63"/>
      <w:bookmarkEnd w:id="64"/>
      <w:bookmarkEnd w:id="65"/>
    </w:p>
    <w:p w14:paraId="75724E6F" w14:textId="77777777" w:rsidR="00413AF4" w:rsidRPr="00B32C7F" w:rsidRDefault="00413AF4" w:rsidP="002F2B45">
      <w:r>
        <w:t>An RTP payload comprises the IVAS payload, which consist of the IVAS-specific payload header followed by the frame data and optional PI data as shown in Figure A.3.3.2-1. The frame data consists of one or more IVAS or EVS coded frames (including NO_DATA, see A.3.3.3.2). The optional PI data section can be considered as additional metadata to support the rende</w:t>
      </w:r>
      <w:r w:rsidRPr="00105057">
        <w:t>ring</w:t>
      </w:r>
      <w:ins w:id="66" w:author="Author">
        <w:r>
          <w:t>, send requests and feedback</w:t>
        </w:r>
      </w:ins>
      <w:r w:rsidRPr="00105057">
        <w:t>.</w:t>
      </w:r>
      <w:ins w:id="67" w:author="Author">
        <w:r>
          <w:t xml:space="preserve"> </w:t>
        </w:r>
      </w:ins>
      <w:r>
        <w:t>There may be zero-padding bits in addition at the end of the payload. Padding bits shall be discarded by the receiver.</w:t>
      </w:r>
    </w:p>
    <w:p w14:paraId="3D3801E5" w14:textId="77777777" w:rsidR="00413AF4" w:rsidRPr="00B32C7F" w:rsidDel="001013D5" w:rsidRDefault="00413AF4" w:rsidP="002F2B45">
      <w:pPr>
        <w:pStyle w:val="NO"/>
        <w:rPr>
          <w:del w:id="68" w:author="Author"/>
        </w:rPr>
      </w:pPr>
      <w:r w:rsidRPr="00B32C7F">
        <w:t>NOTE:</w:t>
      </w:r>
      <w:r w:rsidRPr="00B32C7F">
        <w:tab/>
        <w:t>The purpose of padding is that in the case of EVS AMR-WB IO frames, payload data may need to be octet-aligned using zero-padding bits at the end of the payload. EVS Primary frames are by definition octet-aligned (see clause A.2.2.1.4.1 of [3]).</w:t>
      </w:r>
    </w:p>
    <w:p w14:paraId="28AD748D" w14:textId="77777777" w:rsidR="00413AF4" w:rsidRDefault="00413AF4" w:rsidP="001013D5">
      <w:pPr>
        <w:pStyle w:val="NO"/>
        <w:rPr>
          <w:ins w:id="69" w:author="Author"/>
          <w:rStyle w:val="VerbatimChar"/>
          <w:lang w:val="en-US"/>
        </w:rPr>
      </w:pPr>
      <w:del w:id="70" w:author="Author">
        <w:r w:rsidRPr="41ABE14A" w:rsidDel="001013D5">
          <w:rPr>
            <w:rStyle w:val="VerbatimChar"/>
            <w:lang w:val="en-US"/>
          </w:rPr>
          <w:delText>+-----------------------+---------------------+--------------------+----------+</w:delText>
        </w:r>
        <w:r w:rsidRPr="0017601B" w:rsidDel="001013D5">
          <w:br/>
        </w:r>
        <w:r w:rsidRPr="41ABE14A" w:rsidDel="001013D5">
          <w:rPr>
            <w:rStyle w:val="VerbatimChar"/>
            <w:lang w:val="en-US"/>
          </w:rPr>
          <w:delText>| RTP Header (+ HDREXT) |    payload header   |     frame data     |  PI data |</w:delText>
        </w:r>
        <w:r w:rsidRPr="0017601B" w:rsidDel="001013D5">
          <w:br/>
        </w:r>
        <w:r w:rsidRPr="41ABE14A" w:rsidDel="001013D5">
          <w:rPr>
            <w:rStyle w:val="VerbatimChar"/>
            <w:lang w:val="en-US"/>
          </w:rPr>
          <w:delText>+-----------------------+---------------------+--------------------+----------+</w:delText>
        </w:r>
        <w:r w:rsidRPr="0017601B" w:rsidDel="001013D5">
          <w:br/>
        </w:r>
        <w:r w:rsidRPr="0017601B" w:rsidDel="001013D5">
          <w:br/>
        </w:r>
        <w:r w:rsidRPr="41ABE14A" w:rsidDel="001013D5">
          <w:rPr>
            <w:rStyle w:val="VerbatimChar"/>
            <w:lang w:val="en-US"/>
          </w:rPr>
          <w:delText xml:space="preserve">                        \--------------------\ /------------------------------/</w:delText>
        </w:r>
        <w:r w:rsidRPr="0017601B" w:rsidDel="001013D5">
          <w:br/>
        </w:r>
        <w:r w:rsidRPr="41ABE14A" w:rsidDel="001013D5">
          <w:rPr>
            <w:rStyle w:val="VerbatimChar"/>
            <w:lang w:val="en-US"/>
          </w:rPr>
          <w:delText xml:space="preserve">                                         IVAS payload</w:delText>
        </w:r>
      </w:del>
    </w:p>
    <w:tbl>
      <w:tblPr>
        <w:tblStyle w:val="TableGrid"/>
        <w:tblW w:w="9923" w:type="dxa"/>
        <w:tblInd w:w="-142" w:type="dxa"/>
        <w:tblLook w:val="04A0" w:firstRow="1" w:lastRow="0" w:firstColumn="1" w:lastColumn="0" w:noHBand="0" w:noVBand="1"/>
      </w:tblPr>
      <w:tblGrid>
        <w:gridCol w:w="9923"/>
      </w:tblGrid>
      <w:tr w:rsidR="00413AF4" w14:paraId="58EDAF09" w14:textId="77777777" w:rsidTr="009533A9">
        <w:trPr>
          <w:trHeight w:val="1301"/>
          <w:ins w:id="71" w:author="Author"/>
        </w:trPr>
        <w:tc>
          <w:tcPr>
            <w:tcW w:w="9923" w:type="dxa"/>
            <w:tcBorders>
              <w:top w:val="nil"/>
              <w:left w:val="nil"/>
              <w:bottom w:val="nil"/>
              <w:right w:val="nil"/>
            </w:tcBorders>
          </w:tcPr>
          <w:p w14:paraId="215D0E34" w14:textId="77777777" w:rsidR="00413AF4" w:rsidRDefault="00413AF4" w:rsidP="006752B9">
            <w:pPr>
              <w:pStyle w:val="PL"/>
              <w:rPr>
                <w:ins w:id="72" w:author="Author"/>
                <w:rStyle w:val="VerbatimChar"/>
                <w:sz w:val="20"/>
                <w:szCs w:val="22"/>
              </w:rPr>
            </w:pPr>
            <w:ins w:id="73" w:author="Author">
              <w:r w:rsidRPr="009533A9">
                <w:rPr>
                  <w:rStyle w:val="VerbatimChar"/>
                  <w:sz w:val="20"/>
                  <w:szCs w:val="22"/>
                </w:rPr>
                <w:t>+-----------------------+---------------------+--------------------+----------+</w:t>
              </w:r>
              <w:r w:rsidRPr="009533A9">
                <w:rPr>
                  <w:sz w:val="20"/>
                  <w:szCs w:val="22"/>
                </w:rPr>
                <w:br/>
              </w:r>
              <w:r w:rsidRPr="009533A9">
                <w:rPr>
                  <w:rStyle w:val="VerbatimChar"/>
                  <w:sz w:val="20"/>
                  <w:szCs w:val="22"/>
                </w:rPr>
                <w:t>| RTP Header (+ HDREXT) |    payload header   |     frame data     |  PI data |</w:t>
              </w:r>
              <w:r w:rsidRPr="009533A9">
                <w:rPr>
                  <w:sz w:val="20"/>
                  <w:szCs w:val="22"/>
                </w:rPr>
                <w:br/>
              </w:r>
              <w:r w:rsidRPr="009533A9">
                <w:rPr>
                  <w:rStyle w:val="VerbatimChar"/>
                  <w:sz w:val="20"/>
                  <w:szCs w:val="22"/>
                </w:rPr>
                <w:t>+-----------------------+---------------------+--------------------+----------+</w:t>
              </w:r>
              <w:r w:rsidRPr="009533A9">
                <w:rPr>
                  <w:sz w:val="20"/>
                  <w:szCs w:val="22"/>
                </w:rPr>
                <w:br/>
              </w:r>
              <w:r w:rsidRPr="009533A9">
                <w:rPr>
                  <w:rStyle w:val="VerbatimChar"/>
                  <w:sz w:val="20"/>
                  <w:szCs w:val="22"/>
                </w:rPr>
                <w:t xml:space="preserve">                        \--------------------\ /------------------------------/</w:t>
              </w:r>
              <w:r w:rsidRPr="009533A9">
                <w:rPr>
                  <w:sz w:val="20"/>
                  <w:szCs w:val="22"/>
                </w:rPr>
                <w:br/>
              </w:r>
              <w:r w:rsidRPr="009533A9">
                <w:rPr>
                  <w:rStyle w:val="VerbatimChar"/>
                  <w:sz w:val="20"/>
                  <w:szCs w:val="22"/>
                </w:rPr>
                <w:t xml:space="preserve">                                         IVAS payload</w:t>
              </w:r>
            </w:ins>
          </w:p>
          <w:p w14:paraId="09F6B796" w14:textId="77777777" w:rsidR="00413AF4" w:rsidRPr="006752B9" w:rsidRDefault="00413AF4" w:rsidP="006752B9">
            <w:pPr>
              <w:pStyle w:val="PL"/>
              <w:rPr>
                <w:ins w:id="74" w:author="Author"/>
                <w:rStyle w:val="VerbatimChar"/>
              </w:rPr>
            </w:pPr>
          </w:p>
        </w:tc>
      </w:tr>
    </w:tbl>
    <w:p w14:paraId="3160D94B" w14:textId="77777777" w:rsidR="00413AF4" w:rsidRPr="00B32C7F" w:rsidDel="003C065D" w:rsidRDefault="00413AF4" w:rsidP="002F2B45">
      <w:pPr>
        <w:pStyle w:val="SourceCode"/>
        <w:rPr>
          <w:del w:id="75" w:author="Author"/>
          <w:rStyle w:val="VerbatimChar"/>
          <w:lang w:val="en-US"/>
        </w:rPr>
      </w:pPr>
    </w:p>
    <w:p w14:paraId="6B7CD0BC" w14:textId="77777777" w:rsidR="00413AF4" w:rsidRDefault="00413AF4" w:rsidP="002F2B45">
      <w:pPr>
        <w:pStyle w:val="TF"/>
      </w:pPr>
      <w:bookmarkStart w:id="76" w:name="_CRFigureA_3_3_21"/>
      <w:r w:rsidRPr="00B32C7F">
        <w:t xml:space="preserve">Figure </w:t>
      </w:r>
      <w:bookmarkEnd w:id="76"/>
      <w:r w:rsidRPr="00B32C7F">
        <w:t>A.</w:t>
      </w:r>
      <w:r>
        <w:t>3.3.2-</w:t>
      </w:r>
      <w:r w:rsidRPr="00B32C7F">
        <w:t>1: RTP Header with IVAS payload structure</w:t>
      </w:r>
    </w:p>
    <w:p w14:paraId="2E60A8DF" w14:textId="77777777" w:rsidR="00413AF4" w:rsidRPr="00396BE0" w:rsidRDefault="00413AF4" w:rsidP="00D91AEC">
      <w:pPr>
        <w:pStyle w:val="NO"/>
      </w:pPr>
    </w:p>
    <w:p w14:paraId="4D3B2E21" w14:textId="0179C483" w:rsidR="00413AF4" w:rsidRPr="00B32C7F" w:rsidRDefault="00413AF4" w:rsidP="002F2B45">
      <w:pPr>
        <w:pStyle w:val="Heading3"/>
      </w:pPr>
      <w:bookmarkStart w:id="77" w:name="_CRA_3_3_3"/>
      <w:bookmarkStart w:id="78" w:name="_Toc157154184"/>
      <w:bookmarkStart w:id="79" w:name="_Toc187501860"/>
      <w:bookmarkStart w:id="80" w:name="_Toc178590694"/>
      <w:bookmarkEnd w:id="77"/>
      <w:r w:rsidRPr="00B32C7F">
        <w:t>A.3.3.3</w:t>
      </w:r>
      <w:r w:rsidRPr="00B32C7F">
        <w:tab/>
        <w:t>Payload Header</w:t>
      </w:r>
      <w:bookmarkEnd w:id="78"/>
      <w:bookmarkEnd w:id="79"/>
      <w:bookmarkEnd w:id="80"/>
    </w:p>
    <w:p w14:paraId="72658DE3" w14:textId="301B1468" w:rsidR="00413AF4" w:rsidRPr="00B32C7F" w:rsidRDefault="00413AF4" w:rsidP="002F2B45">
      <w:pPr>
        <w:pStyle w:val="Heading4"/>
      </w:pPr>
      <w:bookmarkStart w:id="81" w:name="_CRA_3_3_3_1"/>
      <w:bookmarkStart w:id="82" w:name="_Toc157154185"/>
      <w:bookmarkStart w:id="83" w:name="_Toc187501861"/>
      <w:bookmarkStart w:id="84" w:name="_Toc178590695"/>
      <w:bookmarkEnd w:id="81"/>
      <w:r w:rsidRPr="00B32C7F">
        <w:t>A.3.3.3.1</w:t>
      </w:r>
      <w:r w:rsidRPr="00B32C7F">
        <w:tab/>
        <w:t>General</w:t>
      </w:r>
      <w:bookmarkEnd w:id="82"/>
      <w:bookmarkEnd w:id="83"/>
      <w:bookmarkEnd w:id="84"/>
    </w:p>
    <w:p w14:paraId="3D013EDE" w14:textId="77777777" w:rsidR="00413AF4" w:rsidRPr="00B32C7F" w:rsidRDefault="00413AF4" w:rsidP="002F2B45">
      <w:r w:rsidRPr="00B32C7F">
        <w:t>The IVAS payload header consists of Table of Contents (ToC) bytes and Extra (E) bytes, defined in clauses A.3.3.3.2 and A.3.3.3.3, respectively. The first bit of each as header byte is the Header Type identification bit (H) to identify whether a header byte is a ToC or E byte. If the H bit is set to 0, the corresponding byte is a ToC byte, and if set to 1, the corresponding byte is an E byte. The second bit of a ToC byte is the Following (F) bit (see clause A.3.3.3.2), which if set to 1 indicates that another header byte is following. The last header byte shall be a ToC byte and have the F bit set to 0.</w:t>
      </w:r>
    </w:p>
    <w:p w14:paraId="73D598CC" w14:textId="77777777" w:rsidR="00413AF4" w:rsidRPr="00B32C7F" w:rsidDel="00461BC8" w:rsidRDefault="00413AF4" w:rsidP="002F2B45">
      <w:pPr>
        <w:rPr>
          <w:del w:id="85" w:author="Author"/>
        </w:rPr>
      </w:pPr>
      <w:r w:rsidRPr="00B32C7F">
        <w:t>The general structure of a header byte is shown in figure A.</w:t>
      </w:r>
      <w:r>
        <w:t>3.3.3.1-1</w:t>
      </w:r>
      <w:r w:rsidRPr="00B32C7F">
        <w:t>.</w:t>
      </w:r>
    </w:p>
    <w:p w14:paraId="6453B541" w14:textId="77777777" w:rsidR="00413AF4" w:rsidRDefault="00413AF4" w:rsidP="00461BC8">
      <w:pPr>
        <w:rPr>
          <w:ins w:id="86" w:author="Author"/>
          <w:rStyle w:val="VerbatimChar"/>
          <w:lang w:val="en-US"/>
        </w:rPr>
      </w:pPr>
      <w:del w:id="87" w:author="Author">
        <w:r w:rsidRPr="0017601B" w:rsidDel="00461BC8">
          <w:rPr>
            <w:rStyle w:val="VerbatimChar"/>
          </w:rPr>
          <w:delText xml:space="preserve">0 1 2 3 4 5 6 7 </w:delText>
        </w:r>
        <w:r w:rsidRPr="0017601B" w:rsidDel="00461BC8">
          <w:br/>
        </w:r>
        <w:r w:rsidRPr="0017601B" w:rsidDel="00461BC8">
          <w:rPr>
            <w:rStyle w:val="VerbatimChar"/>
          </w:rPr>
          <w:delText>+-+-+-+-+-+-+-+-+</w:delText>
        </w:r>
        <w:r w:rsidRPr="0017601B" w:rsidDel="00461BC8">
          <w:br/>
        </w:r>
        <w:r w:rsidRPr="0017601B" w:rsidDel="00461BC8">
          <w:rPr>
            <w:rStyle w:val="VerbatimChar"/>
          </w:rPr>
          <w:delText>|H|   ToC / E   |</w:delText>
        </w:r>
        <w:r w:rsidRPr="0017601B" w:rsidDel="00461BC8">
          <w:br/>
        </w:r>
        <w:r w:rsidRPr="0017601B" w:rsidDel="00461BC8">
          <w:rPr>
            <w:rStyle w:val="VerbatimChar"/>
          </w:rPr>
          <w:delText>+-+-+-+-+-+-+-+-+</w:delText>
        </w:r>
      </w:del>
    </w:p>
    <w:tbl>
      <w:tblPr>
        <w:tblStyle w:val="TableGrid"/>
        <w:tblW w:w="2406" w:type="dxa"/>
        <w:tblInd w:w="3742" w:type="dxa"/>
        <w:tblLook w:val="04A0" w:firstRow="1" w:lastRow="0" w:firstColumn="1" w:lastColumn="0" w:noHBand="0" w:noVBand="1"/>
      </w:tblPr>
      <w:tblGrid>
        <w:gridCol w:w="2406"/>
      </w:tblGrid>
      <w:tr w:rsidR="00413AF4" w14:paraId="6E613A68" w14:textId="77777777" w:rsidTr="009533A9">
        <w:trPr>
          <w:trHeight w:val="1031"/>
          <w:ins w:id="88" w:author="Author"/>
        </w:trPr>
        <w:tc>
          <w:tcPr>
            <w:tcW w:w="2406" w:type="dxa"/>
            <w:tcBorders>
              <w:top w:val="nil"/>
              <w:left w:val="nil"/>
              <w:bottom w:val="nil"/>
              <w:right w:val="nil"/>
            </w:tcBorders>
          </w:tcPr>
          <w:p w14:paraId="7A5D7512" w14:textId="77777777" w:rsidR="00413AF4" w:rsidRPr="009533A9" w:rsidRDefault="00413AF4">
            <w:pPr>
              <w:pStyle w:val="PL"/>
              <w:rPr>
                <w:ins w:id="89" w:author="Author"/>
                <w:rStyle w:val="VerbatimChar"/>
                <w:sz w:val="20"/>
                <w:szCs w:val="22"/>
                <w:lang w:val="en-US"/>
              </w:rPr>
            </w:pPr>
            <w:ins w:id="90" w:author="Author">
              <w:r w:rsidRPr="0081414C">
                <w:rPr>
                  <w:sz w:val="20"/>
                  <w:szCs w:val="22"/>
                </w:rPr>
                <w:lastRenderedPageBreak/>
                <w:t xml:space="preserve"> 0 1 2 3 4 5 6 7 </w:t>
              </w:r>
              <w:r w:rsidRPr="0081414C">
                <w:rPr>
                  <w:sz w:val="20"/>
                  <w:szCs w:val="22"/>
                </w:rPr>
                <w:br/>
                <w:t>+-+-+-+-+-+-+-+-+</w:t>
              </w:r>
              <w:r w:rsidRPr="0081414C">
                <w:rPr>
                  <w:sz w:val="20"/>
                  <w:szCs w:val="22"/>
                </w:rPr>
                <w:br/>
                <w:t>|H|   ToC / E   |</w:t>
              </w:r>
              <w:r w:rsidRPr="0081414C">
                <w:rPr>
                  <w:sz w:val="20"/>
                  <w:szCs w:val="22"/>
                </w:rPr>
                <w:br/>
                <w:t>+-+-+-+-+-+-+-+-+</w:t>
              </w:r>
            </w:ins>
          </w:p>
        </w:tc>
      </w:tr>
    </w:tbl>
    <w:p w14:paraId="230AA630" w14:textId="77777777" w:rsidR="00413AF4" w:rsidRPr="00362C2D" w:rsidDel="00461BC8" w:rsidRDefault="00413AF4" w:rsidP="002F2B45">
      <w:pPr>
        <w:pStyle w:val="SourceCode"/>
        <w:jc w:val="center"/>
        <w:rPr>
          <w:del w:id="91" w:author="Author"/>
          <w:lang w:val="en-US"/>
        </w:rPr>
      </w:pPr>
    </w:p>
    <w:p w14:paraId="6A964365" w14:textId="77777777" w:rsidR="00413AF4" w:rsidRPr="00B32C7F" w:rsidRDefault="00413AF4" w:rsidP="002F2B45">
      <w:pPr>
        <w:pStyle w:val="TF"/>
      </w:pPr>
      <w:bookmarkStart w:id="92" w:name="_CRFigureA_3_3_3_11"/>
      <w:r w:rsidRPr="00B32C7F">
        <w:t xml:space="preserve">Figure </w:t>
      </w:r>
      <w:bookmarkEnd w:id="92"/>
      <w:r w:rsidRPr="00B32C7F">
        <w:t>A.</w:t>
      </w:r>
      <w:r>
        <w:t>3.3.3.1-1</w:t>
      </w:r>
      <w:r w:rsidRPr="00B32C7F">
        <w:t>: Generic structure of a payload header byte.</w:t>
      </w:r>
    </w:p>
    <w:p w14:paraId="21A4703B" w14:textId="77777777" w:rsidR="00413AF4" w:rsidRPr="00B32C7F" w:rsidRDefault="00413AF4" w:rsidP="002F2B45">
      <w:pPr>
        <w:pStyle w:val="EX"/>
        <w:rPr>
          <w:lang w:val="en-US" w:eastAsia="ja-JP"/>
        </w:rPr>
      </w:pPr>
      <w:r w:rsidRPr="00B32C7F">
        <w:rPr>
          <w:lang w:val="en-US" w:eastAsia="ja-JP"/>
        </w:rPr>
        <w:t>H (1 bit):</w:t>
      </w:r>
      <w:r w:rsidRPr="00B32C7F">
        <w:rPr>
          <w:lang w:val="en-US" w:eastAsia="ja-JP"/>
        </w:rPr>
        <w:tab/>
        <w:t>Header Type identification bit. For a ToC byte this is set to 0, for an E byte this is set to 1.</w:t>
      </w:r>
    </w:p>
    <w:p w14:paraId="3C72488C" w14:textId="6E4D031C" w:rsidR="00413AF4" w:rsidRPr="00B32C7F" w:rsidRDefault="00413AF4" w:rsidP="002F2B45">
      <w:pPr>
        <w:pStyle w:val="Heading4"/>
      </w:pPr>
      <w:bookmarkStart w:id="93" w:name="_CRA_3_3_3_2"/>
      <w:bookmarkStart w:id="94" w:name="_Toc157154186"/>
      <w:bookmarkStart w:id="95" w:name="_Toc187501862"/>
      <w:bookmarkStart w:id="96" w:name="_Toc178590696"/>
      <w:bookmarkEnd w:id="93"/>
      <w:r w:rsidRPr="00B32C7F">
        <w:t>A.3.3.3.2</w:t>
      </w:r>
      <w:r w:rsidRPr="00B32C7F">
        <w:tab/>
        <w:t>ToC byte</w:t>
      </w:r>
      <w:bookmarkEnd w:id="94"/>
      <w:bookmarkEnd w:id="95"/>
      <w:bookmarkEnd w:id="96"/>
    </w:p>
    <w:p w14:paraId="0755F6C8" w14:textId="77777777" w:rsidR="00413AF4" w:rsidRPr="00B32C7F" w:rsidRDefault="00413AF4" w:rsidP="002F2B45">
      <w:r>
        <w:t>The ToC bytes define the content of the frame data in the IVAS payload following the IVAS payload header. For each IVAS or EVS frame and for each NO_DATA frame (i.e. a frame that has zero size frame data) in the payload there shall be one ToC byte to signal the IVAS mode and bit rate</w:t>
      </w:r>
      <w:ins w:id="97" w:author="Lauros Pajunen" w:date="2025-11-11T14:43:00Z">
        <w:r>
          <w:t xml:space="preserve"> (f</w:t>
        </w:r>
      </w:ins>
      <w:ins w:id="98" w:author="Lauros Pajunen" w:date="2025-11-11T14:44:00Z">
        <w:r>
          <w:t>or IVAS-SR there are two ToC bytes</w:t>
        </w:r>
      </w:ins>
      <w:ins w:id="99" w:author="Lauros Pajunen" w:date="2025-11-11T14:46:00Z">
        <w:r>
          <w:t xml:space="preserve"> for each frame</w:t>
        </w:r>
      </w:ins>
      <w:ins w:id="100" w:author="Lauros Pajunen" w:date="2025-11-11T14:44:00Z">
        <w:r>
          <w:t>, see below)</w:t>
        </w:r>
      </w:ins>
      <w:r>
        <w:t>. ToC bytes and the respective frame data shall be in the same order.</w:t>
      </w:r>
    </w:p>
    <w:p w14:paraId="07E91AEB" w14:textId="77777777" w:rsidR="00413AF4" w:rsidRPr="00B32C7F" w:rsidDel="0068091C" w:rsidRDefault="00413AF4" w:rsidP="002F2B45">
      <w:pPr>
        <w:rPr>
          <w:del w:id="101" w:author="Author"/>
        </w:rPr>
      </w:pPr>
      <w:r w:rsidRPr="00B32C7F">
        <w:t>The Table of Content (ToC) byte structure is an extension of the ToC byte structure defined in clause A.2.2.1.2 in [3]. In the EVS payload format in [3] a code point in the ToC byte (see Figure A.5 in [3]) for extensions has been reserved, the "Unused" bit. In the present document this "Unused" bit of the Frame type index bits is activated and called "IVAS indicator" to distinguish EVS and IVAS frame data. The specific ToC structure for an IVAS frame is shown in Figure A.3</w:t>
      </w:r>
      <w:r>
        <w:t>.3.3.2-1</w:t>
      </w:r>
      <w:r w:rsidRPr="00B32C7F">
        <w:t>.</w:t>
      </w:r>
    </w:p>
    <w:p w14:paraId="14BA6F0F" w14:textId="77777777" w:rsidR="00413AF4" w:rsidRDefault="00413AF4" w:rsidP="0068091C">
      <w:pPr>
        <w:rPr>
          <w:ins w:id="102" w:author="Author"/>
          <w:rStyle w:val="VerbatimChar"/>
        </w:rPr>
      </w:pPr>
      <w:del w:id="103" w:author="Author">
        <w:r w:rsidRPr="0017601B" w:rsidDel="0068091C">
          <w:rPr>
            <w:rStyle w:val="VerbatimChar"/>
          </w:rPr>
          <w:delText xml:space="preserve">0 1 2 3 4 5 6 7 </w:delText>
        </w:r>
        <w:r w:rsidRPr="0017601B" w:rsidDel="0068091C">
          <w:br/>
        </w:r>
        <w:r w:rsidRPr="0017601B" w:rsidDel="0068091C">
          <w:rPr>
            <w:rStyle w:val="VerbatimChar"/>
          </w:rPr>
          <w:delText>+-+-+-+-+-+-+-+-+</w:delText>
        </w:r>
        <w:r w:rsidRPr="0017601B" w:rsidDel="0068091C">
          <w:br/>
        </w:r>
        <w:r w:rsidRPr="0017601B" w:rsidDel="0068091C">
          <w:rPr>
            <w:rStyle w:val="VerbatimChar"/>
          </w:rPr>
          <w:delText>|0|F|0|1|  BR   |</w:delText>
        </w:r>
        <w:r w:rsidRPr="0017601B" w:rsidDel="0068091C">
          <w:br/>
        </w:r>
        <w:r w:rsidRPr="0017601B" w:rsidDel="0068091C">
          <w:rPr>
            <w:rStyle w:val="VerbatimChar"/>
          </w:rPr>
          <w:delText>+-+-+-+-+-+-+-+-+</w:delText>
        </w:r>
      </w:del>
    </w:p>
    <w:tbl>
      <w:tblPr>
        <w:tblStyle w:val="TableGrid"/>
        <w:tblW w:w="2406" w:type="dxa"/>
        <w:tblInd w:w="3742" w:type="dxa"/>
        <w:tblLook w:val="04A0" w:firstRow="1" w:lastRow="0" w:firstColumn="1" w:lastColumn="0" w:noHBand="0" w:noVBand="1"/>
      </w:tblPr>
      <w:tblGrid>
        <w:gridCol w:w="2406"/>
      </w:tblGrid>
      <w:tr w:rsidR="00413AF4" w14:paraId="2AA5B51D" w14:textId="77777777" w:rsidTr="009533A9">
        <w:trPr>
          <w:trHeight w:val="1060"/>
          <w:ins w:id="104" w:author="Author"/>
        </w:trPr>
        <w:tc>
          <w:tcPr>
            <w:tcW w:w="2406" w:type="dxa"/>
            <w:tcBorders>
              <w:top w:val="nil"/>
              <w:left w:val="nil"/>
              <w:bottom w:val="nil"/>
              <w:right w:val="nil"/>
            </w:tcBorders>
          </w:tcPr>
          <w:p w14:paraId="4F434314" w14:textId="77777777" w:rsidR="00413AF4" w:rsidRDefault="00413AF4">
            <w:pPr>
              <w:pStyle w:val="PL"/>
              <w:rPr>
                <w:ins w:id="105" w:author="Author"/>
                <w:sz w:val="20"/>
                <w:szCs w:val="28"/>
              </w:rPr>
            </w:pPr>
            <w:ins w:id="106" w:author="Author">
              <w:r>
                <w:rPr>
                  <w:sz w:val="20"/>
                  <w:szCs w:val="28"/>
                </w:rPr>
                <w:t xml:space="preserve"> </w:t>
              </w:r>
              <w:r w:rsidRPr="0068091C">
                <w:rPr>
                  <w:sz w:val="20"/>
                  <w:szCs w:val="28"/>
                </w:rPr>
                <w:t xml:space="preserve">0 1 2 3 4 5 6 7 </w:t>
              </w:r>
              <w:r w:rsidRPr="0068091C">
                <w:rPr>
                  <w:sz w:val="20"/>
                  <w:szCs w:val="28"/>
                </w:rPr>
                <w:br/>
                <w:t>+-+-+-+-+-+-+-+-+</w:t>
              </w:r>
              <w:r w:rsidRPr="0068091C">
                <w:rPr>
                  <w:sz w:val="20"/>
                  <w:szCs w:val="28"/>
                </w:rPr>
                <w:br/>
                <w:t>|0|F|0|1|  BR   |</w:t>
              </w:r>
              <w:r w:rsidRPr="0068091C">
                <w:rPr>
                  <w:sz w:val="20"/>
                  <w:szCs w:val="28"/>
                </w:rPr>
                <w:br/>
                <w:t>+-+-+-+-+-+-+-+-+</w:t>
              </w:r>
            </w:ins>
          </w:p>
          <w:p w14:paraId="62712BAF" w14:textId="77777777" w:rsidR="00413AF4" w:rsidRPr="009533A9" w:rsidRDefault="00413AF4">
            <w:pPr>
              <w:pStyle w:val="PL"/>
              <w:rPr>
                <w:ins w:id="107" w:author="Author"/>
                <w:rStyle w:val="VerbatimChar"/>
                <w:sz w:val="20"/>
                <w:szCs w:val="28"/>
              </w:rPr>
            </w:pPr>
          </w:p>
        </w:tc>
      </w:tr>
    </w:tbl>
    <w:p w14:paraId="3221D986" w14:textId="77777777" w:rsidR="00413AF4" w:rsidRPr="0017601B" w:rsidDel="0068091C" w:rsidRDefault="00413AF4" w:rsidP="002F2B45">
      <w:pPr>
        <w:pStyle w:val="SourceCode"/>
        <w:jc w:val="center"/>
        <w:rPr>
          <w:del w:id="108" w:author="Author"/>
        </w:rPr>
      </w:pPr>
    </w:p>
    <w:p w14:paraId="57A2C82A" w14:textId="77777777" w:rsidR="00413AF4" w:rsidRPr="00B32C7F" w:rsidRDefault="00413AF4" w:rsidP="002F2B45">
      <w:pPr>
        <w:pStyle w:val="TF"/>
      </w:pPr>
      <w:bookmarkStart w:id="109" w:name="_CRFigureA_3_3_3_21"/>
      <w:r w:rsidRPr="00B32C7F">
        <w:t xml:space="preserve">Figure </w:t>
      </w:r>
      <w:bookmarkEnd w:id="109"/>
      <w:r w:rsidRPr="00B32C7F">
        <w:t>A.3</w:t>
      </w:r>
      <w:r>
        <w:t>.3.3.2-1</w:t>
      </w:r>
      <w:r w:rsidRPr="00B32C7F">
        <w:t>: Table of Content (ToC) byte structure for an IVAS frame.</w:t>
      </w:r>
    </w:p>
    <w:p w14:paraId="1AE5CEF9" w14:textId="77777777" w:rsidR="00413AF4" w:rsidRPr="00B32C7F" w:rsidRDefault="00413AF4" w:rsidP="002F2B45">
      <w:pPr>
        <w:pStyle w:val="EX"/>
        <w:rPr>
          <w:lang w:eastAsia="ja-JP"/>
        </w:rPr>
      </w:pPr>
      <w:r w:rsidRPr="651F89E5">
        <w:rPr>
          <w:lang w:eastAsia="ja-JP"/>
        </w:rPr>
        <w:t>F (1 bit):</w:t>
      </w:r>
      <w:r>
        <w:tab/>
      </w:r>
      <w:r w:rsidRPr="651F89E5">
        <w:rPr>
          <w:lang w:eastAsia="ja-JP"/>
        </w:rPr>
        <w:t xml:space="preserve">If set to 1, </w:t>
      </w:r>
      <w:r w:rsidRPr="651F89E5">
        <w:rPr>
          <w:lang w:eastAsia="ko-KR"/>
        </w:rPr>
        <w:t xml:space="preserve">the bit </w:t>
      </w:r>
      <w:r w:rsidRPr="651F89E5">
        <w:rPr>
          <w:lang w:eastAsia="ja-JP"/>
        </w:rPr>
        <w:t xml:space="preserve">indicates that </w:t>
      </w:r>
      <w:r w:rsidRPr="651F89E5">
        <w:rPr>
          <w:lang w:val="en-US" w:eastAsia="ja-JP"/>
        </w:rPr>
        <w:t xml:space="preserve">the header byte </w:t>
      </w:r>
      <w:r w:rsidRPr="651F89E5">
        <w:rPr>
          <w:lang w:eastAsia="ja-JP"/>
        </w:rPr>
        <w:t xml:space="preserve">is followed by another header byte. </w:t>
      </w:r>
      <w:r w:rsidRPr="651F89E5">
        <w:rPr>
          <w:lang w:eastAsia="ko-KR"/>
        </w:rPr>
        <w:t>I</w:t>
      </w:r>
      <w:r w:rsidRPr="651F89E5">
        <w:rPr>
          <w:lang w:eastAsia="ja-JP"/>
        </w:rPr>
        <w:t xml:space="preserve">f set to 0, </w:t>
      </w:r>
      <w:r w:rsidRPr="651F89E5">
        <w:rPr>
          <w:lang w:eastAsia="ko-KR"/>
        </w:rPr>
        <w:t xml:space="preserve">the bit </w:t>
      </w:r>
      <w:r w:rsidRPr="651F89E5">
        <w:rPr>
          <w:lang w:eastAsia="ja-JP"/>
        </w:rPr>
        <w:t>indicates that this header byte is the last one in this payload and no further header bytes follows this entry</w:t>
      </w:r>
      <w:ins w:id="110" w:author="Lauros Pajunen" w:date="2025-11-11T14:53:00Z">
        <w:r w:rsidRPr="651F89E5">
          <w:rPr>
            <w:lang w:eastAsia="ja-JP"/>
          </w:rPr>
          <w:t xml:space="preserve"> (excluding SR-ToC byte in IVAS-SR mode, see below)</w:t>
        </w:r>
      </w:ins>
      <w:r w:rsidRPr="651F89E5">
        <w:rPr>
          <w:lang w:eastAsia="ja-JP"/>
        </w:rPr>
        <w:t>.</w:t>
      </w:r>
    </w:p>
    <w:p w14:paraId="7D41E684" w14:textId="77777777" w:rsidR="00413AF4" w:rsidRPr="00B32C7F" w:rsidRDefault="00413AF4" w:rsidP="002F2B45">
      <w:pPr>
        <w:pStyle w:val="EX"/>
        <w:rPr>
          <w:lang w:eastAsia="ja-JP"/>
        </w:rPr>
      </w:pPr>
      <w:r w:rsidRPr="00B32C7F">
        <w:rPr>
          <w:lang w:eastAsia="ja-JP"/>
        </w:rPr>
        <w:t>BR (4 bits):</w:t>
      </w:r>
      <w:r w:rsidRPr="00B32C7F">
        <w:rPr>
          <w:lang w:eastAsia="ja-JP"/>
        </w:rPr>
        <w:tab/>
        <w:t>Bit rate index as defined in Table A.</w:t>
      </w:r>
      <w:r>
        <w:rPr>
          <w:lang w:eastAsia="ja-JP"/>
        </w:rPr>
        <w:t>3.3.3.2-1</w:t>
      </w:r>
      <w:del w:id="111" w:author="Author">
        <w:r w:rsidRPr="00B32C7F" w:rsidDel="00D30AE7">
          <w:rPr>
            <w:lang w:eastAsia="ja-JP"/>
          </w:rPr>
          <w:delText xml:space="preserve"> </w:delText>
        </w:r>
      </w:del>
      <w:r w:rsidRPr="00B32C7F">
        <w:rPr>
          <w:lang w:eastAsia="ja-JP"/>
        </w:rPr>
        <w:t>.</w:t>
      </w:r>
    </w:p>
    <w:p w14:paraId="643561C4" w14:textId="77777777" w:rsidR="00413AF4" w:rsidRPr="00B32C7F" w:rsidRDefault="00413AF4" w:rsidP="002F2B45">
      <w:pPr>
        <w:pStyle w:val="TH"/>
      </w:pPr>
      <w:r w:rsidRPr="00B32C7F">
        <w:lastRenderedPageBreak/>
        <w:t>Table A.</w:t>
      </w:r>
      <w:r>
        <w:t>3.3.3.2-1</w:t>
      </w:r>
      <w:r w:rsidRPr="00B32C7F">
        <w:t>: Frame Type index when EVS mode bit = 0 and "Unused"/IVAS indicator bit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75"/>
        <w:gridCol w:w="1191"/>
        <w:gridCol w:w="1207"/>
        <w:gridCol w:w="2356"/>
      </w:tblGrid>
      <w:tr w:rsidR="00413AF4" w:rsidRPr="00B32C7F" w14:paraId="766460C5" w14:textId="77777777" w:rsidTr="006B187A">
        <w:trPr>
          <w:trHeight w:val="300"/>
          <w:jc w:val="center"/>
        </w:trPr>
        <w:tc>
          <w:tcPr>
            <w:tcW w:w="4875" w:type="dxa"/>
            <w:shd w:val="clear" w:color="auto" w:fill="D9D9D9" w:themeFill="background1" w:themeFillShade="D9"/>
          </w:tcPr>
          <w:p w14:paraId="6EF49A28" w14:textId="77777777" w:rsidR="00413AF4" w:rsidRPr="00E027FF" w:rsidRDefault="00413AF4" w:rsidP="006B187A">
            <w:pPr>
              <w:pStyle w:val="TAH"/>
              <w:rPr>
                <w:lang w:val="sv-SE"/>
              </w:rPr>
            </w:pPr>
            <w:r w:rsidRPr="00E027FF">
              <w:rPr>
                <w:lang w:val="sv-SE"/>
              </w:rPr>
              <w:t xml:space="preserve">EVS/IVAS mode bit </w:t>
            </w:r>
          </w:p>
          <w:p w14:paraId="38CAD755" w14:textId="77777777" w:rsidR="00413AF4" w:rsidRPr="00E027FF" w:rsidRDefault="00413AF4" w:rsidP="006B187A">
            <w:pPr>
              <w:pStyle w:val="TAH"/>
              <w:rPr>
                <w:lang w:val="sv-SE"/>
              </w:rPr>
            </w:pPr>
            <w:r w:rsidRPr="00E027FF">
              <w:rPr>
                <w:lang w:val="sv-SE"/>
              </w:rPr>
              <w:t>(1 bit)</w:t>
            </w:r>
          </w:p>
        </w:tc>
        <w:tc>
          <w:tcPr>
            <w:tcW w:w="1191" w:type="dxa"/>
            <w:shd w:val="clear" w:color="auto" w:fill="D9D9D9" w:themeFill="background1" w:themeFillShade="D9"/>
          </w:tcPr>
          <w:p w14:paraId="58B3B9CF" w14:textId="77777777" w:rsidR="00413AF4" w:rsidRPr="00B32C7F" w:rsidRDefault="00413AF4" w:rsidP="006B187A">
            <w:pPr>
              <w:pStyle w:val="TAH"/>
            </w:pPr>
            <w:r w:rsidRPr="00B32C7F">
              <w:t>IVAS indicator</w:t>
            </w:r>
          </w:p>
          <w:p w14:paraId="01EC238D" w14:textId="77777777" w:rsidR="00413AF4" w:rsidRPr="00B32C7F" w:rsidRDefault="00413AF4" w:rsidP="006B187A">
            <w:pPr>
              <w:pStyle w:val="TAH"/>
            </w:pPr>
            <w:r w:rsidRPr="00B32C7F">
              <w:t>(1 bit)</w:t>
            </w:r>
          </w:p>
        </w:tc>
        <w:tc>
          <w:tcPr>
            <w:tcW w:w="1207" w:type="dxa"/>
            <w:shd w:val="clear" w:color="auto" w:fill="D9D9D9" w:themeFill="background1" w:themeFillShade="D9"/>
            <w:vAlign w:val="center"/>
          </w:tcPr>
          <w:p w14:paraId="5B1C9A88" w14:textId="77777777" w:rsidR="00413AF4" w:rsidRPr="00B32C7F" w:rsidRDefault="00413AF4" w:rsidP="006B187A">
            <w:pPr>
              <w:pStyle w:val="TAH"/>
            </w:pPr>
            <w:r w:rsidRPr="00B32C7F">
              <w:t>IVAS bit rate</w:t>
            </w:r>
          </w:p>
        </w:tc>
        <w:tc>
          <w:tcPr>
            <w:tcW w:w="2356" w:type="dxa"/>
            <w:shd w:val="clear" w:color="auto" w:fill="D9D9D9" w:themeFill="background1" w:themeFillShade="D9"/>
            <w:vAlign w:val="center"/>
          </w:tcPr>
          <w:p w14:paraId="73614A18" w14:textId="77777777" w:rsidR="00413AF4" w:rsidRPr="00B32C7F" w:rsidRDefault="00413AF4" w:rsidP="006B187A">
            <w:pPr>
              <w:pStyle w:val="TAH"/>
            </w:pPr>
            <w:r w:rsidRPr="00B32C7F">
              <w:t>Indicated IVAS mode and bit rate</w:t>
            </w:r>
          </w:p>
        </w:tc>
      </w:tr>
      <w:tr w:rsidR="00413AF4" w:rsidRPr="00B32C7F" w14:paraId="0AF22B59" w14:textId="77777777" w:rsidTr="006B187A">
        <w:trPr>
          <w:trHeight w:val="300"/>
          <w:jc w:val="center"/>
        </w:trPr>
        <w:tc>
          <w:tcPr>
            <w:tcW w:w="4875" w:type="dxa"/>
            <w:vAlign w:val="center"/>
          </w:tcPr>
          <w:p w14:paraId="03E14E8C" w14:textId="77777777" w:rsidR="00413AF4" w:rsidRPr="00B32C7F" w:rsidRDefault="00413AF4" w:rsidP="006B187A">
            <w:pPr>
              <w:pStyle w:val="TAC"/>
            </w:pPr>
            <w:r w:rsidRPr="00B32C7F">
              <w:t>0</w:t>
            </w:r>
          </w:p>
        </w:tc>
        <w:tc>
          <w:tcPr>
            <w:tcW w:w="1191" w:type="dxa"/>
            <w:vAlign w:val="center"/>
          </w:tcPr>
          <w:p w14:paraId="758EF067" w14:textId="77777777" w:rsidR="00413AF4" w:rsidRPr="00B32C7F" w:rsidRDefault="00413AF4" w:rsidP="006B187A">
            <w:pPr>
              <w:pStyle w:val="TAC"/>
            </w:pPr>
            <w:r w:rsidRPr="00B32C7F">
              <w:t>1</w:t>
            </w:r>
          </w:p>
        </w:tc>
        <w:tc>
          <w:tcPr>
            <w:tcW w:w="1207" w:type="dxa"/>
            <w:vAlign w:val="center"/>
          </w:tcPr>
          <w:p w14:paraId="07A98B52" w14:textId="77777777" w:rsidR="00413AF4" w:rsidRPr="00B32C7F" w:rsidRDefault="00413AF4" w:rsidP="006B187A">
            <w:pPr>
              <w:pStyle w:val="TAC"/>
            </w:pPr>
            <w:r w:rsidRPr="00B32C7F">
              <w:t>0000</w:t>
            </w:r>
          </w:p>
        </w:tc>
        <w:tc>
          <w:tcPr>
            <w:tcW w:w="2356" w:type="dxa"/>
            <w:vAlign w:val="center"/>
          </w:tcPr>
          <w:p w14:paraId="0E526B7C" w14:textId="77777777" w:rsidR="00413AF4" w:rsidRPr="00B32C7F" w:rsidRDefault="00413AF4" w:rsidP="006B187A">
            <w:pPr>
              <w:pStyle w:val="TAC"/>
            </w:pPr>
            <w:r w:rsidRPr="00B32C7F">
              <w:t>IVAS 13.2 kbps</w:t>
            </w:r>
          </w:p>
        </w:tc>
      </w:tr>
      <w:tr w:rsidR="00413AF4" w:rsidRPr="00B32C7F" w14:paraId="2404484A" w14:textId="77777777" w:rsidTr="006B187A">
        <w:trPr>
          <w:trHeight w:val="300"/>
          <w:jc w:val="center"/>
        </w:trPr>
        <w:tc>
          <w:tcPr>
            <w:tcW w:w="4875" w:type="dxa"/>
            <w:vAlign w:val="center"/>
          </w:tcPr>
          <w:p w14:paraId="0775AAC2" w14:textId="77777777" w:rsidR="00413AF4" w:rsidRPr="00B32C7F" w:rsidRDefault="00413AF4" w:rsidP="006B187A">
            <w:pPr>
              <w:pStyle w:val="TAC"/>
            </w:pPr>
            <w:r w:rsidRPr="00B32C7F">
              <w:t>0</w:t>
            </w:r>
          </w:p>
        </w:tc>
        <w:tc>
          <w:tcPr>
            <w:tcW w:w="1191" w:type="dxa"/>
            <w:vAlign w:val="center"/>
          </w:tcPr>
          <w:p w14:paraId="48249B82" w14:textId="77777777" w:rsidR="00413AF4" w:rsidRPr="00B32C7F" w:rsidRDefault="00413AF4" w:rsidP="006B187A">
            <w:pPr>
              <w:pStyle w:val="TAC"/>
            </w:pPr>
            <w:r w:rsidRPr="00B32C7F">
              <w:t>1</w:t>
            </w:r>
          </w:p>
        </w:tc>
        <w:tc>
          <w:tcPr>
            <w:tcW w:w="1207" w:type="dxa"/>
            <w:vAlign w:val="center"/>
          </w:tcPr>
          <w:p w14:paraId="3F6EAB8F" w14:textId="77777777" w:rsidR="00413AF4" w:rsidRPr="00B32C7F" w:rsidRDefault="00413AF4" w:rsidP="006B187A">
            <w:pPr>
              <w:pStyle w:val="TAC"/>
            </w:pPr>
            <w:r w:rsidRPr="00B32C7F">
              <w:t>0001</w:t>
            </w:r>
          </w:p>
        </w:tc>
        <w:tc>
          <w:tcPr>
            <w:tcW w:w="2356" w:type="dxa"/>
            <w:vAlign w:val="center"/>
          </w:tcPr>
          <w:p w14:paraId="13B864EB" w14:textId="77777777" w:rsidR="00413AF4" w:rsidRPr="00B32C7F" w:rsidRDefault="00413AF4" w:rsidP="006B187A">
            <w:pPr>
              <w:pStyle w:val="TAC"/>
            </w:pPr>
            <w:r w:rsidRPr="00B32C7F">
              <w:t>IVAS 16.4 kbps</w:t>
            </w:r>
          </w:p>
        </w:tc>
      </w:tr>
      <w:tr w:rsidR="00413AF4" w:rsidRPr="00B32C7F" w14:paraId="46446E30" w14:textId="77777777" w:rsidTr="006B187A">
        <w:trPr>
          <w:trHeight w:val="300"/>
          <w:jc w:val="center"/>
        </w:trPr>
        <w:tc>
          <w:tcPr>
            <w:tcW w:w="4875" w:type="dxa"/>
            <w:vAlign w:val="center"/>
          </w:tcPr>
          <w:p w14:paraId="53560C35" w14:textId="77777777" w:rsidR="00413AF4" w:rsidRPr="00B32C7F" w:rsidRDefault="00413AF4" w:rsidP="006B187A">
            <w:pPr>
              <w:pStyle w:val="TAC"/>
            </w:pPr>
            <w:r w:rsidRPr="00B32C7F">
              <w:t>0</w:t>
            </w:r>
          </w:p>
        </w:tc>
        <w:tc>
          <w:tcPr>
            <w:tcW w:w="1191" w:type="dxa"/>
            <w:vAlign w:val="center"/>
          </w:tcPr>
          <w:p w14:paraId="271F387A" w14:textId="77777777" w:rsidR="00413AF4" w:rsidRPr="00B32C7F" w:rsidRDefault="00413AF4" w:rsidP="006B187A">
            <w:pPr>
              <w:pStyle w:val="TAC"/>
            </w:pPr>
            <w:r w:rsidRPr="00B32C7F">
              <w:t>1</w:t>
            </w:r>
          </w:p>
        </w:tc>
        <w:tc>
          <w:tcPr>
            <w:tcW w:w="1207" w:type="dxa"/>
            <w:vAlign w:val="center"/>
          </w:tcPr>
          <w:p w14:paraId="73C67762" w14:textId="77777777" w:rsidR="00413AF4" w:rsidRPr="00B32C7F" w:rsidRDefault="00413AF4" w:rsidP="006B187A">
            <w:pPr>
              <w:pStyle w:val="TAC"/>
            </w:pPr>
            <w:r w:rsidRPr="00B32C7F">
              <w:t>0010</w:t>
            </w:r>
          </w:p>
        </w:tc>
        <w:tc>
          <w:tcPr>
            <w:tcW w:w="2356" w:type="dxa"/>
            <w:vAlign w:val="center"/>
          </w:tcPr>
          <w:p w14:paraId="1FDEED5B" w14:textId="77777777" w:rsidR="00413AF4" w:rsidRPr="00B32C7F" w:rsidRDefault="00413AF4" w:rsidP="006B187A">
            <w:pPr>
              <w:pStyle w:val="TAC"/>
            </w:pPr>
            <w:r w:rsidRPr="00B32C7F">
              <w:t>IVAS 24.4 kbps</w:t>
            </w:r>
          </w:p>
        </w:tc>
      </w:tr>
      <w:tr w:rsidR="00413AF4" w:rsidRPr="00B32C7F" w14:paraId="2D8D1E86" w14:textId="77777777" w:rsidTr="006B187A">
        <w:trPr>
          <w:trHeight w:val="300"/>
          <w:jc w:val="center"/>
        </w:trPr>
        <w:tc>
          <w:tcPr>
            <w:tcW w:w="4875" w:type="dxa"/>
            <w:vAlign w:val="center"/>
          </w:tcPr>
          <w:p w14:paraId="4A43EEC5" w14:textId="77777777" w:rsidR="00413AF4" w:rsidRPr="00B32C7F" w:rsidRDefault="00413AF4" w:rsidP="006B187A">
            <w:pPr>
              <w:pStyle w:val="TAC"/>
            </w:pPr>
            <w:r w:rsidRPr="00B32C7F">
              <w:t>0</w:t>
            </w:r>
          </w:p>
        </w:tc>
        <w:tc>
          <w:tcPr>
            <w:tcW w:w="1191" w:type="dxa"/>
            <w:vAlign w:val="center"/>
          </w:tcPr>
          <w:p w14:paraId="2B2BD269" w14:textId="77777777" w:rsidR="00413AF4" w:rsidRPr="00B32C7F" w:rsidRDefault="00413AF4" w:rsidP="006B187A">
            <w:pPr>
              <w:pStyle w:val="TAC"/>
            </w:pPr>
            <w:r w:rsidRPr="00B32C7F">
              <w:t>1</w:t>
            </w:r>
          </w:p>
        </w:tc>
        <w:tc>
          <w:tcPr>
            <w:tcW w:w="1207" w:type="dxa"/>
            <w:vAlign w:val="center"/>
          </w:tcPr>
          <w:p w14:paraId="4B33CDA0" w14:textId="77777777" w:rsidR="00413AF4" w:rsidRPr="00B32C7F" w:rsidRDefault="00413AF4" w:rsidP="006B187A">
            <w:pPr>
              <w:pStyle w:val="TAC"/>
            </w:pPr>
            <w:r w:rsidRPr="00B32C7F">
              <w:t>0011</w:t>
            </w:r>
          </w:p>
        </w:tc>
        <w:tc>
          <w:tcPr>
            <w:tcW w:w="2356" w:type="dxa"/>
            <w:vAlign w:val="center"/>
          </w:tcPr>
          <w:p w14:paraId="1D6457E8" w14:textId="77777777" w:rsidR="00413AF4" w:rsidRPr="00B32C7F" w:rsidRDefault="00413AF4" w:rsidP="006B187A">
            <w:pPr>
              <w:pStyle w:val="TAC"/>
            </w:pPr>
            <w:r w:rsidRPr="00B32C7F">
              <w:t>IVAS 32 kbps</w:t>
            </w:r>
          </w:p>
        </w:tc>
      </w:tr>
      <w:tr w:rsidR="00413AF4" w:rsidRPr="00B32C7F" w14:paraId="0B4FD2EC" w14:textId="77777777" w:rsidTr="006B187A">
        <w:trPr>
          <w:trHeight w:val="300"/>
          <w:jc w:val="center"/>
        </w:trPr>
        <w:tc>
          <w:tcPr>
            <w:tcW w:w="4875" w:type="dxa"/>
            <w:vAlign w:val="center"/>
          </w:tcPr>
          <w:p w14:paraId="19D8B9D9" w14:textId="77777777" w:rsidR="00413AF4" w:rsidRPr="00B32C7F" w:rsidRDefault="00413AF4" w:rsidP="006B187A">
            <w:pPr>
              <w:pStyle w:val="TAC"/>
            </w:pPr>
            <w:r w:rsidRPr="00B32C7F">
              <w:t>0</w:t>
            </w:r>
          </w:p>
        </w:tc>
        <w:tc>
          <w:tcPr>
            <w:tcW w:w="1191" w:type="dxa"/>
            <w:vAlign w:val="center"/>
          </w:tcPr>
          <w:p w14:paraId="2A5E7208" w14:textId="77777777" w:rsidR="00413AF4" w:rsidRPr="00B32C7F" w:rsidRDefault="00413AF4" w:rsidP="006B187A">
            <w:pPr>
              <w:pStyle w:val="TAC"/>
            </w:pPr>
            <w:r w:rsidRPr="00B32C7F">
              <w:t>1</w:t>
            </w:r>
          </w:p>
        </w:tc>
        <w:tc>
          <w:tcPr>
            <w:tcW w:w="1207" w:type="dxa"/>
            <w:vAlign w:val="center"/>
          </w:tcPr>
          <w:p w14:paraId="0449593A" w14:textId="77777777" w:rsidR="00413AF4" w:rsidRPr="00B32C7F" w:rsidRDefault="00413AF4" w:rsidP="006B187A">
            <w:pPr>
              <w:pStyle w:val="TAC"/>
            </w:pPr>
            <w:r w:rsidRPr="00B32C7F">
              <w:t>0100</w:t>
            </w:r>
          </w:p>
        </w:tc>
        <w:tc>
          <w:tcPr>
            <w:tcW w:w="2356" w:type="dxa"/>
            <w:vAlign w:val="center"/>
          </w:tcPr>
          <w:p w14:paraId="0CF0C204" w14:textId="77777777" w:rsidR="00413AF4" w:rsidRPr="00B32C7F" w:rsidRDefault="00413AF4" w:rsidP="006B187A">
            <w:pPr>
              <w:pStyle w:val="TAC"/>
            </w:pPr>
            <w:r w:rsidRPr="00B32C7F">
              <w:t>IVAS 48 kbps</w:t>
            </w:r>
          </w:p>
        </w:tc>
      </w:tr>
      <w:tr w:rsidR="00413AF4" w:rsidRPr="00B32C7F" w14:paraId="4FFBB85F" w14:textId="77777777" w:rsidTr="006B187A">
        <w:trPr>
          <w:trHeight w:val="300"/>
          <w:jc w:val="center"/>
        </w:trPr>
        <w:tc>
          <w:tcPr>
            <w:tcW w:w="4875" w:type="dxa"/>
            <w:vAlign w:val="center"/>
          </w:tcPr>
          <w:p w14:paraId="105B5572" w14:textId="77777777" w:rsidR="00413AF4" w:rsidRPr="00B32C7F" w:rsidRDefault="00413AF4" w:rsidP="006B187A">
            <w:pPr>
              <w:pStyle w:val="TAC"/>
            </w:pPr>
            <w:r w:rsidRPr="00B32C7F">
              <w:t>0</w:t>
            </w:r>
          </w:p>
        </w:tc>
        <w:tc>
          <w:tcPr>
            <w:tcW w:w="1191" w:type="dxa"/>
            <w:vAlign w:val="center"/>
          </w:tcPr>
          <w:p w14:paraId="1AE9A240" w14:textId="77777777" w:rsidR="00413AF4" w:rsidRPr="00B32C7F" w:rsidRDefault="00413AF4" w:rsidP="006B187A">
            <w:pPr>
              <w:pStyle w:val="TAC"/>
            </w:pPr>
            <w:r w:rsidRPr="00B32C7F">
              <w:t>1</w:t>
            </w:r>
          </w:p>
        </w:tc>
        <w:tc>
          <w:tcPr>
            <w:tcW w:w="1207" w:type="dxa"/>
            <w:vAlign w:val="center"/>
          </w:tcPr>
          <w:p w14:paraId="10022EB2" w14:textId="77777777" w:rsidR="00413AF4" w:rsidRPr="00B32C7F" w:rsidRDefault="00413AF4" w:rsidP="006B187A">
            <w:pPr>
              <w:pStyle w:val="TAC"/>
            </w:pPr>
            <w:r w:rsidRPr="00B32C7F">
              <w:t>0101</w:t>
            </w:r>
          </w:p>
        </w:tc>
        <w:tc>
          <w:tcPr>
            <w:tcW w:w="2356" w:type="dxa"/>
            <w:vAlign w:val="center"/>
          </w:tcPr>
          <w:p w14:paraId="3EC6140B" w14:textId="77777777" w:rsidR="00413AF4" w:rsidRPr="00B32C7F" w:rsidRDefault="00413AF4" w:rsidP="006B187A">
            <w:pPr>
              <w:pStyle w:val="TAC"/>
            </w:pPr>
            <w:r w:rsidRPr="00B32C7F">
              <w:t>IVAS 64 kbps</w:t>
            </w:r>
          </w:p>
        </w:tc>
      </w:tr>
      <w:tr w:rsidR="00413AF4" w:rsidRPr="00B32C7F" w14:paraId="79976D6F" w14:textId="77777777" w:rsidTr="006B187A">
        <w:trPr>
          <w:trHeight w:val="300"/>
          <w:jc w:val="center"/>
        </w:trPr>
        <w:tc>
          <w:tcPr>
            <w:tcW w:w="4875" w:type="dxa"/>
            <w:vAlign w:val="center"/>
          </w:tcPr>
          <w:p w14:paraId="06DCEE34" w14:textId="77777777" w:rsidR="00413AF4" w:rsidRPr="00B32C7F" w:rsidRDefault="00413AF4" w:rsidP="006B187A">
            <w:pPr>
              <w:pStyle w:val="TAC"/>
            </w:pPr>
            <w:r w:rsidRPr="00B32C7F">
              <w:t>0</w:t>
            </w:r>
          </w:p>
        </w:tc>
        <w:tc>
          <w:tcPr>
            <w:tcW w:w="1191" w:type="dxa"/>
            <w:vAlign w:val="center"/>
          </w:tcPr>
          <w:p w14:paraId="64AB04A0" w14:textId="77777777" w:rsidR="00413AF4" w:rsidRPr="00B32C7F" w:rsidRDefault="00413AF4" w:rsidP="006B187A">
            <w:pPr>
              <w:pStyle w:val="TAC"/>
            </w:pPr>
            <w:r w:rsidRPr="00B32C7F">
              <w:t>1</w:t>
            </w:r>
          </w:p>
        </w:tc>
        <w:tc>
          <w:tcPr>
            <w:tcW w:w="1207" w:type="dxa"/>
            <w:vAlign w:val="center"/>
          </w:tcPr>
          <w:p w14:paraId="0FDD4FC3" w14:textId="77777777" w:rsidR="00413AF4" w:rsidRPr="00B32C7F" w:rsidRDefault="00413AF4" w:rsidP="006B187A">
            <w:pPr>
              <w:pStyle w:val="TAC"/>
            </w:pPr>
            <w:r w:rsidRPr="00B32C7F">
              <w:t>0110</w:t>
            </w:r>
          </w:p>
        </w:tc>
        <w:tc>
          <w:tcPr>
            <w:tcW w:w="2356" w:type="dxa"/>
            <w:vAlign w:val="center"/>
          </w:tcPr>
          <w:p w14:paraId="384992F4" w14:textId="77777777" w:rsidR="00413AF4" w:rsidRPr="00B32C7F" w:rsidRDefault="00413AF4" w:rsidP="006B187A">
            <w:pPr>
              <w:pStyle w:val="TAC"/>
            </w:pPr>
            <w:r w:rsidRPr="00B32C7F">
              <w:t>IVAS 80 kbps</w:t>
            </w:r>
          </w:p>
        </w:tc>
      </w:tr>
      <w:tr w:rsidR="00413AF4" w:rsidRPr="00B32C7F" w14:paraId="792A8DAB" w14:textId="77777777" w:rsidTr="006B187A">
        <w:trPr>
          <w:trHeight w:val="300"/>
          <w:jc w:val="center"/>
        </w:trPr>
        <w:tc>
          <w:tcPr>
            <w:tcW w:w="4875" w:type="dxa"/>
            <w:vAlign w:val="center"/>
          </w:tcPr>
          <w:p w14:paraId="414E3083" w14:textId="77777777" w:rsidR="00413AF4" w:rsidRPr="00B32C7F" w:rsidRDefault="00413AF4" w:rsidP="006B187A">
            <w:pPr>
              <w:pStyle w:val="TAC"/>
            </w:pPr>
            <w:r w:rsidRPr="00B32C7F">
              <w:t>0</w:t>
            </w:r>
          </w:p>
        </w:tc>
        <w:tc>
          <w:tcPr>
            <w:tcW w:w="1191" w:type="dxa"/>
            <w:vAlign w:val="center"/>
          </w:tcPr>
          <w:p w14:paraId="6FA7EEB9" w14:textId="77777777" w:rsidR="00413AF4" w:rsidRPr="00B32C7F" w:rsidRDefault="00413AF4" w:rsidP="006B187A">
            <w:pPr>
              <w:pStyle w:val="TAC"/>
            </w:pPr>
            <w:r w:rsidRPr="00B32C7F">
              <w:t>1</w:t>
            </w:r>
          </w:p>
        </w:tc>
        <w:tc>
          <w:tcPr>
            <w:tcW w:w="1207" w:type="dxa"/>
            <w:vAlign w:val="center"/>
          </w:tcPr>
          <w:p w14:paraId="187E26F2" w14:textId="77777777" w:rsidR="00413AF4" w:rsidRPr="00B32C7F" w:rsidRDefault="00413AF4" w:rsidP="006B187A">
            <w:pPr>
              <w:pStyle w:val="TAC"/>
            </w:pPr>
            <w:r w:rsidRPr="00B32C7F">
              <w:t>0111</w:t>
            </w:r>
          </w:p>
        </w:tc>
        <w:tc>
          <w:tcPr>
            <w:tcW w:w="2356" w:type="dxa"/>
            <w:vAlign w:val="center"/>
          </w:tcPr>
          <w:p w14:paraId="3AA8CF6E" w14:textId="77777777" w:rsidR="00413AF4" w:rsidRPr="00B32C7F" w:rsidRDefault="00413AF4" w:rsidP="006B187A">
            <w:pPr>
              <w:pStyle w:val="TAC"/>
            </w:pPr>
            <w:r w:rsidRPr="00B32C7F">
              <w:t>IVAS 96 kbps</w:t>
            </w:r>
          </w:p>
        </w:tc>
      </w:tr>
      <w:tr w:rsidR="00413AF4" w:rsidRPr="00B32C7F" w14:paraId="2215BDAD" w14:textId="77777777" w:rsidTr="006B187A">
        <w:trPr>
          <w:trHeight w:val="300"/>
          <w:jc w:val="center"/>
        </w:trPr>
        <w:tc>
          <w:tcPr>
            <w:tcW w:w="4875" w:type="dxa"/>
            <w:vAlign w:val="center"/>
          </w:tcPr>
          <w:p w14:paraId="7089C9BC" w14:textId="77777777" w:rsidR="00413AF4" w:rsidRPr="00B32C7F" w:rsidRDefault="00413AF4" w:rsidP="006B187A">
            <w:pPr>
              <w:pStyle w:val="TAC"/>
            </w:pPr>
            <w:r w:rsidRPr="00B32C7F">
              <w:t>0</w:t>
            </w:r>
          </w:p>
        </w:tc>
        <w:tc>
          <w:tcPr>
            <w:tcW w:w="1191" w:type="dxa"/>
            <w:vAlign w:val="center"/>
          </w:tcPr>
          <w:p w14:paraId="710D31CC" w14:textId="77777777" w:rsidR="00413AF4" w:rsidRPr="00B32C7F" w:rsidRDefault="00413AF4" w:rsidP="006B187A">
            <w:pPr>
              <w:pStyle w:val="TAC"/>
            </w:pPr>
            <w:r w:rsidRPr="00B32C7F">
              <w:t>1</w:t>
            </w:r>
          </w:p>
        </w:tc>
        <w:tc>
          <w:tcPr>
            <w:tcW w:w="1207" w:type="dxa"/>
            <w:vAlign w:val="center"/>
          </w:tcPr>
          <w:p w14:paraId="223C4CBB" w14:textId="77777777" w:rsidR="00413AF4" w:rsidRPr="00B32C7F" w:rsidRDefault="00413AF4" w:rsidP="006B187A">
            <w:pPr>
              <w:pStyle w:val="TAC"/>
            </w:pPr>
            <w:r w:rsidRPr="00B32C7F">
              <w:t>1000</w:t>
            </w:r>
          </w:p>
        </w:tc>
        <w:tc>
          <w:tcPr>
            <w:tcW w:w="2356" w:type="dxa"/>
            <w:vAlign w:val="center"/>
          </w:tcPr>
          <w:p w14:paraId="7E5871E1" w14:textId="77777777" w:rsidR="00413AF4" w:rsidRPr="00B32C7F" w:rsidRDefault="00413AF4" w:rsidP="006B187A">
            <w:pPr>
              <w:pStyle w:val="TAC"/>
            </w:pPr>
            <w:r w:rsidRPr="00B32C7F">
              <w:t>IVAS 128 kbps</w:t>
            </w:r>
          </w:p>
        </w:tc>
      </w:tr>
      <w:tr w:rsidR="00413AF4" w:rsidRPr="00B32C7F" w14:paraId="0632EA32" w14:textId="77777777" w:rsidTr="006B187A">
        <w:trPr>
          <w:trHeight w:val="300"/>
          <w:jc w:val="center"/>
        </w:trPr>
        <w:tc>
          <w:tcPr>
            <w:tcW w:w="4875" w:type="dxa"/>
            <w:vAlign w:val="center"/>
          </w:tcPr>
          <w:p w14:paraId="371A4FC5" w14:textId="77777777" w:rsidR="00413AF4" w:rsidRPr="00B32C7F" w:rsidRDefault="00413AF4" w:rsidP="006B187A">
            <w:pPr>
              <w:pStyle w:val="TAC"/>
            </w:pPr>
            <w:r w:rsidRPr="00B32C7F">
              <w:t>0</w:t>
            </w:r>
          </w:p>
        </w:tc>
        <w:tc>
          <w:tcPr>
            <w:tcW w:w="1191" w:type="dxa"/>
            <w:vAlign w:val="center"/>
          </w:tcPr>
          <w:p w14:paraId="0772FBB5" w14:textId="77777777" w:rsidR="00413AF4" w:rsidRPr="00B32C7F" w:rsidRDefault="00413AF4" w:rsidP="006B187A">
            <w:pPr>
              <w:pStyle w:val="TAC"/>
            </w:pPr>
            <w:r w:rsidRPr="00B32C7F">
              <w:t>1</w:t>
            </w:r>
          </w:p>
        </w:tc>
        <w:tc>
          <w:tcPr>
            <w:tcW w:w="1207" w:type="dxa"/>
            <w:vAlign w:val="center"/>
          </w:tcPr>
          <w:p w14:paraId="612EF8A3" w14:textId="77777777" w:rsidR="00413AF4" w:rsidRPr="00B32C7F" w:rsidRDefault="00413AF4" w:rsidP="006B187A">
            <w:pPr>
              <w:pStyle w:val="TAC"/>
            </w:pPr>
            <w:r w:rsidRPr="00B32C7F">
              <w:t>1001</w:t>
            </w:r>
          </w:p>
        </w:tc>
        <w:tc>
          <w:tcPr>
            <w:tcW w:w="2356" w:type="dxa"/>
            <w:vAlign w:val="center"/>
          </w:tcPr>
          <w:p w14:paraId="620573A8" w14:textId="77777777" w:rsidR="00413AF4" w:rsidRPr="00B32C7F" w:rsidRDefault="00413AF4" w:rsidP="006B187A">
            <w:pPr>
              <w:pStyle w:val="TAC"/>
            </w:pPr>
            <w:r w:rsidRPr="00B32C7F">
              <w:t>IVAS 160 kbps</w:t>
            </w:r>
          </w:p>
        </w:tc>
      </w:tr>
      <w:tr w:rsidR="00413AF4" w:rsidRPr="00B32C7F" w14:paraId="5D251B16" w14:textId="77777777" w:rsidTr="006B187A">
        <w:trPr>
          <w:trHeight w:val="300"/>
          <w:jc w:val="center"/>
        </w:trPr>
        <w:tc>
          <w:tcPr>
            <w:tcW w:w="4875" w:type="dxa"/>
            <w:vAlign w:val="center"/>
          </w:tcPr>
          <w:p w14:paraId="6A4F44CC" w14:textId="77777777" w:rsidR="00413AF4" w:rsidRPr="00B32C7F" w:rsidRDefault="00413AF4" w:rsidP="006B187A">
            <w:pPr>
              <w:pStyle w:val="TAC"/>
            </w:pPr>
            <w:r w:rsidRPr="00B32C7F">
              <w:t>0</w:t>
            </w:r>
          </w:p>
        </w:tc>
        <w:tc>
          <w:tcPr>
            <w:tcW w:w="1191" w:type="dxa"/>
            <w:vAlign w:val="center"/>
          </w:tcPr>
          <w:p w14:paraId="7E0F2EA2" w14:textId="77777777" w:rsidR="00413AF4" w:rsidRPr="00B32C7F" w:rsidRDefault="00413AF4" w:rsidP="006B187A">
            <w:pPr>
              <w:pStyle w:val="TAC"/>
            </w:pPr>
            <w:r w:rsidRPr="00B32C7F">
              <w:t>1</w:t>
            </w:r>
          </w:p>
        </w:tc>
        <w:tc>
          <w:tcPr>
            <w:tcW w:w="1207" w:type="dxa"/>
            <w:vAlign w:val="center"/>
          </w:tcPr>
          <w:p w14:paraId="277CE59A" w14:textId="77777777" w:rsidR="00413AF4" w:rsidRPr="00B32C7F" w:rsidRDefault="00413AF4" w:rsidP="006B187A">
            <w:pPr>
              <w:pStyle w:val="TAC"/>
            </w:pPr>
            <w:r w:rsidRPr="00B32C7F">
              <w:t>1010</w:t>
            </w:r>
          </w:p>
        </w:tc>
        <w:tc>
          <w:tcPr>
            <w:tcW w:w="2356" w:type="dxa"/>
            <w:vAlign w:val="center"/>
          </w:tcPr>
          <w:p w14:paraId="7D811C3C" w14:textId="77777777" w:rsidR="00413AF4" w:rsidRPr="00B32C7F" w:rsidRDefault="00413AF4" w:rsidP="006B187A">
            <w:pPr>
              <w:pStyle w:val="TAC"/>
            </w:pPr>
            <w:r w:rsidRPr="00B32C7F">
              <w:t>IVAS 192 kbps</w:t>
            </w:r>
          </w:p>
        </w:tc>
      </w:tr>
      <w:tr w:rsidR="00413AF4" w:rsidRPr="00B32C7F" w14:paraId="281DD4A0" w14:textId="77777777" w:rsidTr="006B187A">
        <w:trPr>
          <w:trHeight w:val="300"/>
          <w:jc w:val="center"/>
        </w:trPr>
        <w:tc>
          <w:tcPr>
            <w:tcW w:w="4875" w:type="dxa"/>
            <w:vAlign w:val="center"/>
          </w:tcPr>
          <w:p w14:paraId="738D0D68" w14:textId="77777777" w:rsidR="00413AF4" w:rsidRPr="00B32C7F" w:rsidRDefault="00413AF4" w:rsidP="006B187A">
            <w:pPr>
              <w:pStyle w:val="TAC"/>
            </w:pPr>
            <w:r w:rsidRPr="00B32C7F">
              <w:t>0</w:t>
            </w:r>
          </w:p>
        </w:tc>
        <w:tc>
          <w:tcPr>
            <w:tcW w:w="1191" w:type="dxa"/>
            <w:vAlign w:val="center"/>
          </w:tcPr>
          <w:p w14:paraId="054836A3" w14:textId="77777777" w:rsidR="00413AF4" w:rsidRPr="00B32C7F" w:rsidRDefault="00413AF4" w:rsidP="006B187A">
            <w:pPr>
              <w:pStyle w:val="TAC"/>
            </w:pPr>
            <w:r w:rsidRPr="00B32C7F">
              <w:t>1</w:t>
            </w:r>
          </w:p>
        </w:tc>
        <w:tc>
          <w:tcPr>
            <w:tcW w:w="1207" w:type="dxa"/>
            <w:vAlign w:val="center"/>
          </w:tcPr>
          <w:p w14:paraId="3E64B540" w14:textId="77777777" w:rsidR="00413AF4" w:rsidRPr="00B32C7F" w:rsidRDefault="00413AF4" w:rsidP="006B187A">
            <w:pPr>
              <w:pStyle w:val="TAC"/>
            </w:pPr>
            <w:r w:rsidRPr="00B32C7F">
              <w:t>1011</w:t>
            </w:r>
          </w:p>
        </w:tc>
        <w:tc>
          <w:tcPr>
            <w:tcW w:w="2356" w:type="dxa"/>
            <w:vAlign w:val="center"/>
          </w:tcPr>
          <w:p w14:paraId="388A2E45" w14:textId="77777777" w:rsidR="00413AF4" w:rsidRPr="00B32C7F" w:rsidRDefault="00413AF4" w:rsidP="006B187A">
            <w:pPr>
              <w:pStyle w:val="TAC"/>
            </w:pPr>
            <w:r w:rsidRPr="00B32C7F">
              <w:t>IVAS 256 kbps</w:t>
            </w:r>
          </w:p>
        </w:tc>
      </w:tr>
      <w:tr w:rsidR="00413AF4" w:rsidRPr="00B32C7F" w14:paraId="4ED5549D" w14:textId="77777777" w:rsidTr="006B187A">
        <w:trPr>
          <w:trHeight w:val="300"/>
          <w:jc w:val="center"/>
        </w:trPr>
        <w:tc>
          <w:tcPr>
            <w:tcW w:w="4875" w:type="dxa"/>
            <w:vAlign w:val="center"/>
          </w:tcPr>
          <w:p w14:paraId="1B72C383" w14:textId="77777777" w:rsidR="00413AF4" w:rsidRPr="00B32C7F" w:rsidRDefault="00413AF4" w:rsidP="006B187A">
            <w:pPr>
              <w:pStyle w:val="TAC"/>
            </w:pPr>
            <w:r w:rsidRPr="00B32C7F">
              <w:t>0</w:t>
            </w:r>
          </w:p>
        </w:tc>
        <w:tc>
          <w:tcPr>
            <w:tcW w:w="1191" w:type="dxa"/>
            <w:vAlign w:val="center"/>
          </w:tcPr>
          <w:p w14:paraId="1CC333B6" w14:textId="77777777" w:rsidR="00413AF4" w:rsidRPr="00B32C7F" w:rsidRDefault="00413AF4" w:rsidP="006B187A">
            <w:pPr>
              <w:pStyle w:val="TAC"/>
            </w:pPr>
            <w:r w:rsidRPr="00B32C7F">
              <w:t>1</w:t>
            </w:r>
          </w:p>
        </w:tc>
        <w:tc>
          <w:tcPr>
            <w:tcW w:w="1207" w:type="dxa"/>
            <w:vAlign w:val="center"/>
          </w:tcPr>
          <w:p w14:paraId="07A38CA9" w14:textId="77777777" w:rsidR="00413AF4" w:rsidRPr="00B32C7F" w:rsidRDefault="00413AF4" w:rsidP="006B187A">
            <w:pPr>
              <w:pStyle w:val="TAC"/>
            </w:pPr>
            <w:r w:rsidRPr="00B32C7F">
              <w:t>1100</w:t>
            </w:r>
          </w:p>
        </w:tc>
        <w:tc>
          <w:tcPr>
            <w:tcW w:w="2356" w:type="dxa"/>
            <w:vAlign w:val="center"/>
          </w:tcPr>
          <w:p w14:paraId="2857E412" w14:textId="77777777" w:rsidR="00413AF4" w:rsidRPr="00B32C7F" w:rsidRDefault="00413AF4" w:rsidP="006B187A">
            <w:pPr>
              <w:pStyle w:val="TAC"/>
            </w:pPr>
            <w:r w:rsidRPr="00B32C7F">
              <w:t>IVAS 384 kbps</w:t>
            </w:r>
          </w:p>
        </w:tc>
      </w:tr>
      <w:tr w:rsidR="00413AF4" w:rsidRPr="00B32C7F" w14:paraId="47E7425D" w14:textId="77777777" w:rsidTr="006B187A">
        <w:trPr>
          <w:trHeight w:val="300"/>
          <w:jc w:val="center"/>
        </w:trPr>
        <w:tc>
          <w:tcPr>
            <w:tcW w:w="4875" w:type="dxa"/>
            <w:vAlign w:val="center"/>
          </w:tcPr>
          <w:p w14:paraId="691BEF36" w14:textId="77777777" w:rsidR="00413AF4" w:rsidRPr="00B32C7F" w:rsidRDefault="00413AF4" w:rsidP="006B187A">
            <w:pPr>
              <w:pStyle w:val="TAC"/>
            </w:pPr>
            <w:r w:rsidRPr="00B32C7F">
              <w:t>0</w:t>
            </w:r>
          </w:p>
        </w:tc>
        <w:tc>
          <w:tcPr>
            <w:tcW w:w="1191" w:type="dxa"/>
            <w:vAlign w:val="center"/>
          </w:tcPr>
          <w:p w14:paraId="6FB4E533" w14:textId="77777777" w:rsidR="00413AF4" w:rsidRPr="00B32C7F" w:rsidRDefault="00413AF4" w:rsidP="006B187A">
            <w:pPr>
              <w:pStyle w:val="TAC"/>
            </w:pPr>
            <w:r w:rsidRPr="00B32C7F">
              <w:t>1</w:t>
            </w:r>
          </w:p>
        </w:tc>
        <w:tc>
          <w:tcPr>
            <w:tcW w:w="1207" w:type="dxa"/>
            <w:vAlign w:val="center"/>
          </w:tcPr>
          <w:p w14:paraId="09C9B5AA" w14:textId="77777777" w:rsidR="00413AF4" w:rsidRPr="00B32C7F" w:rsidRDefault="00413AF4" w:rsidP="006B187A">
            <w:pPr>
              <w:pStyle w:val="TAC"/>
            </w:pPr>
            <w:r w:rsidRPr="00B32C7F">
              <w:t>1101</w:t>
            </w:r>
          </w:p>
        </w:tc>
        <w:tc>
          <w:tcPr>
            <w:tcW w:w="2356" w:type="dxa"/>
            <w:vAlign w:val="center"/>
          </w:tcPr>
          <w:p w14:paraId="1A4AF009" w14:textId="77777777" w:rsidR="00413AF4" w:rsidRPr="00B32C7F" w:rsidRDefault="00413AF4" w:rsidP="006B187A">
            <w:pPr>
              <w:pStyle w:val="TAC"/>
            </w:pPr>
            <w:r w:rsidRPr="00B32C7F">
              <w:t>IVAS 512 kbps</w:t>
            </w:r>
          </w:p>
        </w:tc>
      </w:tr>
      <w:tr w:rsidR="00413AF4" w:rsidRPr="00E716EA" w14:paraId="3DD30FD0" w14:textId="77777777" w:rsidTr="006B187A">
        <w:trPr>
          <w:trHeight w:val="300"/>
          <w:jc w:val="center"/>
        </w:trPr>
        <w:tc>
          <w:tcPr>
            <w:tcW w:w="4875" w:type="dxa"/>
            <w:vAlign w:val="center"/>
          </w:tcPr>
          <w:p w14:paraId="0DE9D35D" w14:textId="77777777" w:rsidR="00413AF4" w:rsidRPr="00D01B98" w:rsidRDefault="00413AF4" w:rsidP="006B187A">
            <w:pPr>
              <w:pStyle w:val="TAC"/>
            </w:pPr>
            <w:r w:rsidRPr="00D01B98">
              <w:t>0</w:t>
            </w:r>
          </w:p>
        </w:tc>
        <w:tc>
          <w:tcPr>
            <w:tcW w:w="1191" w:type="dxa"/>
            <w:vAlign w:val="center"/>
          </w:tcPr>
          <w:p w14:paraId="5E5E47A3" w14:textId="77777777" w:rsidR="00413AF4" w:rsidRPr="00D01B98" w:rsidRDefault="00413AF4" w:rsidP="006B187A">
            <w:pPr>
              <w:pStyle w:val="TAC"/>
            </w:pPr>
            <w:r w:rsidRPr="00D01B98">
              <w:t>1</w:t>
            </w:r>
          </w:p>
        </w:tc>
        <w:tc>
          <w:tcPr>
            <w:tcW w:w="1207" w:type="dxa"/>
            <w:vAlign w:val="center"/>
          </w:tcPr>
          <w:p w14:paraId="61EF2289" w14:textId="77777777" w:rsidR="00413AF4" w:rsidRPr="00D01B98" w:rsidRDefault="00413AF4" w:rsidP="006B187A">
            <w:pPr>
              <w:pStyle w:val="TAC"/>
            </w:pPr>
            <w:r w:rsidRPr="00D01B98">
              <w:t>1110</w:t>
            </w:r>
          </w:p>
        </w:tc>
        <w:tc>
          <w:tcPr>
            <w:tcW w:w="2356" w:type="dxa"/>
            <w:vAlign w:val="center"/>
          </w:tcPr>
          <w:p w14:paraId="2E0CD84F" w14:textId="77777777" w:rsidR="00413AF4" w:rsidRPr="00D91AEC" w:rsidRDefault="00413AF4" w:rsidP="006B187A">
            <w:pPr>
              <w:pStyle w:val="TAC"/>
              <w:rPr>
                <w:highlight w:val="yellow"/>
              </w:rPr>
            </w:pPr>
            <w:del w:id="112" w:author="Author">
              <w:r w:rsidRPr="00A05B79">
                <w:delText>Reserved</w:delText>
              </w:r>
            </w:del>
            <w:ins w:id="113" w:author="Author">
              <w:r w:rsidRPr="00B32C7F">
                <w:t>IVAS</w:t>
              </w:r>
              <w:r>
                <w:t>-SR</w:t>
              </w:r>
            </w:ins>
          </w:p>
        </w:tc>
      </w:tr>
      <w:tr w:rsidR="00413AF4" w:rsidRPr="00E716EA" w14:paraId="6F9795A2" w14:textId="77777777" w:rsidTr="006B187A">
        <w:trPr>
          <w:trHeight w:val="300"/>
          <w:jc w:val="center"/>
        </w:trPr>
        <w:tc>
          <w:tcPr>
            <w:tcW w:w="4875" w:type="dxa"/>
            <w:vAlign w:val="center"/>
          </w:tcPr>
          <w:p w14:paraId="6512727B" w14:textId="77777777" w:rsidR="00413AF4" w:rsidRPr="00E716EA" w:rsidRDefault="00413AF4" w:rsidP="006B187A">
            <w:pPr>
              <w:pStyle w:val="TAC"/>
            </w:pPr>
            <w:r w:rsidRPr="00E716EA">
              <w:t>0</w:t>
            </w:r>
          </w:p>
        </w:tc>
        <w:tc>
          <w:tcPr>
            <w:tcW w:w="1191" w:type="dxa"/>
            <w:vAlign w:val="center"/>
          </w:tcPr>
          <w:p w14:paraId="0FBEC34F" w14:textId="77777777" w:rsidR="00413AF4" w:rsidRPr="00E716EA" w:rsidRDefault="00413AF4" w:rsidP="006B187A">
            <w:pPr>
              <w:pStyle w:val="TAC"/>
            </w:pPr>
            <w:r w:rsidRPr="00E716EA">
              <w:t>1</w:t>
            </w:r>
          </w:p>
        </w:tc>
        <w:tc>
          <w:tcPr>
            <w:tcW w:w="1207" w:type="dxa"/>
            <w:vAlign w:val="center"/>
          </w:tcPr>
          <w:p w14:paraId="24577362" w14:textId="77777777" w:rsidR="00413AF4" w:rsidRPr="00E716EA" w:rsidRDefault="00413AF4" w:rsidP="006B187A">
            <w:pPr>
              <w:pStyle w:val="TAC"/>
            </w:pPr>
            <w:r w:rsidRPr="00E716EA">
              <w:t>1111</w:t>
            </w:r>
          </w:p>
        </w:tc>
        <w:tc>
          <w:tcPr>
            <w:tcW w:w="2356" w:type="dxa"/>
            <w:vAlign w:val="center"/>
          </w:tcPr>
          <w:p w14:paraId="49F24D98" w14:textId="77777777" w:rsidR="00413AF4" w:rsidRPr="00E716EA" w:rsidRDefault="00413AF4" w:rsidP="006B187A">
            <w:pPr>
              <w:pStyle w:val="TAC"/>
            </w:pPr>
            <w:r w:rsidRPr="00E716EA">
              <w:t>IVAS 5.2 kbps SID</w:t>
            </w:r>
          </w:p>
        </w:tc>
      </w:tr>
    </w:tbl>
    <w:p w14:paraId="25546AC1" w14:textId="77777777" w:rsidR="00413AF4" w:rsidRDefault="00413AF4" w:rsidP="002F2B45">
      <w:pPr>
        <w:rPr>
          <w:ins w:id="114" w:author="Author"/>
        </w:rPr>
      </w:pPr>
    </w:p>
    <w:p w14:paraId="32902E2E" w14:textId="77777777" w:rsidR="00413AF4" w:rsidRPr="00B32C7F" w:rsidRDefault="00413AF4" w:rsidP="002F2B45">
      <w:r w:rsidRPr="00B32C7F">
        <w:t xml:space="preserve">The ToC also allows signaling the EVS bit rates defined in Tables A.4 and A.5 in [3] when the EVS/IVAS mode bit is set to 1 or when the EVS/IVAS mode bit and the Unused/IVAS indicator bit are set to 0. </w:t>
      </w:r>
    </w:p>
    <w:p w14:paraId="604859CD" w14:textId="77777777" w:rsidR="00413AF4" w:rsidRPr="00B32C7F" w:rsidRDefault="00413AF4" w:rsidP="002F2B45">
      <w:r w:rsidRPr="00B32C7F">
        <w:t>NO_DATA and SPEECH_LOST frames for both EVS and IVAS modes are signalled with the bit combinations in Table A.4 in Annex A of [3].</w:t>
      </w:r>
    </w:p>
    <w:p w14:paraId="52A9E510" w14:textId="77777777" w:rsidR="00413AF4" w:rsidRDefault="00413AF4" w:rsidP="002F2B45">
      <w:pPr>
        <w:pStyle w:val="NO"/>
        <w:rPr>
          <w:ins w:id="115" w:author="Author"/>
        </w:rPr>
      </w:pPr>
      <w:r w:rsidRPr="00B32C7F">
        <w:t xml:space="preserve">NOTE: </w:t>
      </w:r>
      <w:r w:rsidRPr="00B32C7F">
        <w:tab/>
        <w:t>Received NO_DATA or SPEECH_LOST frames do not relate to either EVS or IVAS modes but simply indicate a non-existent or lost frame.</w:t>
      </w:r>
    </w:p>
    <w:p w14:paraId="5AC57D9D" w14:textId="77777777" w:rsidR="00413AF4" w:rsidRDefault="00413AF4" w:rsidP="00F3526F">
      <w:pPr>
        <w:rPr>
          <w:ins w:id="116" w:author="Author"/>
          <w:rFonts w:ascii="Consolas" w:hAnsi="Consolas"/>
          <w:sz w:val="21"/>
          <w:szCs w:val="21"/>
          <w:lang w:eastAsia="fr-FR"/>
        </w:rPr>
      </w:pPr>
      <w:ins w:id="117" w:author="Author">
        <w:r w:rsidRPr="009201D8">
          <w:t xml:space="preserve">Special treatment is done in case of signaling of an IVAS split rendering payload. This case is signaled with IVAS bit rate indicator = “1110” and the EVS/IVAS mode bit set to </w:t>
        </w:r>
        <w:r>
          <w:t>0</w:t>
        </w:r>
        <w:r w:rsidRPr="009201D8">
          <w:t xml:space="preserve"> and the Unused/IVAS indicator bit set to </w:t>
        </w:r>
        <w:r>
          <w:t>1</w:t>
        </w:r>
        <w:r w:rsidRPr="009201D8">
          <w:t>. In this case an SR-ToC byte follows unconditionally</w:t>
        </w:r>
        <w:r>
          <w:t>,</w:t>
        </w:r>
        <w:r w:rsidRPr="009201D8">
          <w:t xml:space="preserve"> which indicates the IVAS split rendering bit rate</w:t>
        </w:r>
      </w:ins>
      <w:ins w:id="118" w:author="Bruhn, Stefan" w:date="2025-11-06T13:05:00Z" w16du:dateUtc="2025-11-06T12:05:00Z">
        <w:r>
          <w:t>, the split rendering transport codec and the split rendering frame size</w:t>
        </w:r>
      </w:ins>
      <w:ins w:id="119" w:author="Author">
        <w:r w:rsidRPr="009201D8">
          <w:t xml:space="preserve">. The structure of the SR-ToC byte shown in Figure </w:t>
        </w:r>
        <w:r w:rsidRPr="00810625">
          <w:t>A.3.3.3.2-2</w:t>
        </w:r>
        <w:r w:rsidRPr="009201D8">
          <w:t>.</w:t>
        </w:r>
      </w:ins>
    </w:p>
    <w:tbl>
      <w:tblPr>
        <w:tblStyle w:val="TableGrid"/>
        <w:tblW w:w="2779" w:type="dxa"/>
        <w:tblInd w:w="3742" w:type="dxa"/>
        <w:tblLook w:val="04A0" w:firstRow="1" w:lastRow="0" w:firstColumn="1" w:lastColumn="0" w:noHBand="0" w:noVBand="1"/>
      </w:tblPr>
      <w:tblGrid>
        <w:gridCol w:w="2779"/>
      </w:tblGrid>
      <w:tr w:rsidR="00413AF4" w14:paraId="3433DA15" w14:textId="77777777" w:rsidTr="70A54B95">
        <w:trPr>
          <w:trHeight w:val="1021"/>
          <w:ins w:id="120" w:author="Author"/>
        </w:trPr>
        <w:tc>
          <w:tcPr>
            <w:tcW w:w="2779" w:type="dxa"/>
            <w:tcBorders>
              <w:top w:val="nil"/>
              <w:left w:val="nil"/>
              <w:bottom w:val="nil"/>
              <w:right w:val="nil"/>
            </w:tcBorders>
          </w:tcPr>
          <w:p w14:paraId="6570D1F7" w14:textId="77777777" w:rsidR="00413AF4" w:rsidRPr="00F64E3D" w:rsidRDefault="00413AF4">
            <w:pPr>
              <w:pStyle w:val="PL"/>
              <w:rPr>
                <w:ins w:id="121" w:author="Author"/>
                <w:rStyle w:val="VerbatimChar"/>
                <w:sz w:val="20"/>
              </w:rPr>
            </w:pPr>
            <w:ins w:id="122" w:author="Author">
              <w:r w:rsidRPr="70A54B95">
                <w:rPr>
                  <w:sz w:val="20"/>
                </w:rPr>
                <w:t xml:space="preserve"> 0 1 2 3  4  5 6 7 </w:t>
              </w:r>
            </w:ins>
            <w:r>
              <w:br/>
            </w:r>
            <w:ins w:id="123" w:author="Author">
              <w:r w:rsidRPr="70A54B95">
                <w:rPr>
                  <w:sz w:val="20"/>
                </w:rPr>
                <w:t>+-+-+-+--+--+-+-+-+</w:t>
              </w:r>
            </w:ins>
            <w:r>
              <w:br/>
            </w:r>
            <w:ins w:id="124" w:author="Author">
              <w:r w:rsidRPr="70A54B95">
                <w:rPr>
                  <w:sz w:val="20"/>
                </w:rPr>
                <w:t>|0|D|C|SR_BR|</w:t>
              </w:r>
            </w:ins>
            <w:ins w:id="125" w:author="Stefan Bruhn" w:date="2025-11-10T15:03:00Z">
              <w:r w:rsidRPr="70A54B95">
                <w:rPr>
                  <w:sz w:val="20"/>
                </w:rPr>
                <w:t xml:space="preserve"> FS|</w:t>
              </w:r>
            </w:ins>
            <w:ins w:id="126" w:author="Author">
              <w:del w:id="127" w:author="Stefan Bruhn" w:date="2025-11-10T15:03:00Z">
                <w:r w:rsidRPr="70A54B95" w:rsidDel="21D6B7DD">
                  <w:rPr>
                    <w:sz w:val="20"/>
                  </w:rPr>
                  <w:delText xml:space="preserve"> </w:delText>
                </w:r>
              </w:del>
              <w:r w:rsidRPr="70A54B95">
                <w:rPr>
                  <w:sz w:val="20"/>
                </w:rPr>
                <w:t>r</w:t>
              </w:r>
              <w:del w:id="128" w:author="Stefan Bruhn" w:date="2025-11-10T15:03:00Z">
                <w:r w:rsidRPr="70A54B95" w:rsidDel="21D6B7DD">
                  <w:rPr>
                    <w:sz w:val="20"/>
                  </w:rPr>
                  <w:delText xml:space="preserve">es </w:delText>
                </w:r>
              </w:del>
              <w:r w:rsidRPr="70A54B95">
                <w:rPr>
                  <w:sz w:val="20"/>
                </w:rPr>
                <w:t>|</w:t>
              </w:r>
            </w:ins>
            <w:r>
              <w:br/>
            </w:r>
            <w:ins w:id="129" w:author="Author">
              <w:r w:rsidRPr="70A54B95">
                <w:rPr>
                  <w:sz w:val="20"/>
                </w:rPr>
                <w:t>+-+-+-+--+--+-+-+-+</w:t>
              </w:r>
            </w:ins>
          </w:p>
        </w:tc>
      </w:tr>
    </w:tbl>
    <w:p w14:paraId="444219F1" w14:textId="77777777" w:rsidR="00413AF4" w:rsidRPr="009201D8" w:rsidRDefault="00413AF4" w:rsidP="002E2057">
      <w:pPr>
        <w:keepLines/>
        <w:spacing w:after="240"/>
        <w:jc w:val="center"/>
        <w:rPr>
          <w:ins w:id="130" w:author="Author"/>
          <w:rFonts w:ascii="Arial" w:hAnsi="Arial"/>
          <w:b/>
        </w:rPr>
      </w:pPr>
      <w:ins w:id="131" w:author="Author">
        <w:r w:rsidRPr="009201D8">
          <w:rPr>
            <w:rFonts w:ascii="Arial" w:hAnsi="Arial"/>
            <w:b/>
          </w:rPr>
          <w:t>Figure A.3</w:t>
        </w:r>
        <w:r>
          <w:rPr>
            <w:rFonts w:ascii="Arial" w:hAnsi="Arial"/>
            <w:b/>
          </w:rPr>
          <w:t>.3.3.2-2</w:t>
        </w:r>
        <w:r w:rsidRPr="009201D8">
          <w:rPr>
            <w:rFonts w:ascii="Arial" w:hAnsi="Arial"/>
            <w:b/>
          </w:rPr>
          <w:t>: Structure of SR-ToC byte</w:t>
        </w:r>
      </w:ins>
    </w:p>
    <w:p w14:paraId="36EA02E0" w14:textId="77777777" w:rsidR="00413AF4" w:rsidRDefault="00413AF4" w:rsidP="002E2057">
      <w:pPr>
        <w:pStyle w:val="EX"/>
        <w:rPr>
          <w:ins w:id="132" w:author="Author"/>
          <w:lang w:eastAsia="ja-JP"/>
        </w:rPr>
      </w:pPr>
      <w:ins w:id="133" w:author="Author">
        <w:r>
          <w:rPr>
            <w:lang w:eastAsia="ja-JP"/>
          </w:rPr>
          <w:t>D (1 bit):</w:t>
        </w:r>
        <w:r>
          <w:rPr>
            <w:lang w:eastAsia="ja-JP"/>
          </w:rPr>
          <w:tab/>
          <w:t>Identifier information identifying the split rendering stream associated with the ToC as diegetic (D=1) or non-diegetic (D=0).</w:t>
        </w:r>
      </w:ins>
    </w:p>
    <w:p w14:paraId="4A7D1A6D" w14:textId="77777777" w:rsidR="00413AF4" w:rsidRDefault="00413AF4" w:rsidP="002021F0">
      <w:pPr>
        <w:keepLines/>
        <w:ind w:left="1702" w:hanging="1418"/>
        <w:rPr>
          <w:ins w:id="134" w:author="Author"/>
          <w:lang w:eastAsia="ja-JP"/>
        </w:rPr>
      </w:pPr>
      <w:ins w:id="135" w:author="Author">
        <w:r>
          <w:rPr>
            <w:lang w:eastAsia="ja-JP"/>
          </w:rPr>
          <w:t>C</w:t>
        </w:r>
        <w:r w:rsidRPr="009201D8">
          <w:rPr>
            <w:lang w:eastAsia="ja-JP"/>
          </w:rPr>
          <w:t xml:space="preserve"> (</w:t>
        </w:r>
        <w:r>
          <w:rPr>
            <w:lang w:eastAsia="ja-JP"/>
          </w:rPr>
          <w:t>1</w:t>
        </w:r>
        <w:r w:rsidRPr="009201D8">
          <w:rPr>
            <w:lang w:eastAsia="ja-JP"/>
          </w:rPr>
          <w:t xml:space="preserve"> bit):</w:t>
        </w:r>
        <w:r w:rsidRPr="009201D8">
          <w:rPr>
            <w:lang w:eastAsia="ja-JP"/>
          </w:rPr>
          <w:tab/>
        </w:r>
        <w:r>
          <w:rPr>
            <w:lang w:eastAsia="ja-JP"/>
          </w:rPr>
          <w:t xml:space="preserve">Split rendering transport codec bit </w:t>
        </w:r>
        <w:r w:rsidRPr="009201D8">
          <w:rPr>
            <w:lang w:eastAsia="ja-JP"/>
          </w:rPr>
          <w:t xml:space="preserve">as defined in Table </w:t>
        </w:r>
        <w:r w:rsidRPr="00810625">
          <w:rPr>
            <w:lang w:eastAsia="ja-JP"/>
          </w:rPr>
          <w:t>A.3.3.3.2-</w:t>
        </w:r>
        <w:r>
          <w:rPr>
            <w:lang w:eastAsia="ja-JP"/>
          </w:rPr>
          <w:t>4</w:t>
        </w:r>
        <w:r w:rsidRPr="009201D8">
          <w:rPr>
            <w:lang w:eastAsia="ja-JP"/>
          </w:rPr>
          <w:t>.</w:t>
        </w:r>
      </w:ins>
    </w:p>
    <w:p w14:paraId="3C6B9347" w14:textId="77777777" w:rsidR="00413AF4" w:rsidRDefault="00413AF4" w:rsidP="00FF3943">
      <w:pPr>
        <w:keepLines/>
        <w:ind w:left="1702" w:hanging="1418"/>
        <w:rPr>
          <w:ins w:id="136" w:author="Bruhn, Stefan" w:date="2025-11-06T13:01:00Z" w16du:dateUtc="2025-11-06T12:01:00Z"/>
          <w:lang w:eastAsia="ja-JP"/>
        </w:rPr>
      </w:pPr>
      <w:ins w:id="137" w:author="Author">
        <w:r w:rsidRPr="009201D8">
          <w:rPr>
            <w:lang w:eastAsia="ja-JP"/>
          </w:rPr>
          <w:t>SR-BR (</w:t>
        </w:r>
        <w:r>
          <w:rPr>
            <w:lang w:eastAsia="ja-JP"/>
          </w:rPr>
          <w:t>2</w:t>
        </w:r>
        <w:r w:rsidRPr="009201D8">
          <w:rPr>
            <w:lang w:eastAsia="ja-JP"/>
          </w:rPr>
          <w:t xml:space="preserve"> bits):</w:t>
        </w:r>
        <w:r w:rsidRPr="009201D8">
          <w:rPr>
            <w:lang w:eastAsia="ja-JP"/>
          </w:rPr>
          <w:tab/>
          <w:t xml:space="preserve">Bit rate index as defined in Table </w:t>
        </w:r>
        <w:r w:rsidRPr="00810625">
          <w:rPr>
            <w:lang w:eastAsia="ja-JP"/>
          </w:rPr>
          <w:t>A.3.3.3.2-</w:t>
        </w:r>
        <w:r>
          <w:rPr>
            <w:lang w:eastAsia="ja-JP"/>
          </w:rPr>
          <w:t>3</w:t>
        </w:r>
        <w:r w:rsidRPr="009201D8">
          <w:rPr>
            <w:lang w:eastAsia="ja-JP"/>
          </w:rPr>
          <w:t>.</w:t>
        </w:r>
      </w:ins>
    </w:p>
    <w:p w14:paraId="05FDCFCE" w14:textId="77777777" w:rsidR="00413AF4" w:rsidRPr="00FF3943" w:rsidRDefault="00413AF4" w:rsidP="001A5ECB">
      <w:pPr>
        <w:keepLines/>
        <w:ind w:left="1702" w:hanging="1418"/>
        <w:rPr>
          <w:ins w:id="138" w:author="Bruhn, Stefan" w:date="2025-11-06T13:02:00Z" w16du:dateUtc="2025-11-06T12:02:00Z"/>
          <w:lang w:eastAsia="ja-JP"/>
        </w:rPr>
      </w:pPr>
      <w:ins w:id="139" w:author="Bruhn, Stefan" w:date="2025-11-06T13:02:00Z">
        <w:r w:rsidRPr="70A54B95">
          <w:rPr>
            <w:lang w:eastAsia="ja-JP"/>
          </w:rPr>
          <w:t xml:space="preserve">FS (2 bits):  </w:t>
        </w:r>
      </w:ins>
      <w:ins w:id="140" w:author="Stefan Bruhn" w:date="2025-11-10T15:22:00Z">
        <w:r>
          <w:tab/>
        </w:r>
      </w:ins>
      <w:ins w:id="141" w:author="Bruhn, Stefan" w:date="2025-11-06T13:02:00Z">
        <w:del w:id="142" w:author="Stefan Bruhn" w:date="2025-11-10T15:22:00Z">
          <w:r w:rsidRPr="70A54B95" w:rsidDel="001A5ECB">
            <w:rPr>
              <w:lang w:eastAsia="ja-JP"/>
            </w:rPr>
            <w:delText xml:space="preserve">    </w:delText>
          </w:r>
        </w:del>
        <w:r w:rsidRPr="70A54B95">
          <w:rPr>
            <w:lang w:eastAsia="ja-JP"/>
          </w:rPr>
          <w:t>Frame size index as defined in Table A.3.3.3.2-5</w:t>
        </w:r>
      </w:ins>
    </w:p>
    <w:p w14:paraId="7519D079" w14:textId="77777777" w:rsidR="00413AF4" w:rsidRPr="0020545B" w:rsidRDefault="00413AF4" w:rsidP="0020545B">
      <w:pPr>
        <w:keepLines/>
        <w:spacing w:line="259" w:lineRule="auto"/>
        <w:ind w:left="1702" w:hanging="1418"/>
        <w:rPr>
          <w:ins w:id="143" w:author="Author"/>
          <w:lang w:val="en-US"/>
        </w:rPr>
      </w:pPr>
      <w:ins w:id="144" w:author="Stefan Bruhn" w:date="2025-11-10T15:21:00Z">
        <w:r w:rsidRPr="0020545B">
          <w:rPr>
            <w:lang w:val="en-US"/>
          </w:rPr>
          <w:t>r (</w:t>
        </w:r>
      </w:ins>
      <w:ins w:id="145" w:author="Stefan Bruhn" w:date="2025-11-10T15:22:00Z">
        <w:r w:rsidRPr="0020545B">
          <w:rPr>
            <w:lang w:val="en-US"/>
          </w:rPr>
          <w:t>1</w:t>
        </w:r>
      </w:ins>
      <w:ins w:id="146" w:author="Stefan Bruhn" w:date="2025-11-10T15:21:00Z">
        <w:r w:rsidRPr="0020545B">
          <w:rPr>
            <w:lang w:val="en-US"/>
          </w:rPr>
          <w:t xml:space="preserve"> bit):      </w:t>
        </w:r>
      </w:ins>
      <w:ins w:id="147" w:author="Stefan Bruhn" w:date="2025-11-10T15:22:00Z">
        <w:r>
          <w:tab/>
        </w:r>
      </w:ins>
      <w:ins w:id="148" w:author="Stefan Bruhn" w:date="2025-11-10T15:21:00Z">
        <w:r w:rsidRPr="0020545B">
          <w:rPr>
            <w:lang w:val="en-US"/>
          </w:rPr>
          <w:t>Reserved bit</w:t>
        </w:r>
      </w:ins>
    </w:p>
    <w:p w14:paraId="7A5FAC76" w14:textId="77777777" w:rsidR="00413AF4" w:rsidRPr="009201D8" w:rsidRDefault="00413AF4" w:rsidP="002E2057">
      <w:pPr>
        <w:keepNext/>
        <w:keepLines/>
        <w:spacing w:before="60"/>
        <w:jc w:val="center"/>
        <w:rPr>
          <w:ins w:id="149" w:author="Author"/>
          <w:rFonts w:ascii="Arial" w:hAnsi="Arial"/>
          <w:b/>
        </w:rPr>
      </w:pPr>
      <w:ins w:id="150" w:author="Author">
        <w:r w:rsidRPr="009201D8">
          <w:rPr>
            <w:rFonts w:ascii="Arial" w:hAnsi="Arial"/>
            <w:b/>
          </w:rPr>
          <w:lastRenderedPageBreak/>
          <w:t xml:space="preserve">Table </w:t>
        </w:r>
        <w:bookmarkStart w:id="151" w:name="_Hlk181111573"/>
        <w:r w:rsidRPr="00810625">
          <w:rPr>
            <w:rFonts w:ascii="Arial" w:hAnsi="Arial"/>
            <w:b/>
          </w:rPr>
          <w:t>A.3.3.3.2-</w:t>
        </w:r>
        <w:bookmarkEnd w:id="151"/>
        <w:r>
          <w:rPr>
            <w:rFonts w:ascii="Arial" w:hAnsi="Arial"/>
            <w:b/>
          </w:rPr>
          <w:t>3</w:t>
        </w:r>
        <w:r w:rsidRPr="009201D8">
          <w:rPr>
            <w:rFonts w:ascii="Arial" w:hAnsi="Arial"/>
            <w:b/>
          </w:rPr>
          <w:t>: Indicated IVAS split rendering bit rate (SR-BR)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3402"/>
      </w:tblGrid>
      <w:tr w:rsidR="00413AF4" w:rsidRPr="009201D8" w14:paraId="34A838C1" w14:textId="77777777" w:rsidTr="004320F5">
        <w:trPr>
          <w:trHeight w:val="300"/>
          <w:jc w:val="center"/>
          <w:ins w:id="152" w:author="Author"/>
        </w:trPr>
        <w:tc>
          <w:tcPr>
            <w:tcW w:w="1418" w:type="dxa"/>
            <w:shd w:val="clear" w:color="auto" w:fill="D9D9D9" w:themeFill="background1" w:themeFillShade="D9"/>
            <w:vAlign w:val="center"/>
          </w:tcPr>
          <w:p w14:paraId="43682A78" w14:textId="77777777" w:rsidR="00413AF4" w:rsidRPr="009201D8" w:rsidRDefault="00413AF4" w:rsidP="004320F5">
            <w:pPr>
              <w:keepNext/>
              <w:keepLines/>
              <w:spacing w:after="0"/>
              <w:jc w:val="center"/>
              <w:rPr>
                <w:ins w:id="153" w:author="Author"/>
                <w:rFonts w:ascii="Arial" w:hAnsi="Arial"/>
                <w:b/>
                <w:sz w:val="18"/>
              </w:rPr>
            </w:pPr>
            <w:ins w:id="154" w:author="Author">
              <w:r w:rsidRPr="009201D8">
                <w:rPr>
                  <w:rFonts w:ascii="Arial" w:hAnsi="Arial"/>
                  <w:b/>
                  <w:sz w:val="18"/>
                </w:rPr>
                <w:t>SR-BR</w:t>
              </w:r>
            </w:ins>
          </w:p>
        </w:tc>
        <w:tc>
          <w:tcPr>
            <w:tcW w:w="3402" w:type="dxa"/>
            <w:shd w:val="clear" w:color="auto" w:fill="D9D9D9" w:themeFill="background1" w:themeFillShade="D9"/>
            <w:vAlign w:val="center"/>
          </w:tcPr>
          <w:p w14:paraId="0E322453" w14:textId="77777777" w:rsidR="00413AF4" w:rsidRPr="009201D8" w:rsidRDefault="00413AF4" w:rsidP="004320F5">
            <w:pPr>
              <w:keepNext/>
              <w:keepLines/>
              <w:spacing w:after="0"/>
              <w:jc w:val="center"/>
              <w:rPr>
                <w:ins w:id="155" w:author="Author"/>
                <w:rFonts w:ascii="Arial" w:hAnsi="Arial"/>
                <w:b/>
                <w:sz w:val="18"/>
              </w:rPr>
            </w:pPr>
            <w:ins w:id="156" w:author="Author">
              <w:r w:rsidRPr="009201D8">
                <w:rPr>
                  <w:rFonts w:ascii="Arial" w:hAnsi="Arial"/>
                  <w:b/>
                  <w:sz w:val="18"/>
                </w:rPr>
                <w:t>Indicated IVAS SR bit rate</w:t>
              </w:r>
            </w:ins>
          </w:p>
        </w:tc>
      </w:tr>
      <w:tr w:rsidR="00413AF4" w:rsidRPr="009201D8" w14:paraId="6017CCC9" w14:textId="77777777" w:rsidTr="004320F5">
        <w:trPr>
          <w:trHeight w:val="300"/>
          <w:jc w:val="center"/>
          <w:ins w:id="157" w:author="Author"/>
        </w:trPr>
        <w:tc>
          <w:tcPr>
            <w:tcW w:w="1418" w:type="dxa"/>
            <w:vAlign w:val="center"/>
          </w:tcPr>
          <w:p w14:paraId="34960B39" w14:textId="77777777" w:rsidR="00413AF4" w:rsidRPr="009201D8" w:rsidRDefault="00413AF4" w:rsidP="007B23D5">
            <w:pPr>
              <w:pStyle w:val="TAC"/>
              <w:rPr>
                <w:ins w:id="158" w:author="Author"/>
              </w:rPr>
            </w:pPr>
            <w:ins w:id="159" w:author="Author">
              <w:r w:rsidRPr="009201D8">
                <w:t>00</w:t>
              </w:r>
            </w:ins>
          </w:p>
        </w:tc>
        <w:tc>
          <w:tcPr>
            <w:tcW w:w="3402" w:type="dxa"/>
            <w:vAlign w:val="center"/>
          </w:tcPr>
          <w:p w14:paraId="7B394BA4" w14:textId="77777777" w:rsidR="00413AF4" w:rsidRPr="009201D8" w:rsidRDefault="00413AF4" w:rsidP="007B23D5">
            <w:pPr>
              <w:pStyle w:val="TAC"/>
              <w:rPr>
                <w:ins w:id="160" w:author="Author"/>
              </w:rPr>
            </w:pPr>
            <w:ins w:id="161" w:author="Author">
              <w:r>
                <w:t>Reserved</w:t>
              </w:r>
            </w:ins>
          </w:p>
        </w:tc>
      </w:tr>
      <w:tr w:rsidR="00413AF4" w:rsidRPr="009201D8" w14:paraId="5495F32D" w14:textId="77777777" w:rsidTr="004320F5">
        <w:trPr>
          <w:trHeight w:val="300"/>
          <w:jc w:val="center"/>
          <w:ins w:id="162" w:author="Author"/>
        </w:trPr>
        <w:tc>
          <w:tcPr>
            <w:tcW w:w="1418" w:type="dxa"/>
            <w:vAlign w:val="center"/>
          </w:tcPr>
          <w:p w14:paraId="0C181EC1" w14:textId="77777777" w:rsidR="00413AF4" w:rsidRPr="009201D8" w:rsidRDefault="00413AF4" w:rsidP="007B23D5">
            <w:pPr>
              <w:pStyle w:val="TAC"/>
              <w:rPr>
                <w:ins w:id="163" w:author="Author"/>
              </w:rPr>
            </w:pPr>
            <w:ins w:id="164" w:author="Author">
              <w:r w:rsidRPr="009201D8">
                <w:t>01</w:t>
              </w:r>
            </w:ins>
          </w:p>
        </w:tc>
        <w:tc>
          <w:tcPr>
            <w:tcW w:w="3402" w:type="dxa"/>
            <w:vAlign w:val="center"/>
          </w:tcPr>
          <w:p w14:paraId="14607C87" w14:textId="77777777" w:rsidR="00413AF4" w:rsidRPr="009201D8" w:rsidRDefault="00413AF4" w:rsidP="007B23D5">
            <w:pPr>
              <w:pStyle w:val="TAC"/>
              <w:rPr>
                <w:ins w:id="165" w:author="Author"/>
              </w:rPr>
            </w:pPr>
            <w:ins w:id="166" w:author="Author">
              <w:r w:rsidRPr="00B32C7F">
                <w:t xml:space="preserve">IVAS </w:t>
              </w:r>
              <w:r>
                <w:t xml:space="preserve">SR </w:t>
              </w:r>
              <w:r w:rsidRPr="00B32C7F">
                <w:t>256 kbps</w:t>
              </w:r>
            </w:ins>
          </w:p>
        </w:tc>
      </w:tr>
      <w:tr w:rsidR="00413AF4" w:rsidRPr="009201D8" w14:paraId="1D3B5454" w14:textId="77777777" w:rsidTr="004320F5">
        <w:trPr>
          <w:trHeight w:val="300"/>
          <w:jc w:val="center"/>
          <w:ins w:id="167" w:author="Author"/>
        </w:trPr>
        <w:tc>
          <w:tcPr>
            <w:tcW w:w="1418" w:type="dxa"/>
            <w:vAlign w:val="center"/>
          </w:tcPr>
          <w:p w14:paraId="179EDEAA" w14:textId="77777777" w:rsidR="00413AF4" w:rsidRPr="009201D8" w:rsidRDefault="00413AF4" w:rsidP="007B23D5">
            <w:pPr>
              <w:pStyle w:val="TAC"/>
              <w:rPr>
                <w:ins w:id="168" w:author="Author"/>
              </w:rPr>
            </w:pPr>
            <w:ins w:id="169" w:author="Author">
              <w:r w:rsidRPr="009201D8">
                <w:t>10</w:t>
              </w:r>
            </w:ins>
          </w:p>
        </w:tc>
        <w:tc>
          <w:tcPr>
            <w:tcW w:w="3402" w:type="dxa"/>
            <w:vAlign w:val="center"/>
          </w:tcPr>
          <w:p w14:paraId="44D0E704" w14:textId="77777777" w:rsidR="00413AF4" w:rsidRPr="009201D8" w:rsidRDefault="00413AF4" w:rsidP="007B23D5">
            <w:pPr>
              <w:pStyle w:val="TAC"/>
              <w:rPr>
                <w:ins w:id="170" w:author="Author"/>
              </w:rPr>
            </w:pPr>
            <w:ins w:id="171" w:author="Author">
              <w:r w:rsidRPr="00B32C7F">
                <w:t xml:space="preserve">IVAS </w:t>
              </w:r>
              <w:r>
                <w:t xml:space="preserve">SR </w:t>
              </w:r>
              <w:r w:rsidRPr="00B32C7F">
                <w:t>384 kbps</w:t>
              </w:r>
            </w:ins>
          </w:p>
        </w:tc>
      </w:tr>
      <w:tr w:rsidR="00413AF4" w:rsidRPr="009201D8" w14:paraId="4F2C0019" w14:textId="77777777" w:rsidTr="004320F5">
        <w:trPr>
          <w:trHeight w:val="300"/>
          <w:jc w:val="center"/>
          <w:ins w:id="172" w:author="Author"/>
        </w:trPr>
        <w:tc>
          <w:tcPr>
            <w:tcW w:w="1418" w:type="dxa"/>
            <w:vAlign w:val="center"/>
          </w:tcPr>
          <w:p w14:paraId="081EE61F" w14:textId="77777777" w:rsidR="00413AF4" w:rsidRPr="009201D8" w:rsidRDefault="00413AF4" w:rsidP="007B23D5">
            <w:pPr>
              <w:pStyle w:val="TAC"/>
              <w:rPr>
                <w:ins w:id="173" w:author="Author"/>
              </w:rPr>
            </w:pPr>
            <w:ins w:id="174" w:author="Author">
              <w:r w:rsidRPr="009201D8">
                <w:t>11</w:t>
              </w:r>
            </w:ins>
          </w:p>
        </w:tc>
        <w:tc>
          <w:tcPr>
            <w:tcW w:w="3402" w:type="dxa"/>
            <w:vAlign w:val="center"/>
          </w:tcPr>
          <w:p w14:paraId="246EF14E" w14:textId="77777777" w:rsidR="00413AF4" w:rsidRPr="009201D8" w:rsidRDefault="00413AF4" w:rsidP="007B23D5">
            <w:pPr>
              <w:pStyle w:val="TAC"/>
              <w:rPr>
                <w:ins w:id="175" w:author="Author"/>
              </w:rPr>
            </w:pPr>
            <w:ins w:id="176" w:author="Author">
              <w:r w:rsidRPr="00B32C7F">
                <w:t xml:space="preserve">IVAS </w:t>
              </w:r>
              <w:r>
                <w:t xml:space="preserve">SR </w:t>
              </w:r>
              <w:r w:rsidRPr="00B32C7F">
                <w:t>512 kbps</w:t>
              </w:r>
            </w:ins>
          </w:p>
        </w:tc>
      </w:tr>
    </w:tbl>
    <w:p w14:paraId="660C92DA" w14:textId="77777777" w:rsidR="00413AF4" w:rsidRDefault="00413AF4" w:rsidP="002F2B45">
      <w:pPr>
        <w:pStyle w:val="NO"/>
        <w:rPr>
          <w:ins w:id="177" w:author="Author"/>
        </w:rPr>
      </w:pPr>
    </w:p>
    <w:p w14:paraId="0B6A91E3" w14:textId="77777777" w:rsidR="00413AF4" w:rsidRPr="005419C1" w:rsidRDefault="00413AF4" w:rsidP="002021F0">
      <w:pPr>
        <w:pStyle w:val="TH"/>
        <w:rPr>
          <w:ins w:id="178" w:author="Author"/>
          <w:lang w:val="en-US" w:eastAsia="ja-JP"/>
        </w:rPr>
      </w:pPr>
      <w:ins w:id="179" w:author="Author">
        <w:r w:rsidRPr="00F87C84">
          <w:rPr>
            <w:lang w:val="en-US" w:eastAsia="ja-JP"/>
          </w:rPr>
          <w:t>Table A.</w:t>
        </w:r>
        <w:r>
          <w:rPr>
            <w:lang w:val="en-US" w:eastAsia="ja-JP"/>
          </w:rPr>
          <w:t>3.3.3.2-4</w:t>
        </w:r>
        <w:r w:rsidRPr="00F87C84">
          <w:rPr>
            <w:lang w:val="en-US" w:eastAsia="ja-JP"/>
          </w:rPr>
          <w:t xml:space="preserve">: </w:t>
        </w:r>
        <w:r>
          <w:rPr>
            <w:lang w:val="en-US" w:eastAsia="ja-JP"/>
          </w:rPr>
          <w:t>C field in SR-ToC byte.</w:t>
        </w:r>
        <w:r w:rsidRPr="00F87C84">
          <w:rPr>
            <w:lang w:val="en-US" w:eastAsia="ja-JP"/>
          </w:rPr>
          <w:t xml:space="preserve"> </w:t>
        </w:r>
      </w:ins>
    </w:p>
    <w:tbl>
      <w:tblPr>
        <w:tblW w:w="2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tblGrid>
      <w:tr w:rsidR="00413AF4" w:rsidRPr="00F87C84" w14:paraId="1CBFF67C" w14:textId="77777777" w:rsidTr="004320F5">
        <w:trPr>
          <w:jc w:val="center"/>
          <w:ins w:id="180" w:author="Author"/>
        </w:trPr>
        <w:tc>
          <w:tcPr>
            <w:tcW w:w="709" w:type="dxa"/>
            <w:tcBorders>
              <w:bottom w:val="single" w:sz="18" w:space="0" w:color="auto"/>
            </w:tcBorders>
            <w:shd w:val="clear" w:color="auto" w:fill="E7E6E6"/>
          </w:tcPr>
          <w:p w14:paraId="126B5908" w14:textId="77777777" w:rsidR="00413AF4" w:rsidRPr="00F87C84" w:rsidRDefault="00413AF4" w:rsidP="004320F5">
            <w:pPr>
              <w:pStyle w:val="TAH"/>
              <w:rPr>
                <w:ins w:id="181" w:author="Author"/>
                <w:lang w:val="en" w:eastAsia="ja-JP"/>
              </w:rPr>
            </w:pPr>
            <w:ins w:id="182" w:author="Author">
              <w:r>
                <w:rPr>
                  <w:lang w:val="en" w:eastAsia="ja-JP"/>
                </w:rPr>
                <w:t>C</w:t>
              </w:r>
            </w:ins>
          </w:p>
        </w:tc>
        <w:tc>
          <w:tcPr>
            <w:tcW w:w="2126" w:type="dxa"/>
            <w:tcBorders>
              <w:bottom w:val="single" w:sz="18" w:space="0" w:color="auto"/>
            </w:tcBorders>
            <w:shd w:val="clear" w:color="auto" w:fill="E7E6E6"/>
            <w:vAlign w:val="center"/>
          </w:tcPr>
          <w:p w14:paraId="3B4337C9" w14:textId="77777777" w:rsidR="00413AF4" w:rsidRPr="00F87C84" w:rsidRDefault="00413AF4" w:rsidP="004320F5">
            <w:pPr>
              <w:pStyle w:val="TAH"/>
              <w:rPr>
                <w:ins w:id="183" w:author="Author"/>
                <w:lang w:val="en" w:eastAsia="ja-JP"/>
              </w:rPr>
            </w:pPr>
            <w:ins w:id="184" w:author="Author">
              <w:r w:rsidRPr="00F87C84">
                <w:rPr>
                  <w:lang w:val="en" w:eastAsia="ja-JP"/>
                </w:rPr>
                <w:t>Definition</w:t>
              </w:r>
            </w:ins>
          </w:p>
        </w:tc>
      </w:tr>
      <w:tr w:rsidR="00413AF4" w:rsidRPr="00F87C84" w14:paraId="1E33D5FF" w14:textId="77777777" w:rsidTr="004320F5">
        <w:trPr>
          <w:jc w:val="center"/>
          <w:ins w:id="185" w:author="Author"/>
        </w:trPr>
        <w:tc>
          <w:tcPr>
            <w:tcW w:w="709" w:type="dxa"/>
            <w:tcBorders>
              <w:top w:val="single" w:sz="18" w:space="0" w:color="auto"/>
              <w:left w:val="single" w:sz="8" w:space="0" w:color="auto"/>
              <w:bottom w:val="single" w:sz="8" w:space="0" w:color="auto"/>
              <w:right w:val="single" w:sz="8" w:space="0" w:color="auto"/>
            </w:tcBorders>
            <w:vAlign w:val="center"/>
          </w:tcPr>
          <w:p w14:paraId="0B5FAC12" w14:textId="77777777" w:rsidR="00413AF4" w:rsidRPr="00F87C84" w:rsidRDefault="00413AF4" w:rsidP="004320F5">
            <w:pPr>
              <w:pStyle w:val="TAC"/>
              <w:rPr>
                <w:ins w:id="186" w:author="Author"/>
                <w:lang w:val="en" w:eastAsia="ja-JP"/>
              </w:rPr>
            </w:pPr>
            <w:ins w:id="187" w:author="Author">
              <w:r w:rsidRPr="00F87C84">
                <w:rPr>
                  <w:lang w:val="en" w:eastAsia="ja-JP"/>
                </w:rPr>
                <w:t>0</w:t>
              </w:r>
            </w:ins>
          </w:p>
        </w:tc>
        <w:tc>
          <w:tcPr>
            <w:tcW w:w="2126" w:type="dxa"/>
            <w:tcBorders>
              <w:top w:val="single" w:sz="18" w:space="0" w:color="auto"/>
              <w:left w:val="single" w:sz="8" w:space="0" w:color="auto"/>
              <w:bottom w:val="single" w:sz="8" w:space="0" w:color="auto"/>
              <w:right w:val="single" w:sz="18" w:space="0" w:color="auto"/>
            </w:tcBorders>
            <w:vAlign w:val="center"/>
          </w:tcPr>
          <w:p w14:paraId="7058EAC7" w14:textId="77777777" w:rsidR="00413AF4" w:rsidRPr="00F87C84" w:rsidRDefault="00413AF4" w:rsidP="004320F5">
            <w:pPr>
              <w:pStyle w:val="TAC"/>
              <w:rPr>
                <w:ins w:id="188" w:author="Author"/>
                <w:lang w:val="en" w:eastAsia="ja-JP"/>
              </w:rPr>
            </w:pPr>
            <w:ins w:id="189" w:author="Author">
              <w:r>
                <w:rPr>
                  <w:lang w:val="en" w:eastAsia="ja-JP"/>
                </w:rPr>
                <w:t>LCLD</w:t>
              </w:r>
            </w:ins>
          </w:p>
        </w:tc>
      </w:tr>
      <w:tr w:rsidR="00413AF4" w:rsidRPr="00F87C84" w14:paraId="341D4807" w14:textId="77777777" w:rsidTr="004320F5">
        <w:trPr>
          <w:jc w:val="center"/>
          <w:ins w:id="190" w:author="Author"/>
        </w:trPr>
        <w:tc>
          <w:tcPr>
            <w:tcW w:w="709" w:type="dxa"/>
            <w:tcBorders>
              <w:top w:val="single" w:sz="8" w:space="0" w:color="auto"/>
              <w:left w:val="single" w:sz="8" w:space="0" w:color="auto"/>
              <w:bottom w:val="single" w:sz="8" w:space="0" w:color="auto"/>
              <w:right w:val="single" w:sz="8" w:space="0" w:color="auto"/>
            </w:tcBorders>
            <w:vAlign w:val="center"/>
          </w:tcPr>
          <w:p w14:paraId="45A55B4C" w14:textId="77777777" w:rsidR="00413AF4" w:rsidRPr="00F87C84" w:rsidRDefault="00413AF4" w:rsidP="004320F5">
            <w:pPr>
              <w:pStyle w:val="TAC"/>
              <w:rPr>
                <w:ins w:id="191" w:author="Author"/>
                <w:lang w:val="en" w:eastAsia="ja-JP"/>
              </w:rPr>
            </w:pPr>
            <w:ins w:id="192" w:author="Author">
              <w:r w:rsidRPr="00F87C84">
                <w:rPr>
                  <w:lang w:val="en" w:eastAsia="ja-JP"/>
                </w:rPr>
                <w:t>1</w:t>
              </w:r>
            </w:ins>
          </w:p>
        </w:tc>
        <w:tc>
          <w:tcPr>
            <w:tcW w:w="2126" w:type="dxa"/>
            <w:tcBorders>
              <w:top w:val="single" w:sz="8" w:space="0" w:color="auto"/>
              <w:left w:val="single" w:sz="8" w:space="0" w:color="auto"/>
              <w:bottom w:val="single" w:sz="8" w:space="0" w:color="auto"/>
              <w:right w:val="single" w:sz="18" w:space="0" w:color="auto"/>
            </w:tcBorders>
            <w:vAlign w:val="center"/>
          </w:tcPr>
          <w:p w14:paraId="73AC4D45" w14:textId="77777777" w:rsidR="00413AF4" w:rsidRPr="00F87C84" w:rsidRDefault="00413AF4" w:rsidP="004320F5">
            <w:pPr>
              <w:pStyle w:val="TAC"/>
              <w:rPr>
                <w:ins w:id="193" w:author="Author"/>
                <w:lang w:val="en" w:eastAsia="ja-JP"/>
              </w:rPr>
            </w:pPr>
            <w:ins w:id="194" w:author="Author">
              <w:r>
                <w:rPr>
                  <w:lang w:val="en" w:eastAsia="ja-JP"/>
                </w:rPr>
                <w:t>LC3plus</w:t>
              </w:r>
            </w:ins>
          </w:p>
        </w:tc>
      </w:tr>
    </w:tbl>
    <w:p w14:paraId="6261070A" w14:textId="77777777" w:rsidR="00413AF4" w:rsidRDefault="00413AF4" w:rsidP="002F2B45">
      <w:pPr>
        <w:pStyle w:val="NO"/>
        <w:rPr>
          <w:ins w:id="195" w:author="Bruhn, Stefan" w:date="2025-11-06T13:03:00Z" w16du:dateUtc="2025-11-06T12:03:00Z"/>
        </w:rPr>
      </w:pPr>
    </w:p>
    <w:p w14:paraId="3F57E3F3" w14:textId="77777777" w:rsidR="00413AF4" w:rsidRPr="009201D8" w:rsidRDefault="00413AF4" w:rsidP="00D33BE2">
      <w:pPr>
        <w:keepNext/>
        <w:keepLines/>
        <w:spacing w:before="60"/>
        <w:jc w:val="center"/>
        <w:rPr>
          <w:ins w:id="196" w:author="Bruhn, Stefan" w:date="2025-11-06T13:03:00Z" w16du:dateUtc="2025-11-06T12:03:00Z"/>
          <w:rFonts w:ascii="Arial" w:hAnsi="Arial"/>
          <w:b/>
        </w:rPr>
      </w:pPr>
      <w:ins w:id="197" w:author="Bruhn, Stefan" w:date="2025-11-06T13:03:00Z" w16du:dateUtc="2025-11-06T12:03:00Z">
        <w:r w:rsidRPr="009201D8">
          <w:rPr>
            <w:rFonts w:ascii="Arial" w:hAnsi="Arial"/>
            <w:b/>
          </w:rPr>
          <w:t xml:space="preserve">Table </w:t>
        </w:r>
        <w:r w:rsidRPr="00810625">
          <w:rPr>
            <w:rFonts w:ascii="Arial" w:hAnsi="Arial"/>
            <w:b/>
          </w:rPr>
          <w:t>A.3.3.3.2-</w:t>
        </w:r>
        <w:r>
          <w:rPr>
            <w:rFonts w:ascii="Arial" w:hAnsi="Arial"/>
            <w:b/>
          </w:rPr>
          <w:t>5</w:t>
        </w:r>
        <w:r w:rsidRPr="009201D8">
          <w:rPr>
            <w:rFonts w:ascii="Arial" w:hAnsi="Arial"/>
            <w:b/>
          </w:rPr>
          <w:t xml:space="preserve">: Indicated IVAS split rendering </w:t>
        </w:r>
        <w:r>
          <w:rPr>
            <w:rFonts w:ascii="Arial" w:hAnsi="Arial"/>
            <w:b/>
          </w:rPr>
          <w:t>frame-size</w:t>
        </w:r>
        <w:r w:rsidRPr="009201D8">
          <w:rPr>
            <w:rFonts w:ascii="Arial" w:hAnsi="Arial"/>
            <w:b/>
          </w:rPr>
          <w:t xml:space="preserve"> </w:t>
        </w:r>
        <w:r>
          <w:rPr>
            <w:rFonts w:ascii="Arial" w:hAnsi="Arial"/>
            <w:b/>
          </w:rPr>
          <w:t>(FS</w:t>
        </w:r>
        <w:r w:rsidRPr="009201D8">
          <w:rPr>
            <w:rFonts w:ascii="Arial" w:hAnsi="Arial"/>
            <w:b/>
          </w:rPr>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3402"/>
      </w:tblGrid>
      <w:tr w:rsidR="00413AF4" w:rsidRPr="009201D8" w14:paraId="2208088C" w14:textId="77777777" w:rsidTr="00837863">
        <w:trPr>
          <w:trHeight w:val="300"/>
          <w:jc w:val="center"/>
          <w:ins w:id="198" w:author="Bruhn, Stefan" w:date="2025-11-06T13:03:00Z"/>
        </w:trPr>
        <w:tc>
          <w:tcPr>
            <w:tcW w:w="1418" w:type="dxa"/>
            <w:shd w:val="clear" w:color="auto" w:fill="D9D9D9" w:themeFill="background1" w:themeFillShade="D9"/>
            <w:vAlign w:val="center"/>
          </w:tcPr>
          <w:p w14:paraId="29D0A889" w14:textId="77777777" w:rsidR="00413AF4" w:rsidRPr="009201D8" w:rsidRDefault="00413AF4" w:rsidP="00837863">
            <w:pPr>
              <w:keepNext/>
              <w:keepLines/>
              <w:spacing w:after="0"/>
              <w:jc w:val="center"/>
              <w:rPr>
                <w:ins w:id="199" w:author="Bruhn, Stefan" w:date="2025-11-06T13:03:00Z" w16du:dateUtc="2025-11-06T12:03:00Z"/>
                <w:rFonts w:ascii="Arial" w:hAnsi="Arial"/>
                <w:b/>
                <w:sz w:val="18"/>
              </w:rPr>
            </w:pPr>
            <w:ins w:id="200" w:author="Bruhn, Stefan" w:date="2025-11-06T13:03:00Z" w16du:dateUtc="2025-11-06T12:03:00Z">
              <w:r>
                <w:rPr>
                  <w:rFonts w:ascii="Arial" w:hAnsi="Arial"/>
                  <w:b/>
                  <w:sz w:val="18"/>
                </w:rPr>
                <w:t>FS</w:t>
              </w:r>
            </w:ins>
          </w:p>
        </w:tc>
        <w:tc>
          <w:tcPr>
            <w:tcW w:w="3402" w:type="dxa"/>
            <w:shd w:val="clear" w:color="auto" w:fill="D9D9D9" w:themeFill="background1" w:themeFillShade="D9"/>
            <w:vAlign w:val="center"/>
          </w:tcPr>
          <w:p w14:paraId="44DE5FA5" w14:textId="77777777" w:rsidR="00413AF4" w:rsidRPr="009201D8" w:rsidRDefault="00413AF4" w:rsidP="00837863">
            <w:pPr>
              <w:keepNext/>
              <w:keepLines/>
              <w:spacing w:after="0"/>
              <w:jc w:val="center"/>
              <w:rPr>
                <w:ins w:id="201" w:author="Bruhn, Stefan" w:date="2025-11-06T13:03:00Z" w16du:dateUtc="2025-11-06T12:03:00Z"/>
                <w:rFonts w:ascii="Arial" w:hAnsi="Arial"/>
                <w:b/>
                <w:sz w:val="18"/>
              </w:rPr>
            </w:pPr>
            <w:ins w:id="202" w:author="Bruhn, Stefan" w:date="2025-11-06T13:03:00Z" w16du:dateUtc="2025-11-06T12:03:00Z">
              <w:r w:rsidRPr="009201D8">
                <w:rPr>
                  <w:rFonts w:ascii="Arial" w:hAnsi="Arial"/>
                  <w:b/>
                  <w:sz w:val="18"/>
                </w:rPr>
                <w:t xml:space="preserve">Indicated IVAS SR </w:t>
              </w:r>
              <w:r>
                <w:rPr>
                  <w:rFonts w:ascii="Arial" w:hAnsi="Arial"/>
                  <w:b/>
                  <w:sz w:val="18"/>
                </w:rPr>
                <w:t>frame size</w:t>
              </w:r>
            </w:ins>
          </w:p>
        </w:tc>
      </w:tr>
      <w:tr w:rsidR="00413AF4" w:rsidRPr="009201D8" w14:paraId="065666FC" w14:textId="77777777" w:rsidTr="00837863">
        <w:trPr>
          <w:trHeight w:val="300"/>
          <w:jc w:val="center"/>
          <w:ins w:id="203" w:author="Bruhn, Stefan" w:date="2025-11-06T13:03:00Z"/>
        </w:trPr>
        <w:tc>
          <w:tcPr>
            <w:tcW w:w="1418" w:type="dxa"/>
            <w:vAlign w:val="center"/>
          </w:tcPr>
          <w:p w14:paraId="293CA0E7" w14:textId="77777777" w:rsidR="00413AF4" w:rsidRPr="009201D8" w:rsidRDefault="00413AF4" w:rsidP="00837863">
            <w:pPr>
              <w:pStyle w:val="TAC"/>
              <w:rPr>
                <w:ins w:id="204" w:author="Bruhn, Stefan" w:date="2025-11-06T13:03:00Z" w16du:dateUtc="2025-11-06T12:03:00Z"/>
              </w:rPr>
            </w:pPr>
            <w:ins w:id="205" w:author="Bruhn, Stefan" w:date="2025-11-06T13:03:00Z" w16du:dateUtc="2025-11-06T12:03:00Z">
              <w:r w:rsidRPr="009201D8">
                <w:t>00</w:t>
              </w:r>
            </w:ins>
          </w:p>
        </w:tc>
        <w:tc>
          <w:tcPr>
            <w:tcW w:w="3402" w:type="dxa"/>
            <w:vAlign w:val="center"/>
          </w:tcPr>
          <w:p w14:paraId="15F580AF" w14:textId="77777777" w:rsidR="00413AF4" w:rsidRPr="009201D8" w:rsidRDefault="00413AF4" w:rsidP="00837863">
            <w:pPr>
              <w:pStyle w:val="TAC"/>
              <w:rPr>
                <w:ins w:id="206" w:author="Bruhn, Stefan" w:date="2025-11-06T13:03:00Z" w16du:dateUtc="2025-11-06T12:03:00Z"/>
              </w:rPr>
            </w:pPr>
            <w:ins w:id="207" w:author="Bruhn, Stefan" w:date="2025-11-06T13:03:00Z" w16du:dateUtc="2025-11-06T12:03:00Z">
              <w:r>
                <w:t>Reserved</w:t>
              </w:r>
            </w:ins>
          </w:p>
        </w:tc>
      </w:tr>
      <w:tr w:rsidR="00413AF4" w:rsidRPr="009201D8" w14:paraId="6DA1246D" w14:textId="77777777" w:rsidTr="00837863">
        <w:trPr>
          <w:trHeight w:val="300"/>
          <w:jc w:val="center"/>
          <w:ins w:id="208" w:author="Bruhn, Stefan" w:date="2025-11-06T13:03:00Z"/>
        </w:trPr>
        <w:tc>
          <w:tcPr>
            <w:tcW w:w="1418" w:type="dxa"/>
            <w:vAlign w:val="center"/>
          </w:tcPr>
          <w:p w14:paraId="3BB987DF" w14:textId="77777777" w:rsidR="00413AF4" w:rsidRPr="009201D8" w:rsidRDefault="00413AF4" w:rsidP="00837863">
            <w:pPr>
              <w:pStyle w:val="TAC"/>
              <w:rPr>
                <w:ins w:id="209" w:author="Bruhn, Stefan" w:date="2025-11-06T13:03:00Z" w16du:dateUtc="2025-11-06T12:03:00Z"/>
              </w:rPr>
            </w:pPr>
            <w:ins w:id="210" w:author="Bruhn, Stefan" w:date="2025-11-06T13:03:00Z" w16du:dateUtc="2025-11-06T12:03:00Z">
              <w:r w:rsidRPr="009201D8">
                <w:t>01</w:t>
              </w:r>
            </w:ins>
          </w:p>
        </w:tc>
        <w:tc>
          <w:tcPr>
            <w:tcW w:w="3402" w:type="dxa"/>
            <w:vAlign w:val="center"/>
          </w:tcPr>
          <w:p w14:paraId="579E43F0" w14:textId="77777777" w:rsidR="00413AF4" w:rsidRPr="009201D8" w:rsidRDefault="00413AF4" w:rsidP="00837863">
            <w:pPr>
              <w:pStyle w:val="TAC"/>
              <w:rPr>
                <w:ins w:id="211" w:author="Bruhn, Stefan" w:date="2025-11-06T13:03:00Z" w16du:dateUtc="2025-11-06T12:03:00Z"/>
              </w:rPr>
            </w:pPr>
            <w:ins w:id="212" w:author="Bruhn, Stefan" w:date="2025-11-06T13:03:00Z" w16du:dateUtc="2025-11-06T12:03:00Z">
              <w:r>
                <w:t>5 ms</w:t>
              </w:r>
            </w:ins>
          </w:p>
        </w:tc>
      </w:tr>
      <w:tr w:rsidR="00413AF4" w:rsidRPr="009201D8" w14:paraId="150E7202" w14:textId="77777777" w:rsidTr="00837863">
        <w:trPr>
          <w:trHeight w:val="300"/>
          <w:jc w:val="center"/>
          <w:ins w:id="213" w:author="Bruhn, Stefan" w:date="2025-11-06T13:03:00Z"/>
        </w:trPr>
        <w:tc>
          <w:tcPr>
            <w:tcW w:w="1418" w:type="dxa"/>
            <w:vAlign w:val="center"/>
          </w:tcPr>
          <w:p w14:paraId="59FF6C6C" w14:textId="77777777" w:rsidR="00413AF4" w:rsidRPr="009201D8" w:rsidRDefault="00413AF4" w:rsidP="00837863">
            <w:pPr>
              <w:pStyle w:val="TAC"/>
              <w:rPr>
                <w:ins w:id="214" w:author="Bruhn, Stefan" w:date="2025-11-06T13:03:00Z" w16du:dateUtc="2025-11-06T12:03:00Z"/>
              </w:rPr>
            </w:pPr>
            <w:ins w:id="215" w:author="Bruhn, Stefan" w:date="2025-11-06T13:03:00Z" w16du:dateUtc="2025-11-06T12:03:00Z">
              <w:r w:rsidRPr="009201D8">
                <w:t>10</w:t>
              </w:r>
            </w:ins>
          </w:p>
        </w:tc>
        <w:tc>
          <w:tcPr>
            <w:tcW w:w="3402" w:type="dxa"/>
            <w:vAlign w:val="center"/>
          </w:tcPr>
          <w:p w14:paraId="36EF4A9E" w14:textId="77777777" w:rsidR="00413AF4" w:rsidRPr="009201D8" w:rsidRDefault="00413AF4" w:rsidP="00837863">
            <w:pPr>
              <w:pStyle w:val="TAC"/>
              <w:rPr>
                <w:ins w:id="216" w:author="Bruhn, Stefan" w:date="2025-11-06T13:03:00Z" w16du:dateUtc="2025-11-06T12:03:00Z"/>
              </w:rPr>
            </w:pPr>
            <w:ins w:id="217" w:author="Bruhn, Stefan" w:date="2025-11-06T13:03:00Z" w16du:dateUtc="2025-11-06T12:03:00Z">
              <w:r>
                <w:t>10 ms</w:t>
              </w:r>
            </w:ins>
          </w:p>
        </w:tc>
      </w:tr>
      <w:tr w:rsidR="00413AF4" w:rsidRPr="009201D8" w14:paraId="1CD49985" w14:textId="77777777" w:rsidTr="00837863">
        <w:trPr>
          <w:trHeight w:val="300"/>
          <w:jc w:val="center"/>
          <w:ins w:id="218" w:author="Bruhn, Stefan" w:date="2025-11-06T13:03:00Z"/>
        </w:trPr>
        <w:tc>
          <w:tcPr>
            <w:tcW w:w="1418" w:type="dxa"/>
            <w:vAlign w:val="center"/>
          </w:tcPr>
          <w:p w14:paraId="66386BB3" w14:textId="77777777" w:rsidR="00413AF4" w:rsidRPr="009201D8" w:rsidRDefault="00413AF4" w:rsidP="00837863">
            <w:pPr>
              <w:pStyle w:val="TAC"/>
              <w:rPr>
                <w:ins w:id="219" w:author="Bruhn, Stefan" w:date="2025-11-06T13:03:00Z" w16du:dateUtc="2025-11-06T12:03:00Z"/>
              </w:rPr>
            </w:pPr>
            <w:ins w:id="220" w:author="Bruhn, Stefan" w:date="2025-11-06T13:03:00Z" w16du:dateUtc="2025-11-06T12:03:00Z">
              <w:r w:rsidRPr="009201D8">
                <w:t>11</w:t>
              </w:r>
            </w:ins>
          </w:p>
        </w:tc>
        <w:tc>
          <w:tcPr>
            <w:tcW w:w="3402" w:type="dxa"/>
            <w:vAlign w:val="center"/>
          </w:tcPr>
          <w:p w14:paraId="1D889BFA" w14:textId="77777777" w:rsidR="00413AF4" w:rsidRPr="009201D8" w:rsidRDefault="00413AF4" w:rsidP="00837863">
            <w:pPr>
              <w:pStyle w:val="TAC"/>
              <w:rPr>
                <w:ins w:id="221" w:author="Bruhn, Stefan" w:date="2025-11-06T13:03:00Z" w16du:dateUtc="2025-11-06T12:03:00Z"/>
              </w:rPr>
            </w:pPr>
            <w:ins w:id="222" w:author="Bruhn, Stefan" w:date="2025-11-06T13:03:00Z" w16du:dateUtc="2025-11-06T12:03:00Z">
              <w:r>
                <w:t>20 ms</w:t>
              </w:r>
            </w:ins>
          </w:p>
        </w:tc>
      </w:tr>
    </w:tbl>
    <w:p w14:paraId="231232AC" w14:textId="77777777" w:rsidR="00413AF4" w:rsidRDefault="00413AF4" w:rsidP="002F2B45">
      <w:pPr>
        <w:pStyle w:val="NO"/>
        <w:rPr>
          <w:ins w:id="223" w:author="Author"/>
        </w:rPr>
      </w:pPr>
    </w:p>
    <w:p w14:paraId="0C2EC289" w14:textId="77777777" w:rsidR="00413AF4" w:rsidRDefault="00413AF4" w:rsidP="003B65A8">
      <w:pPr>
        <w:pStyle w:val="NO"/>
      </w:pPr>
      <w:ins w:id="224" w:author="Author">
        <w:r w:rsidRPr="00B32C7F">
          <w:t xml:space="preserve">NOTE: </w:t>
        </w:r>
        <w:r w:rsidRPr="00B32C7F">
          <w:tab/>
        </w:r>
        <w:r>
          <w:t xml:space="preserve">When split rendering transport codec is changed as per C bit, the codec parameters like </w:t>
        </w:r>
        <w:r w:rsidRPr="006222BD">
          <w:t xml:space="preserve">frame </w:t>
        </w:r>
        <w:r>
          <w:t>size</w:t>
        </w:r>
        <w:r w:rsidRPr="006222BD">
          <w:t xml:space="preserve"> indicator</w:t>
        </w:r>
        <w:r>
          <w:t xml:space="preserve">, fdi and bwr are used as per SDP negotiation. </w:t>
        </w:r>
      </w:ins>
    </w:p>
    <w:p w14:paraId="78E9B145" w14:textId="77777777" w:rsidR="00413AF4" w:rsidDel="00591864" w:rsidRDefault="00413AF4" w:rsidP="00DD73D2">
      <w:pPr>
        <w:pStyle w:val="NO"/>
        <w:rPr>
          <w:ins w:id="225" w:author="Author"/>
          <w:del w:id="226" w:author="Author"/>
        </w:rPr>
      </w:pPr>
    </w:p>
    <w:p w14:paraId="3842AA6A" w14:textId="77777777" w:rsidR="00413AF4" w:rsidDel="00591864" w:rsidRDefault="00413AF4" w:rsidP="00591864">
      <w:pPr>
        <w:pStyle w:val="NO"/>
        <w:rPr>
          <w:del w:id="227" w:author="Author"/>
        </w:rPr>
      </w:pPr>
    </w:p>
    <w:p w14:paraId="70907235" w14:textId="77777777" w:rsidR="00413AF4" w:rsidRDefault="00413AF4" w:rsidP="00591864">
      <w:pPr>
        <w:pStyle w:val="NO"/>
        <w:ind w:left="0" w:firstLine="0"/>
        <w:rPr>
          <w:ins w:id="228" w:author="Author"/>
        </w:rPr>
      </w:pPr>
      <w:ins w:id="229" w:author="Author">
        <w:r>
          <w:rPr>
            <w:lang w:eastAsia="ja-JP"/>
          </w:rPr>
          <w:t>Any reserved bits in the ToC byte(s) shall be set to zero by the media sender and ignored by the media receiver.</w:t>
        </w:r>
      </w:ins>
    </w:p>
    <w:p w14:paraId="707A42F4" w14:textId="0C11F234" w:rsidR="00413AF4" w:rsidRPr="00573592" w:rsidRDefault="00413AF4" w:rsidP="002F2B45">
      <w:pPr>
        <w:pStyle w:val="Heading4"/>
        <w:rPr>
          <w:lang w:val="sv-SE"/>
        </w:rPr>
      </w:pPr>
      <w:bookmarkStart w:id="230" w:name="_CRA_3_3_3_3"/>
      <w:bookmarkStart w:id="231" w:name="_Toc157154187"/>
      <w:bookmarkStart w:id="232" w:name="_Toc187501863"/>
      <w:bookmarkStart w:id="233" w:name="_Toc178590697"/>
      <w:bookmarkEnd w:id="230"/>
      <w:r w:rsidRPr="00573592">
        <w:rPr>
          <w:lang w:val="sv-SE"/>
        </w:rPr>
        <w:t>A.3.3.3.3</w:t>
      </w:r>
      <w:r w:rsidRPr="00573592">
        <w:rPr>
          <w:lang w:val="sv-SE"/>
        </w:rPr>
        <w:tab/>
        <w:t>E (Extra) byte</w:t>
      </w:r>
      <w:bookmarkEnd w:id="231"/>
      <w:bookmarkEnd w:id="232"/>
      <w:bookmarkEnd w:id="233"/>
    </w:p>
    <w:p w14:paraId="1D677378" w14:textId="0016BF1F" w:rsidR="00413AF4" w:rsidRPr="00573592" w:rsidRDefault="00413AF4" w:rsidP="002F2B45">
      <w:pPr>
        <w:pStyle w:val="Heading5"/>
        <w:rPr>
          <w:lang w:val="sv-SE"/>
        </w:rPr>
      </w:pPr>
      <w:bookmarkStart w:id="234" w:name="_CRA_3_3_3_3_1"/>
      <w:bookmarkStart w:id="235" w:name="_Toc187501864"/>
      <w:bookmarkStart w:id="236" w:name="_Toc178590698"/>
      <w:bookmarkEnd w:id="234"/>
      <w:r w:rsidRPr="00573592">
        <w:rPr>
          <w:lang w:val="sv-SE"/>
        </w:rPr>
        <w:t>A.3.3.3.3.1</w:t>
      </w:r>
      <w:r w:rsidRPr="00573592">
        <w:rPr>
          <w:lang w:val="sv-SE"/>
        </w:rPr>
        <w:tab/>
        <w:t>General</w:t>
      </w:r>
      <w:bookmarkEnd w:id="235"/>
      <w:bookmarkEnd w:id="236"/>
    </w:p>
    <w:p w14:paraId="24C57A91" w14:textId="77777777" w:rsidR="00413AF4" w:rsidRPr="00B32C7F" w:rsidRDefault="00413AF4" w:rsidP="00367327">
      <w:pPr>
        <w:rPr>
          <w:ins w:id="237" w:author="Author"/>
        </w:rPr>
      </w:pPr>
      <w:r w:rsidRPr="00B32C7F">
        <w:t>The specific E byte structure in the IVAS payload header is shown in Figure A</w:t>
      </w:r>
      <w:r>
        <w:t>.3.3.3.3.1-1</w:t>
      </w:r>
      <w:r w:rsidRPr="00B32C7F">
        <w:t>. E bytes contain extra information</w:t>
      </w:r>
      <w:del w:id="238" w:author="Author">
        <w:r w:rsidRPr="00B32C7F">
          <w:delText xml:space="preserve"> and shall precede the ToC bytes of the coded frames they relate to. There may be multiple E bytes preceding a ToC byte. </w:delText>
        </w:r>
        <w:r>
          <w:delText>After the initial E-byte with the CMR there may be multiple subsequent E bytes preceding ToC bytes. Subsequent E bytes may be extended by another E byte of the same type.  E bytes may precede any ToC byte; E bytes in the current version of this specification are only permitted before the first ToC byte.</w:delText>
        </w:r>
      </w:del>
      <w:ins w:id="239" w:author="Author">
        <w:r w:rsidRPr="00B32C7F">
          <w:t xml:space="preserve">. </w:t>
        </w:r>
        <w:r>
          <w:t>Specific rules on E byte and ToC byte placement in the payload and parsing of the payload header are specified in clause A.3.3.3.4.</w:t>
        </w:r>
      </w:ins>
      <w:r>
        <w:t xml:space="preserve"> </w:t>
      </w:r>
    </w:p>
    <w:p w14:paraId="46FBDA74" w14:textId="77777777" w:rsidR="00413AF4" w:rsidRPr="00B32C7F" w:rsidDel="00F3526F" w:rsidRDefault="00413AF4" w:rsidP="002F2B45">
      <w:pPr>
        <w:pStyle w:val="FirstParagraph"/>
        <w:rPr>
          <w:del w:id="240" w:author="Author"/>
        </w:rPr>
      </w:pPr>
      <w:r w:rsidRPr="00B32C7F">
        <w:t>The E (Extra) byte structure is shown in Figure A.</w:t>
      </w:r>
      <w:r>
        <w:t>3.3.3.3.1-1</w:t>
      </w:r>
      <w:r w:rsidRPr="00B32C7F">
        <w:t xml:space="preserve">. </w:t>
      </w:r>
    </w:p>
    <w:p w14:paraId="46F85C72" w14:textId="77777777" w:rsidR="00413AF4" w:rsidRDefault="00413AF4" w:rsidP="00F3526F">
      <w:pPr>
        <w:pStyle w:val="FirstParagraph"/>
        <w:rPr>
          <w:ins w:id="241" w:author="Author"/>
          <w:rStyle w:val="VerbatimChar"/>
        </w:rPr>
      </w:pPr>
      <w:del w:id="242" w:author="Author">
        <w:r w:rsidRPr="0017601B" w:rsidDel="00F3526F">
          <w:rPr>
            <w:rStyle w:val="VerbatimChar"/>
          </w:rPr>
          <w:delText xml:space="preserve">0 1 2 3 4 5 6 7 </w:delText>
        </w:r>
        <w:r w:rsidRPr="0017601B" w:rsidDel="00F3526F">
          <w:br/>
        </w:r>
        <w:r w:rsidRPr="0017601B" w:rsidDel="00F3526F">
          <w:rPr>
            <w:rStyle w:val="VerbatimChar"/>
          </w:rPr>
          <w:delText>+-+-+-+-+-+-+-+-+</w:delText>
        </w:r>
        <w:r w:rsidRPr="0017601B" w:rsidDel="00F3526F">
          <w:br/>
        </w:r>
        <w:r w:rsidRPr="0017601B" w:rsidDel="00F3526F">
          <w:rPr>
            <w:rStyle w:val="VerbatimChar"/>
          </w:rPr>
          <w:delText>|1|    E-data   |</w:delText>
        </w:r>
        <w:r w:rsidRPr="0017601B" w:rsidDel="00F3526F">
          <w:br/>
        </w:r>
        <w:r w:rsidRPr="0017601B" w:rsidDel="00F3526F">
          <w:rPr>
            <w:rStyle w:val="VerbatimChar"/>
          </w:rPr>
          <w:delText>+-+-+-+-+-+-+-+-+</w:delText>
        </w:r>
      </w:del>
    </w:p>
    <w:tbl>
      <w:tblPr>
        <w:tblStyle w:val="TableGrid"/>
        <w:tblW w:w="2779" w:type="dxa"/>
        <w:tblInd w:w="3742" w:type="dxa"/>
        <w:tblLook w:val="04A0" w:firstRow="1" w:lastRow="0" w:firstColumn="1" w:lastColumn="0" w:noHBand="0" w:noVBand="1"/>
      </w:tblPr>
      <w:tblGrid>
        <w:gridCol w:w="2779"/>
      </w:tblGrid>
      <w:tr w:rsidR="00413AF4" w14:paraId="20FD6B89" w14:textId="77777777" w:rsidTr="00F64E3D">
        <w:trPr>
          <w:trHeight w:val="1033"/>
          <w:ins w:id="243" w:author="Author"/>
        </w:trPr>
        <w:tc>
          <w:tcPr>
            <w:tcW w:w="2779" w:type="dxa"/>
            <w:tcBorders>
              <w:top w:val="nil"/>
              <w:left w:val="nil"/>
              <w:bottom w:val="nil"/>
              <w:right w:val="nil"/>
            </w:tcBorders>
          </w:tcPr>
          <w:p w14:paraId="40FF661E" w14:textId="77777777" w:rsidR="00413AF4" w:rsidRPr="00F64E3D" w:rsidRDefault="00413AF4">
            <w:pPr>
              <w:pStyle w:val="PL"/>
              <w:rPr>
                <w:ins w:id="244" w:author="Author"/>
                <w:rStyle w:val="VerbatimChar"/>
                <w:sz w:val="20"/>
                <w:szCs w:val="44"/>
              </w:rPr>
            </w:pPr>
            <w:ins w:id="245" w:author="Author">
              <w:r>
                <w:rPr>
                  <w:sz w:val="20"/>
                  <w:szCs w:val="44"/>
                </w:rPr>
                <w:t xml:space="preserve"> </w:t>
              </w:r>
              <w:r w:rsidRPr="00F3526F">
                <w:rPr>
                  <w:sz w:val="20"/>
                  <w:szCs w:val="44"/>
                </w:rPr>
                <w:t xml:space="preserve">0 1 2 3 4 5 6 7 </w:t>
              </w:r>
              <w:r w:rsidRPr="00F3526F">
                <w:rPr>
                  <w:sz w:val="20"/>
                  <w:szCs w:val="44"/>
                </w:rPr>
                <w:br/>
                <w:t>+-+-+-+-+-+-+-+-+</w:t>
              </w:r>
              <w:r w:rsidRPr="00F3526F">
                <w:rPr>
                  <w:sz w:val="20"/>
                  <w:szCs w:val="44"/>
                </w:rPr>
                <w:br/>
                <w:t>|1|    E-data   |</w:t>
              </w:r>
              <w:r w:rsidRPr="00F3526F">
                <w:rPr>
                  <w:sz w:val="20"/>
                  <w:szCs w:val="44"/>
                </w:rPr>
                <w:br/>
                <w:t>+-+-+-+-+-+-+-+-+</w:t>
              </w:r>
            </w:ins>
          </w:p>
        </w:tc>
      </w:tr>
    </w:tbl>
    <w:p w14:paraId="35132A0E" w14:textId="77777777" w:rsidR="00413AF4" w:rsidRPr="0017601B" w:rsidDel="00F3526F" w:rsidRDefault="00413AF4" w:rsidP="002F2B45">
      <w:pPr>
        <w:pStyle w:val="SourceCode"/>
        <w:jc w:val="center"/>
        <w:rPr>
          <w:del w:id="246" w:author="Author"/>
        </w:rPr>
      </w:pPr>
    </w:p>
    <w:p w14:paraId="3B413945" w14:textId="77777777" w:rsidR="00413AF4" w:rsidRDefault="00413AF4" w:rsidP="00D91AEC">
      <w:pPr>
        <w:pStyle w:val="TF"/>
      </w:pPr>
      <w:bookmarkStart w:id="247" w:name="_CRFigureA_3_3_3_3_11"/>
      <w:r w:rsidRPr="00B32C7F">
        <w:t xml:space="preserve">Figure </w:t>
      </w:r>
      <w:bookmarkEnd w:id="247"/>
      <w:r w:rsidRPr="00B32C7F">
        <w:t>A.</w:t>
      </w:r>
      <w:r>
        <w:t>3.3.3.3.1-1</w:t>
      </w:r>
      <w:r w:rsidRPr="00B32C7F">
        <w:t>: E (Extra) byte structure</w:t>
      </w:r>
    </w:p>
    <w:p w14:paraId="503EF245" w14:textId="77777777" w:rsidR="00413AF4" w:rsidRDefault="00413AF4" w:rsidP="002F2B45">
      <w:pPr>
        <w:rPr>
          <w:del w:id="248" w:author="Author"/>
        </w:rPr>
      </w:pPr>
      <w:del w:id="249" w:author="Author">
        <w:r>
          <w:delText>Parsing of one payload header byte follows the state machine of Figure A.3.3.3.3.1-2.</w:delText>
        </w:r>
      </w:del>
    </w:p>
    <w:p w14:paraId="19E1119E" w14:textId="77777777" w:rsidR="00413AF4" w:rsidRDefault="00413AF4" w:rsidP="002F2B45">
      <w:pPr>
        <w:rPr>
          <w:del w:id="250" w:author="Author"/>
        </w:rPr>
      </w:pPr>
      <w:del w:id="251" w:author="Author">
        <w:r w:rsidRPr="00DA07CF">
          <w:rPr>
            <w:noProof/>
          </w:rPr>
          <w:lastRenderedPageBreak/>
          <w:drawing>
            <wp:inline distT="0" distB="0" distL="0" distR="0" wp14:anchorId="172B061A" wp14:editId="6895E0FE">
              <wp:extent cx="6120765" cy="3557905"/>
              <wp:effectExtent l="0" t="0" r="635" b="0"/>
              <wp:docPr id="1190842697" name="Picture 1190842697" descr="A screenshot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540410" name="Picture 1" descr="A screenshot of a diagram&#10;&#10;Description automatically generated"/>
                      <pic:cNvPicPr/>
                    </pic:nvPicPr>
                    <pic:blipFill>
                      <a:blip r:embed="rId13"/>
                      <a:stretch>
                        <a:fillRect/>
                      </a:stretch>
                    </pic:blipFill>
                    <pic:spPr>
                      <a:xfrm>
                        <a:off x="0" y="0"/>
                        <a:ext cx="6120765" cy="3557905"/>
                      </a:xfrm>
                      <a:prstGeom prst="rect">
                        <a:avLst/>
                      </a:prstGeom>
                    </pic:spPr>
                  </pic:pic>
                </a:graphicData>
              </a:graphic>
            </wp:inline>
          </w:drawing>
        </w:r>
        <w:r w:rsidRPr="00DA07CF">
          <w:rPr>
            <w:noProof/>
          </w:rPr>
          <w:delText xml:space="preserve"> </w:delText>
        </w:r>
      </w:del>
    </w:p>
    <w:p w14:paraId="6A6D97FD" w14:textId="77777777" w:rsidR="00413AF4" w:rsidRDefault="00413AF4" w:rsidP="002F2B45">
      <w:pPr>
        <w:pStyle w:val="TF"/>
        <w:rPr>
          <w:del w:id="252" w:author="Author"/>
        </w:rPr>
      </w:pPr>
      <w:bookmarkStart w:id="253" w:name="_CRFigureA_3_3_3_3_12"/>
      <w:del w:id="254" w:author="Author">
        <w:r>
          <w:delText xml:space="preserve">Figure </w:delText>
        </w:r>
        <w:bookmarkEnd w:id="253"/>
        <w:r>
          <w:delText>A.3.3.3.3.1-2: State Machine for parsing a Payload Header Byte.</w:delText>
        </w:r>
      </w:del>
    </w:p>
    <w:p w14:paraId="096CAA97" w14:textId="77777777" w:rsidR="00413AF4" w:rsidDel="00F71495" w:rsidRDefault="00413AF4" w:rsidP="003905D6">
      <w:pPr>
        <w:pStyle w:val="TF"/>
        <w:rPr>
          <w:ins w:id="255" w:author="Author"/>
        </w:rPr>
      </w:pPr>
      <w:ins w:id="256" w:author="Author">
        <w:r>
          <w:t>Figure A.3.3.3.3.1-2: Void.</w:t>
        </w:r>
      </w:ins>
    </w:p>
    <w:p w14:paraId="28D928FD" w14:textId="52C41D05" w:rsidR="00413AF4" w:rsidRPr="00CB0A1D" w:rsidRDefault="00413AF4" w:rsidP="002F2B45">
      <w:pPr>
        <w:pStyle w:val="Heading5"/>
        <w:rPr>
          <w:lang w:val="en-US" w:eastAsia="en-US"/>
          <w:rPrChange w:id="257" w:author="Author">
            <w:rPr>
              <w:lang w:val="en-US" w:eastAsia="ja-JP"/>
            </w:rPr>
          </w:rPrChange>
        </w:rPr>
      </w:pPr>
      <w:bookmarkStart w:id="258" w:name="_CRA_3_3_3_3_2"/>
      <w:bookmarkStart w:id="259" w:name="_Toc187501865"/>
      <w:bookmarkStart w:id="260" w:name="_Toc178590699"/>
      <w:bookmarkEnd w:id="258"/>
      <w:r w:rsidRPr="000916E6">
        <w:rPr>
          <w:lang w:val="en-US" w:eastAsia="ja-JP"/>
        </w:rPr>
        <w:t>A.3.3.3.3.2</w:t>
      </w:r>
      <w:r w:rsidRPr="000916E6">
        <w:rPr>
          <w:lang w:val="en-US" w:eastAsia="ja-JP"/>
        </w:rPr>
        <w:tab/>
        <w:t>Initial E</w:t>
      </w:r>
      <w:ins w:id="261" w:author="Author">
        <w:r w:rsidRPr="00CB0A1D">
          <w:rPr>
            <w:lang w:val="en-US"/>
          </w:rPr>
          <w:t xml:space="preserve"> </w:t>
        </w:r>
      </w:ins>
      <w:del w:id="262" w:author="Author">
        <w:r w:rsidRPr="00CB0A1D">
          <w:rPr>
            <w:lang w:val="en-US" w:eastAsia="en-US"/>
            <w:rPrChange w:id="263" w:author="Author">
              <w:rPr>
                <w:lang w:val="en-US" w:eastAsia="ja-JP"/>
              </w:rPr>
            </w:rPrChange>
          </w:rPr>
          <w:delText>-</w:delText>
        </w:r>
      </w:del>
      <w:r w:rsidRPr="00CB0A1D">
        <w:rPr>
          <w:lang w:val="en-US" w:eastAsia="en-US"/>
          <w:rPrChange w:id="264" w:author="Author">
            <w:rPr>
              <w:lang w:val="en-US" w:eastAsia="ja-JP"/>
            </w:rPr>
          </w:rPrChange>
        </w:rPr>
        <w:t>byte (CMR)</w:t>
      </w:r>
      <w:bookmarkEnd w:id="259"/>
      <w:bookmarkEnd w:id="260"/>
    </w:p>
    <w:p w14:paraId="2E064C5A" w14:textId="77777777" w:rsidR="00413AF4" w:rsidRPr="00E716EA" w:rsidRDefault="00413AF4" w:rsidP="002F2B45">
      <w:r>
        <w:t xml:space="preserve">If a codec mode request (CMR) is sent in the current RTP packet, the initial E byte follows the structure of the CMR byte as defined in Figure A.4 of [3]. The previously "Reserved" entries of Table A.3 in </w:t>
      </w:r>
      <w:ins w:id="265" w:author="Author">
        <w:r>
          <w:t>[</w:t>
        </w:r>
      </w:ins>
      <w:r>
        <w:t>3] when the T (Type of Request) field is 111 of Figure A.4 of [3] are replaced according to Table A.3.3.3.2-1</w:t>
      </w:r>
      <w:del w:id="266" w:author="Author">
        <w:r w:rsidDel="002F2B45">
          <w:delText xml:space="preserve"> </w:delText>
        </w:r>
      </w:del>
      <w:r>
        <w:t xml:space="preserve">. </w:t>
      </w:r>
      <w:bookmarkStart w:id="267" w:name="fig-cmr"/>
      <w:bookmarkEnd w:id="267"/>
    </w:p>
    <w:p w14:paraId="42ABD563" w14:textId="77777777" w:rsidR="00413AF4" w:rsidRPr="00E716EA" w:rsidRDefault="00413AF4" w:rsidP="002F2B45">
      <w:pPr>
        <w:pStyle w:val="TH"/>
        <w:rPr>
          <w:lang w:val="en" w:eastAsia="ja-JP"/>
        </w:rPr>
      </w:pPr>
      <w:bookmarkStart w:id="268" w:name="_CRTableA_3_3_3_21"/>
      <w:r w:rsidRPr="00E716EA">
        <w:rPr>
          <w:lang w:val="en" w:eastAsia="ja-JP"/>
        </w:rPr>
        <w:t xml:space="preserve">Table </w:t>
      </w:r>
      <w:bookmarkEnd w:id="268"/>
      <w:r w:rsidRPr="00E716EA">
        <w:rPr>
          <w:lang w:val="en" w:eastAsia="ja-JP"/>
        </w:rPr>
        <w:t>A.</w:t>
      </w:r>
      <w:r>
        <w:rPr>
          <w:lang w:val="en" w:eastAsia="ja-JP"/>
        </w:rPr>
        <w:t>3.3.3.2-1</w:t>
      </w:r>
      <w:r w:rsidRPr="00E716EA">
        <w:rPr>
          <w:lang w:val="en" w:eastAsia="ja-JP"/>
        </w:rPr>
        <w:t>: Structure of the CMR byte for T=111</w:t>
      </w:r>
    </w:p>
    <w:tbl>
      <w:tblPr>
        <w:tblW w:w="3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2126"/>
      </w:tblGrid>
      <w:tr w:rsidR="00413AF4" w:rsidRPr="00E716EA" w14:paraId="48F92166" w14:textId="77777777" w:rsidTr="006B187A">
        <w:trPr>
          <w:jc w:val="center"/>
        </w:trPr>
        <w:tc>
          <w:tcPr>
            <w:tcW w:w="1276" w:type="dxa"/>
            <w:gridSpan w:val="2"/>
            <w:shd w:val="clear" w:color="auto" w:fill="E7E6E6"/>
            <w:vAlign w:val="center"/>
          </w:tcPr>
          <w:p w14:paraId="552615C0" w14:textId="77777777" w:rsidR="00413AF4" w:rsidRPr="00E716EA" w:rsidRDefault="00413AF4" w:rsidP="006B187A">
            <w:pPr>
              <w:pStyle w:val="TAH"/>
              <w:rPr>
                <w:lang w:val="en" w:eastAsia="ja-JP"/>
              </w:rPr>
            </w:pPr>
            <w:r w:rsidRPr="00E716EA">
              <w:rPr>
                <w:lang w:val="en" w:eastAsia="ja-JP"/>
              </w:rPr>
              <w:t>Code</w:t>
            </w:r>
          </w:p>
        </w:tc>
        <w:tc>
          <w:tcPr>
            <w:tcW w:w="2126" w:type="dxa"/>
            <w:shd w:val="clear" w:color="auto" w:fill="E7E6E6"/>
            <w:vAlign w:val="center"/>
          </w:tcPr>
          <w:p w14:paraId="311D37F9" w14:textId="77777777" w:rsidR="00413AF4" w:rsidRPr="00E716EA" w:rsidRDefault="00413AF4" w:rsidP="006B187A">
            <w:pPr>
              <w:pStyle w:val="TAH"/>
              <w:rPr>
                <w:lang w:val="en" w:eastAsia="ja-JP"/>
              </w:rPr>
            </w:pPr>
            <w:r w:rsidRPr="00E716EA">
              <w:rPr>
                <w:lang w:val="en" w:eastAsia="ja-JP"/>
              </w:rPr>
              <w:t>Definition</w:t>
            </w:r>
          </w:p>
        </w:tc>
      </w:tr>
      <w:tr w:rsidR="00413AF4" w:rsidRPr="00E716EA" w14:paraId="08919690" w14:textId="77777777" w:rsidTr="006B187A">
        <w:trPr>
          <w:jc w:val="center"/>
        </w:trPr>
        <w:tc>
          <w:tcPr>
            <w:tcW w:w="567" w:type="dxa"/>
            <w:tcBorders>
              <w:bottom w:val="single" w:sz="18" w:space="0" w:color="auto"/>
            </w:tcBorders>
            <w:shd w:val="clear" w:color="auto" w:fill="E7E6E6"/>
            <w:vAlign w:val="center"/>
          </w:tcPr>
          <w:p w14:paraId="18832D02" w14:textId="77777777" w:rsidR="00413AF4" w:rsidRPr="00E716EA" w:rsidRDefault="00413AF4" w:rsidP="006B187A">
            <w:pPr>
              <w:pStyle w:val="TAH"/>
              <w:rPr>
                <w:lang w:val="en" w:eastAsia="ja-JP"/>
              </w:rPr>
            </w:pPr>
            <w:r w:rsidRPr="00E716EA">
              <w:rPr>
                <w:lang w:val="en" w:eastAsia="ja-JP"/>
              </w:rPr>
              <w:t>T</w:t>
            </w:r>
          </w:p>
        </w:tc>
        <w:tc>
          <w:tcPr>
            <w:tcW w:w="709" w:type="dxa"/>
            <w:tcBorders>
              <w:bottom w:val="single" w:sz="18" w:space="0" w:color="auto"/>
            </w:tcBorders>
            <w:shd w:val="clear" w:color="auto" w:fill="E7E6E6"/>
          </w:tcPr>
          <w:p w14:paraId="7B626F3A" w14:textId="77777777" w:rsidR="00413AF4" w:rsidRPr="00E716EA" w:rsidRDefault="00413AF4" w:rsidP="006B187A">
            <w:pPr>
              <w:pStyle w:val="TAH"/>
              <w:rPr>
                <w:lang w:val="en" w:eastAsia="ja-JP"/>
              </w:rPr>
            </w:pPr>
            <w:r w:rsidRPr="00E716EA">
              <w:rPr>
                <w:lang w:val="en" w:eastAsia="ja-JP"/>
              </w:rPr>
              <w:t>D</w:t>
            </w:r>
          </w:p>
        </w:tc>
        <w:tc>
          <w:tcPr>
            <w:tcW w:w="2126" w:type="dxa"/>
            <w:tcBorders>
              <w:bottom w:val="single" w:sz="18" w:space="0" w:color="auto"/>
            </w:tcBorders>
            <w:shd w:val="clear" w:color="auto" w:fill="E7E6E6"/>
            <w:vAlign w:val="center"/>
          </w:tcPr>
          <w:p w14:paraId="0A520B8B" w14:textId="77777777" w:rsidR="00413AF4" w:rsidRPr="00E716EA" w:rsidRDefault="00413AF4" w:rsidP="006B187A">
            <w:pPr>
              <w:pStyle w:val="TAH"/>
              <w:rPr>
                <w:lang w:val="en" w:eastAsia="ja-JP"/>
              </w:rPr>
            </w:pPr>
            <w:r w:rsidRPr="00E716EA">
              <w:rPr>
                <w:lang w:val="en" w:eastAsia="ja-JP"/>
              </w:rPr>
              <w:t>BR</w:t>
            </w:r>
          </w:p>
        </w:tc>
      </w:tr>
      <w:tr w:rsidR="00413AF4" w:rsidRPr="00E716EA" w14:paraId="42C0ABBC" w14:textId="77777777" w:rsidTr="006B187A">
        <w:trPr>
          <w:jc w:val="center"/>
        </w:trPr>
        <w:tc>
          <w:tcPr>
            <w:tcW w:w="567" w:type="dxa"/>
            <w:vMerge w:val="restart"/>
            <w:tcBorders>
              <w:top w:val="single" w:sz="18" w:space="0" w:color="auto"/>
              <w:left w:val="single" w:sz="18" w:space="0" w:color="auto"/>
              <w:bottom w:val="single" w:sz="8" w:space="0" w:color="auto"/>
              <w:right w:val="single" w:sz="8" w:space="0" w:color="auto"/>
            </w:tcBorders>
            <w:vAlign w:val="center"/>
          </w:tcPr>
          <w:p w14:paraId="5449B53A" w14:textId="77777777" w:rsidR="00413AF4" w:rsidRPr="00E716EA" w:rsidRDefault="00413AF4" w:rsidP="006B187A">
            <w:pPr>
              <w:pStyle w:val="TAC"/>
              <w:rPr>
                <w:lang w:val="en" w:eastAsia="ja-JP"/>
              </w:rPr>
            </w:pPr>
            <w:r w:rsidRPr="00E716EA">
              <w:rPr>
                <w:lang w:val="en" w:eastAsia="ja-JP"/>
              </w:rPr>
              <w:t>111</w:t>
            </w:r>
          </w:p>
        </w:tc>
        <w:tc>
          <w:tcPr>
            <w:tcW w:w="709" w:type="dxa"/>
            <w:tcBorders>
              <w:top w:val="single" w:sz="18" w:space="0" w:color="auto"/>
              <w:left w:val="single" w:sz="8" w:space="0" w:color="auto"/>
              <w:bottom w:val="single" w:sz="8" w:space="0" w:color="auto"/>
              <w:right w:val="single" w:sz="8" w:space="0" w:color="auto"/>
            </w:tcBorders>
            <w:vAlign w:val="center"/>
          </w:tcPr>
          <w:p w14:paraId="2ABA64A3" w14:textId="77777777" w:rsidR="00413AF4" w:rsidRPr="00E716EA" w:rsidRDefault="00413AF4" w:rsidP="006B187A">
            <w:pPr>
              <w:pStyle w:val="TAC"/>
              <w:rPr>
                <w:lang w:val="en" w:eastAsia="ja-JP"/>
              </w:rPr>
            </w:pPr>
            <w:r w:rsidRPr="00E716EA">
              <w:rPr>
                <w:lang w:val="en" w:eastAsia="ja-JP"/>
              </w:rPr>
              <w:t>0000</w:t>
            </w:r>
          </w:p>
        </w:tc>
        <w:tc>
          <w:tcPr>
            <w:tcW w:w="2126" w:type="dxa"/>
            <w:tcBorders>
              <w:top w:val="single" w:sz="18" w:space="0" w:color="auto"/>
              <w:left w:val="single" w:sz="8" w:space="0" w:color="auto"/>
              <w:bottom w:val="single" w:sz="8" w:space="0" w:color="auto"/>
              <w:right w:val="single" w:sz="18" w:space="0" w:color="auto"/>
            </w:tcBorders>
            <w:vAlign w:val="center"/>
          </w:tcPr>
          <w:p w14:paraId="4BB390A3" w14:textId="77777777" w:rsidR="00413AF4" w:rsidRPr="00E716EA" w:rsidRDefault="00413AF4" w:rsidP="006B187A">
            <w:pPr>
              <w:pStyle w:val="TAC"/>
              <w:rPr>
                <w:lang w:val="en" w:eastAsia="ja-JP"/>
              </w:rPr>
            </w:pPr>
            <w:r w:rsidRPr="00E716EA">
              <w:rPr>
                <w:lang w:val="en" w:eastAsia="ja-JP"/>
              </w:rPr>
              <w:t>IVAS 13.2</w:t>
            </w:r>
          </w:p>
        </w:tc>
      </w:tr>
      <w:tr w:rsidR="00413AF4" w:rsidRPr="00E716EA" w14:paraId="7A8154D6" w14:textId="77777777" w:rsidTr="006B187A">
        <w:trPr>
          <w:jc w:val="center"/>
        </w:trPr>
        <w:tc>
          <w:tcPr>
            <w:tcW w:w="567" w:type="dxa"/>
            <w:vMerge/>
            <w:vAlign w:val="center"/>
          </w:tcPr>
          <w:p w14:paraId="74892210"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4BECA6B0" w14:textId="77777777" w:rsidR="00413AF4" w:rsidRPr="00E716EA" w:rsidRDefault="00413AF4" w:rsidP="006B187A">
            <w:pPr>
              <w:pStyle w:val="TAC"/>
              <w:rPr>
                <w:lang w:val="en" w:eastAsia="ja-JP"/>
              </w:rPr>
            </w:pPr>
            <w:r w:rsidRPr="00E716EA">
              <w:rPr>
                <w:lang w:val="en" w:eastAsia="ja-JP"/>
              </w:rPr>
              <w:t>0001</w:t>
            </w:r>
          </w:p>
        </w:tc>
        <w:tc>
          <w:tcPr>
            <w:tcW w:w="2126" w:type="dxa"/>
            <w:tcBorders>
              <w:top w:val="single" w:sz="8" w:space="0" w:color="auto"/>
              <w:left w:val="single" w:sz="8" w:space="0" w:color="auto"/>
              <w:bottom w:val="single" w:sz="8" w:space="0" w:color="auto"/>
              <w:right w:val="single" w:sz="18" w:space="0" w:color="auto"/>
            </w:tcBorders>
            <w:vAlign w:val="center"/>
          </w:tcPr>
          <w:p w14:paraId="50C396E9" w14:textId="77777777" w:rsidR="00413AF4" w:rsidRPr="00E716EA" w:rsidRDefault="00413AF4" w:rsidP="006B187A">
            <w:pPr>
              <w:pStyle w:val="TAC"/>
              <w:rPr>
                <w:lang w:val="en" w:eastAsia="ja-JP"/>
              </w:rPr>
            </w:pPr>
            <w:r w:rsidRPr="00E716EA">
              <w:rPr>
                <w:lang w:val="en" w:eastAsia="ja-JP"/>
              </w:rPr>
              <w:t>IVAS 16.4</w:t>
            </w:r>
          </w:p>
        </w:tc>
      </w:tr>
      <w:tr w:rsidR="00413AF4" w:rsidRPr="00E716EA" w14:paraId="1950013B" w14:textId="77777777" w:rsidTr="006B187A">
        <w:trPr>
          <w:jc w:val="center"/>
        </w:trPr>
        <w:tc>
          <w:tcPr>
            <w:tcW w:w="567" w:type="dxa"/>
            <w:vMerge/>
            <w:vAlign w:val="center"/>
          </w:tcPr>
          <w:p w14:paraId="4EA0A109"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034EA386" w14:textId="77777777" w:rsidR="00413AF4" w:rsidRPr="00E716EA" w:rsidRDefault="00413AF4" w:rsidP="006B187A">
            <w:pPr>
              <w:pStyle w:val="TAC"/>
              <w:rPr>
                <w:lang w:val="en" w:eastAsia="ja-JP"/>
              </w:rPr>
            </w:pPr>
            <w:r w:rsidRPr="00E716EA">
              <w:rPr>
                <w:lang w:val="en" w:eastAsia="ja-JP"/>
              </w:rPr>
              <w:t>0010</w:t>
            </w:r>
          </w:p>
        </w:tc>
        <w:tc>
          <w:tcPr>
            <w:tcW w:w="2126" w:type="dxa"/>
            <w:tcBorders>
              <w:top w:val="single" w:sz="8" w:space="0" w:color="auto"/>
              <w:left w:val="single" w:sz="8" w:space="0" w:color="auto"/>
              <w:bottom w:val="single" w:sz="8" w:space="0" w:color="auto"/>
              <w:right w:val="single" w:sz="18" w:space="0" w:color="auto"/>
            </w:tcBorders>
            <w:vAlign w:val="center"/>
          </w:tcPr>
          <w:p w14:paraId="7AE40991" w14:textId="77777777" w:rsidR="00413AF4" w:rsidRPr="00E716EA" w:rsidRDefault="00413AF4" w:rsidP="006B187A">
            <w:pPr>
              <w:pStyle w:val="TAC"/>
              <w:rPr>
                <w:lang w:val="en" w:eastAsia="ja-JP"/>
              </w:rPr>
            </w:pPr>
            <w:r w:rsidRPr="00E716EA">
              <w:rPr>
                <w:lang w:val="en" w:eastAsia="ja-JP"/>
              </w:rPr>
              <w:t>IVAS 24.4</w:t>
            </w:r>
          </w:p>
        </w:tc>
      </w:tr>
      <w:tr w:rsidR="00413AF4" w:rsidRPr="00E716EA" w14:paraId="6B0B0F47" w14:textId="77777777" w:rsidTr="006B187A">
        <w:trPr>
          <w:jc w:val="center"/>
        </w:trPr>
        <w:tc>
          <w:tcPr>
            <w:tcW w:w="567" w:type="dxa"/>
            <w:vMerge/>
            <w:vAlign w:val="center"/>
          </w:tcPr>
          <w:p w14:paraId="2D4C0116"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7D27BDD" w14:textId="77777777" w:rsidR="00413AF4" w:rsidRPr="00E716EA" w:rsidRDefault="00413AF4" w:rsidP="006B187A">
            <w:pPr>
              <w:pStyle w:val="TAC"/>
              <w:rPr>
                <w:lang w:val="en" w:eastAsia="ja-JP"/>
              </w:rPr>
            </w:pPr>
            <w:r w:rsidRPr="00E716EA">
              <w:rPr>
                <w:lang w:val="en" w:eastAsia="ja-JP"/>
              </w:rPr>
              <w:t>0011</w:t>
            </w:r>
          </w:p>
        </w:tc>
        <w:tc>
          <w:tcPr>
            <w:tcW w:w="2126" w:type="dxa"/>
            <w:tcBorders>
              <w:top w:val="single" w:sz="8" w:space="0" w:color="auto"/>
              <w:left w:val="single" w:sz="8" w:space="0" w:color="auto"/>
              <w:bottom w:val="single" w:sz="8" w:space="0" w:color="auto"/>
              <w:right w:val="single" w:sz="18" w:space="0" w:color="auto"/>
            </w:tcBorders>
            <w:vAlign w:val="center"/>
          </w:tcPr>
          <w:p w14:paraId="40E6A314" w14:textId="77777777" w:rsidR="00413AF4" w:rsidRPr="00E716EA" w:rsidRDefault="00413AF4" w:rsidP="006B187A">
            <w:pPr>
              <w:pStyle w:val="TAC"/>
              <w:rPr>
                <w:lang w:val="en" w:eastAsia="ja-JP"/>
              </w:rPr>
            </w:pPr>
            <w:r w:rsidRPr="00E716EA">
              <w:rPr>
                <w:lang w:val="en" w:eastAsia="ja-JP"/>
              </w:rPr>
              <w:t>IVAS 32</w:t>
            </w:r>
          </w:p>
        </w:tc>
      </w:tr>
      <w:tr w:rsidR="00413AF4" w:rsidRPr="00E716EA" w14:paraId="36147A93" w14:textId="77777777" w:rsidTr="006B187A">
        <w:trPr>
          <w:jc w:val="center"/>
        </w:trPr>
        <w:tc>
          <w:tcPr>
            <w:tcW w:w="567" w:type="dxa"/>
            <w:vMerge/>
            <w:vAlign w:val="center"/>
          </w:tcPr>
          <w:p w14:paraId="22560EE8"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A869459" w14:textId="77777777" w:rsidR="00413AF4" w:rsidRPr="00E716EA" w:rsidRDefault="00413AF4" w:rsidP="006B187A">
            <w:pPr>
              <w:pStyle w:val="TAC"/>
              <w:rPr>
                <w:lang w:val="en" w:eastAsia="ja-JP"/>
              </w:rPr>
            </w:pPr>
            <w:r w:rsidRPr="00E716EA">
              <w:rPr>
                <w:lang w:val="en" w:eastAsia="ja-JP"/>
              </w:rPr>
              <w:t>0100</w:t>
            </w:r>
          </w:p>
        </w:tc>
        <w:tc>
          <w:tcPr>
            <w:tcW w:w="2126" w:type="dxa"/>
            <w:tcBorders>
              <w:top w:val="single" w:sz="8" w:space="0" w:color="auto"/>
              <w:left w:val="single" w:sz="8" w:space="0" w:color="auto"/>
              <w:bottom w:val="single" w:sz="8" w:space="0" w:color="auto"/>
              <w:right w:val="single" w:sz="18" w:space="0" w:color="auto"/>
            </w:tcBorders>
            <w:vAlign w:val="center"/>
          </w:tcPr>
          <w:p w14:paraId="77F611C4" w14:textId="77777777" w:rsidR="00413AF4" w:rsidRPr="00E716EA" w:rsidRDefault="00413AF4" w:rsidP="006B187A">
            <w:pPr>
              <w:pStyle w:val="TAC"/>
              <w:rPr>
                <w:lang w:val="en" w:eastAsia="ja-JP"/>
              </w:rPr>
            </w:pPr>
            <w:r w:rsidRPr="00E716EA">
              <w:rPr>
                <w:lang w:val="en" w:eastAsia="ja-JP"/>
              </w:rPr>
              <w:t>IVAS 48</w:t>
            </w:r>
          </w:p>
        </w:tc>
      </w:tr>
      <w:tr w:rsidR="00413AF4" w:rsidRPr="00E716EA" w14:paraId="665CDDFC" w14:textId="77777777" w:rsidTr="006B187A">
        <w:trPr>
          <w:jc w:val="center"/>
        </w:trPr>
        <w:tc>
          <w:tcPr>
            <w:tcW w:w="567" w:type="dxa"/>
            <w:vMerge/>
            <w:vAlign w:val="center"/>
          </w:tcPr>
          <w:p w14:paraId="4AAF224F"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3BC4006C" w14:textId="77777777" w:rsidR="00413AF4" w:rsidRPr="00E716EA" w:rsidRDefault="00413AF4" w:rsidP="006B187A">
            <w:pPr>
              <w:pStyle w:val="TAC"/>
              <w:rPr>
                <w:lang w:val="en" w:eastAsia="ja-JP"/>
              </w:rPr>
            </w:pPr>
            <w:r w:rsidRPr="00E716EA">
              <w:rPr>
                <w:lang w:val="en" w:eastAsia="ja-JP"/>
              </w:rPr>
              <w:t>0101</w:t>
            </w:r>
          </w:p>
        </w:tc>
        <w:tc>
          <w:tcPr>
            <w:tcW w:w="2126" w:type="dxa"/>
            <w:tcBorders>
              <w:top w:val="single" w:sz="8" w:space="0" w:color="auto"/>
              <w:left w:val="single" w:sz="8" w:space="0" w:color="auto"/>
              <w:bottom w:val="single" w:sz="8" w:space="0" w:color="auto"/>
              <w:right w:val="single" w:sz="18" w:space="0" w:color="auto"/>
            </w:tcBorders>
            <w:vAlign w:val="center"/>
          </w:tcPr>
          <w:p w14:paraId="69511343" w14:textId="77777777" w:rsidR="00413AF4" w:rsidRPr="00E716EA" w:rsidRDefault="00413AF4" w:rsidP="006B187A">
            <w:pPr>
              <w:pStyle w:val="TAC"/>
              <w:rPr>
                <w:lang w:val="en" w:eastAsia="ja-JP"/>
              </w:rPr>
            </w:pPr>
            <w:r w:rsidRPr="00E716EA">
              <w:rPr>
                <w:lang w:val="en" w:eastAsia="ja-JP"/>
              </w:rPr>
              <w:t>IVAS 64</w:t>
            </w:r>
          </w:p>
        </w:tc>
      </w:tr>
      <w:tr w:rsidR="00413AF4" w:rsidRPr="00E716EA" w14:paraId="5448DADF" w14:textId="77777777" w:rsidTr="006B187A">
        <w:trPr>
          <w:jc w:val="center"/>
        </w:trPr>
        <w:tc>
          <w:tcPr>
            <w:tcW w:w="567" w:type="dxa"/>
            <w:vMerge/>
            <w:vAlign w:val="center"/>
          </w:tcPr>
          <w:p w14:paraId="13BCF4ED"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30CDC8C" w14:textId="77777777" w:rsidR="00413AF4" w:rsidRPr="00E716EA" w:rsidRDefault="00413AF4" w:rsidP="006B187A">
            <w:pPr>
              <w:pStyle w:val="TAC"/>
              <w:rPr>
                <w:lang w:val="en" w:eastAsia="ja-JP"/>
              </w:rPr>
            </w:pPr>
            <w:r w:rsidRPr="00E716EA">
              <w:rPr>
                <w:lang w:val="en" w:eastAsia="ja-JP"/>
              </w:rPr>
              <w:t>0110</w:t>
            </w:r>
          </w:p>
        </w:tc>
        <w:tc>
          <w:tcPr>
            <w:tcW w:w="2126" w:type="dxa"/>
            <w:tcBorders>
              <w:top w:val="single" w:sz="8" w:space="0" w:color="auto"/>
              <w:left w:val="single" w:sz="8" w:space="0" w:color="auto"/>
              <w:bottom w:val="single" w:sz="8" w:space="0" w:color="auto"/>
              <w:right w:val="single" w:sz="18" w:space="0" w:color="auto"/>
            </w:tcBorders>
            <w:vAlign w:val="center"/>
          </w:tcPr>
          <w:p w14:paraId="2F75C665" w14:textId="77777777" w:rsidR="00413AF4" w:rsidRPr="00E716EA" w:rsidRDefault="00413AF4" w:rsidP="006B187A">
            <w:pPr>
              <w:pStyle w:val="TAC"/>
              <w:rPr>
                <w:lang w:val="en" w:eastAsia="ja-JP"/>
              </w:rPr>
            </w:pPr>
            <w:r w:rsidRPr="00E716EA">
              <w:rPr>
                <w:lang w:val="en" w:eastAsia="ja-JP"/>
              </w:rPr>
              <w:t>IVAS 80</w:t>
            </w:r>
          </w:p>
        </w:tc>
      </w:tr>
      <w:tr w:rsidR="00413AF4" w:rsidRPr="00E716EA" w14:paraId="31E8ABAF" w14:textId="77777777" w:rsidTr="006B187A">
        <w:trPr>
          <w:jc w:val="center"/>
        </w:trPr>
        <w:tc>
          <w:tcPr>
            <w:tcW w:w="567" w:type="dxa"/>
            <w:vMerge/>
            <w:vAlign w:val="center"/>
          </w:tcPr>
          <w:p w14:paraId="0A01701C"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7436A681" w14:textId="77777777" w:rsidR="00413AF4" w:rsidRPr="00E716EA" w:rsidRDefault="00413AF4" w:rsidP="006B187A">
            <w:pPr>
              <w:pStyle w:val="TAC"/>
              <w:rPr>
                <w:lang w:val="en" w:eastAsia="ja-JP"/>
              </w:rPr>
            </w:pPr>
            <w:r w:rsidRPr="00E716EA">
              <w:rPr>
                <w:lang w:val="en" w:eastAsia="ja-JP"/>
              </w:rPr>
              <w:t>0111</w:t>
            </w:r>
          </w:p>
        </w:tc>
        <w:tc>
          <w:tcPr>
            <w:tcW w:w="2126" w:type="dxa"/>
            <w:tcBorders>
              <w:top w:val="single" w:sz="8" w:space="0" w:color="auto"/>
              <w:left w:val="single" w:sz="8" w:space="0" w:color="auto"/>
              <w:bottom w:val="single" w:sz="8" w:space="0" w:color="auto"/>
              <w:right w:val="single" w:sz="18" w:space="0" w:color="auto"/>
            </w:tcBorders>
            <w:vAlign w:val="center"/>
          </w:tcPr>
          <w:p w14:paraId="6F9E95E0" w14:textId="77777777" w:rsidR="00413AF4" w:rsidRPr="00E716EA" w:rsidRDefault="00413AF4" w:rsidP="006B187A">
            <w:pPr>
              <w:pStyle w:val="TAC"/>
              <w:rPr>
                <w:lang w:val="en" w:eastAsia="ja-JP"/>
              </w:rPr>
            </w:pPr>
            <w:r w:rsidRPr="00E716EA">
              <w:rPr>
                <w:lang w:val="en" w:eastAsia="ja-JP"/>
              </w:rPr>
              <w:t>IVAS 96</w:t>
            </w:r>
          </w:p>
        </w:tc>
      </w:tr>
      <w:tr w:rsidR="00413AF4" w:rsidRPr="00E716EA" w14:paraId="1D268FC9" w14:textId="77777777" w:rsidTr="006B187A">
        <w:trPr>
          <w:jc w:val="center"/>
        </w:trPr>
        <w:tc>
          <w:tcPr>
            <w:tcW w:w="567" w:type="dxa"/>
            <w:vMerge/>
            <w:vAlign w:val="center"/>
          </w:tcPr>
          <w:p w14:paraId="460F3569"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5080D902" w14:textId="77777777" w:rsidR="00413AF4" w:rsidRPr="00E716EA" w:rsidRDefault="00413AF4" w:rsidP="006B187A">
            <w:pPr>
              <w:pStyle w:val="TAC"/>
              <w:rPr>
                <w:lang w:val="en" w:eastAsia="ja-JP"/>
              </w:rPr>
            </w:pPr>
            <w:r w:rsidRPr="00E716EA">
              <w:rPr>
                <w:lang w:val="en" w:eastAsia="ja-JP"/>
              </w:rPr>
              <w:t>1000</w:t>
            </w:r>
          </w:p>
        </w:tc>
        <w:tc>
          <w:tcPr>
            <w:tcW w:w="2126" w:type="dxa"/>
            <w:tcBorders>
              <w:top w:val="single" w:sz="8" w:space="0" w:color="auto"/>
              <w:left w:val="single" w:sz="8" w:space="0" w:color="auto"/>
              <w:bottom w:val="single" w:sz="8" w:space="0" w:color="auto"/>
              <w:right w:val="single" w:sz="18" w:space="0" w:color="auto"/>
            </w:tcBorders>
            <w:vAlign w:val="center"/>
          </w:tcPr>
          <w:p w14:paraId="7A11EFB9" w14:textId="77777777" w:rsidR="00413AF4" w:rsidRPr="00E716EA" w:rsidRDefault="00413AF4" w:rsidP="006B187A">
            <w:pPr>
              <w:pStyle w:val="TAC"/>
              <w:rPr>
                <w:lang w:val="en" w:eastAsia="ja-JP"/>
              </w:rPr>
            </w:pPr>
            <w:r w:rsidRPr="00E716EA">
              <w:rPr>
                <w:lang w:val="en" w:eastAsia="ja-JP"/>
              </w:rPr>
              <w:t>IVAS 128</w:t>
            </w:r>
          </w:p>
        </w:tc>
      </w:tr>
      <w:tr w:rsidR="00413AF4" w:rsidRPr="00E716EA" w14:paraId="33310B07" w14:textId="77777777" w:rsidTr="006B187A">
        <w:trPr>
          <w:jc w:val="center"/>
        </w:trPr>
        <w:tc>
          <w:tcPr>
            <w:tcW w:w="567" w:type="dxa"/>
            <w:vMerge/>
            <w:vAlign w:val="center"/>
          </w:tcPr>
          <w:p w14:paraId="6B66C3FF"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6079ED65" w14:textId="77777777" w:rsidR="00413AF4" w:rsidRPr="00E716EA" w:rsidRDefault="00413AF4" w:rsidP="006B187A">
            <w:pPr>
              <w:pStyle w:val="TAC"/>
              <w:rPr>
                <w:lang w:val="en" w:eastAsia="ja-JP"/>
              </w:rPr>
            </w:pPr>
            <w:r w:rsidRPr="00E716EA">
              <w:rPr>
                <w:lang w:val="en" w:eastAsia="ja-JP"/>
              </w:rPr>
              <w:t>1001</w:t>
            </w:r>
          </w:p>
        </w:tc>
        <w:tc>
          <w:tcPr>
            <w:tcW w:w="2126" w:type="dxa"/>
            <w:tcBorders>
              <w:top w:val="single" w:sz="8" w:space="0" w:color="auto"/>
              <w:left w:val="single" w:sz="8" w:space="0" w:color="auto"/>
              <w:bottom w:val="single" w:sz="8" w:space="0" w:color="auto"/>
              <w:right w:val="single" w:sz="18" w:space="0" w:color="auto"/>
            </w:tcBorders>
            <w:vAlign w:val="center"/>
          </w:tcPr>
          <w:p w14:paraId="40951AC7" w14:textId="77777777" w:rsidR="00413AF4" w:rsidRPr="00E716EA" w:rsidRDefault="00413AF4" w:rsidP="006B187A">
            <w:pPr>
              <w:pStyle w:val="TAC"/>
              <w:rPr>
                <w:lang w:val="en" w:eastAsia="ja-JP"/>
              </w:rPr>
            </w:pPr>
            <w:r w:rsidRPr="00E716EA">
              <w:rPr>
                <w:lang w:val="en" w:eastAsia="ja-JP"/>
              </w:rPr>
              <w:t xml:space="preserve">IVAS 160 </w:t>
            </w:r>
          </w:p>
        </w:tc>
      </w:tr>
      <w:tr w:rsidR="00413AF4" w:rsidRPr="00E716EA" w14:paraId="19970F5D" w14:textId="77777777" w:rsidTr="006B187A">
        <w:trPr>
          <w:jc w:val="center"/>
        </w:trPr>
        <w:tc>
          <w:tcPr>
            <w:tcW w:w="567" w:type="dxa"/>
            <w:vMerge/>
            <w:vAlign w:val="center"/>
          </w:tcPr>
          <w:p w14:paraId="7B80D100"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17DED574" w14:textId="77777777" w:rsidR="00413AF4" w:rsidRPr="00E716EA" w:rsidRDefault="00413AF4" w:rsidP="006B187A">
            <w:pPr>
              <w:pStyle w:val="TAC"/>
              <w:rPr>
                <w:lang w:val="en" w:eastAsia="ja-JP"/>
              </w:rPr>
            </w:pPr>
            <w:r w:rsidRPr="00E716EA">
              <w:rPr>
                <w:lang w:val="en" w:eastAsia="ja-JP"/>
              </w:rPr>
              <w:t>1010</w:t>
            </w:r>
          </w:p>
        </w:tc>
        <w:tc>
          <w:tcPr>
            <w:tcW w:w="2126" w:type="dxa"/>
            <w:tcBorders>
              <w:top w:val="single" w:sz="8" w:space="0" w:color="auto"/>
              <w:left w:val="single" w:sz="8" w:space="0" w:color="auto"/>
              <w:bottom w:val="single" w:sz="8" w:space="0" w:color="auto"/>
              <w:right w:val="single" w:sz="18" w:space="0" w:color="auto"/>
            </w:tcBorders>
            <w:vAlign w:val="center"/>
          </w:tcPr>
          <w:p w14:paraId="5AAF7E8F" w14:textId="77777777" w:rsidR="00413AF4" w:rsidRPr="00E716EA" w:rsidRDefault="00413AF4" w:rsidP="006B187A">
            <w:pPr>
              <w:pStyle w:val="TAC"/>
              <w:rPr>
                <w:lang w:val="en" w:eastAsia="ja-JP"/>
              </w:rPr>
            </w:pPr>
            <w:r w:rsidRPr="00E716EA">
              <w:rPr>
                <w:lang w:val="en" w:eastAsia="ja-JP"/>
              </w:rPr>
              <w:t>IVAS 192</w:t>
            </w:r>
          </w:p>
        </w:tc>
      </w:tr>
      <w:tr w:rsidR="00413AF4" w:rsidRPr="00E716EA" w14:paraId="64A4815C" w14:textId="77777777" w:rsidTr="006B187A">
        <w:trPr>
          <w:jc w:val="center"/>
        </w:trPr>
        <w:tc>
          <w:tcPr>
            <w:tcW w:w="567" w:type="dxa"/>
            <w:vMerge/>
            <w:vAlign w:val="center"/>
          </w:tcPr>
          <w:p w14:paraId="53352D57"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3A19322E" w14:textId="77777777" w:rsidR="00413AF4" w:rsidRPr="00E716EA" w:rsidRDefault="00413AF4" w:rsidP="006B187A">
            <w:pPr>
              <w:pStyle w:val="TAC"/>
              <w:rPr>
                <w:lang w:val="en" w:eastAsia="ja-JP"/>
              </w:rPr>
            </w:pPr>
            <w:r w:rsidRPr="00E716EA">
              <w:rPr>
                <w:lang w:val="en" w:eastAsia="ja-JP"/>
              </w:rPr>
              <w:t>1011</w:t>
            </w:r>
          </w:p>
        </w:tc>
        <w:tc>
          <w:tcPr>
            <w:tcW w:w="2126" w:type="dxa"/>
            <w:tcBorders>
              <w:top w:val="single" w:sz="8" w:space="0" w:color="auto"/>
              <w:left w:val="single" w:sz="8" w:space="0" w:color="auto"/>
              <w:bottom w:val="single" w:sz="8" w:space="0" w:color="auto"/>
              <w:right w:val="single" w:sz="18" w:space="0" w:color="auto"/>
            </w:tcBorders>
            <w:vAlign w:val="center"/>
          </w:tcPr>
          <w:p w14:paraId="73A6E4CD" w14:textId="77777777" w:rsidR="00413AF4" w:rsidRPr="00E716EA" w:rsidRDefault="00413AF4" w:rsidP="006B187A">
            <w:pPr>
              <w:pStyle w:val="TAC"/>
              <w:rPr>
                <w:lang w:val="en" w:eastAsia="ja-JP"/>
              </w:rPr>
            </w:pPr>
            <w:r w:rsidRPr="00E716EA">
              <w:rPr>
                <w:lang w:val="en" w:eastAsia="ja-JP"/>
              </w:rPr>
              <w:t>IVAS 256</w:t>
            </w:r>
          </w:p>
        </w:tc>
      </w:tr>
      <w:tr w:rsidR="00413AF4" w:rsidRPr="00E716EA" w14:paraId="3A85BA38" w14:textId="77777777" w:rsidTr="006B187A">
        <w:trPr>
          <w:jc w:val="center"/>
        </w:trPr>
        <w:tc>
          <w:tcPr>
            <w:tcW w:w="567" w:type="dxa"/>
            <w:vMerge/>
            <w:vAlign w:val="center"/>
          </w:tcPr>
          <w:p w14:paraId="16038E0D"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216D4438" w14:textId="77777777" w:rsidR="00413AF4" w:rsidRPr="00E716EA" w:rsidRDefault="00413AF4" w:rsidP="006B187A">
            <w:pPr>
              <w:pStyle w:val="TAC"/>
              <w:rPr>
                <w:lang w:val="en" w:eastAsia="ja-JP"/>
              </w:rPr>
            </w:pPr>
            <w:r w:rsidRPr="00E716EA">
              <w:rPr>
                <w:lang w:val="en" w:eastAsia="ja-JP"/>
              </w:rPr>
              <w:t>1100</w:t>
            </w:r>
          </w:p>
        </w:tc>
        <w:tc>
          <w:tcPr>
            <w:tcW w:w="2126" w:type="dxa"/>
            <w:tcBorders>
              <w:top w:val="single" w:sz="8" w:space="0" w:color="auto"/>
              <w:left w:val="single" w:sz="8" w:space="0" w:color="auto"/>
              <w:bottom w:val="single" w:sz="8" w:space="0" w:color="auto"/>
              <w:right w:val="single" w:sz="18" w:space="0" w:color="auto"/>
            </w:tcBorders>
            <w:vAlign w:val="center"/>
          </w:tcPr>
          <w:p w14:paraId="77DED45C" w14:textId="77777777" w:rsidR="00413AF4" w:rsidRPr="00E716EA" w:rsidRDefault="00413AF4" w:rsidP="006B187A">
            <w:pPr>
              <w:pStyle w:val="TAC"/>
              <w:rPr>
                <w:lang w:val="en" w:eastAsia="ja-JP"/>
              </w:rPr>
            </w:pPr>
            <w:r w:rsidRPr="00E716EA">
              <w:rPr>
                <w:lang w:val="en" w:eastAsia="ja-JP"/>
              </w:rPr>
              <w:t>IVAS 384</w:t>
            </w:r>
          </w:p>
        </w:tc>
      </w:tr>
      <w:tr w:rsidR="00413AF4" w:rsidRPr="00E716EA" w14:paraId="0C92A9C2" w14:textId="77777777" w:rsidTr="006B187A">
        <w:trPr>
          <w:jc w:val="center"/>
        </w:trPr>
        <w:tc>
          <w:tcPr>
            <w:tcW w:w="567" w:type="dxa"/>
            <w:vMerge/>
            <w:vAlign w:val="center"/>
          </w:tcPr>
          <w:p w14:paraId="3745C64B"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0AD4FDD2" w14:textId="77777777" w:rsidR="00413AF4" w:rsidRPr="00E716EA" w:rsidRDefault="00413AF4" w:rsidP="006B187A">
            <w:pPr>
              <w:pStyle w:val="TAC"/>
              <w:rPr>
                <w:lang w:val="en" w:eastAsia="ja-JP"/>
              </w:rPr>
            </w:pPr>
            <w:r w:rsidRPr="00E716EA">
              <w:rPr>
                <w:lang w:val="en" w:eastAsia="ja-JP"/>
              </w:rPr>
              <w:t>1101</w:t>
            </w:r>
          </w:p>
        </w:tc>
        <w:tc>
          <w:tcPr>
            <w:tcW w:w="2126" w:type="dxa"/>
            <w:tcBorders>
              <w:top w:val="single" w:sz="8" w:space="0" w:color="auto"/>
              <w:left w:val="single" w:sz="8" w:space="0" w:color="auto"/>
              <w:bottom w:val="single" w:sz="8" w:space="0" w:color="auto"/>
              <w:right w:val="single" w:sz="18" w:space="0" w:color="auto"/>
            </w:tcBorders>
            <w:vAlign w:val="center"/>
          </w:tcPr>
          <w:p w14:paraId="281A1B36" w14:textId="77777777" w:rsidR="00413AF4" w:rsidRPr="00E716EA" w:rsidRDefault="00413AF4" w:rsidP="006B187A">
            <w:pPr>
              <w:pStyle w:val="TAC"/>
              <w:rPr>
                <w:lang w:val="en" w:eastAsia="ja-JP"/>
              </w:rPr>
            </w:pPr>
            <w:r w:rsidRPr="00E716EA">
              <w:rPr>
                <w:lang w:val="en" w:eastAsia="ja-JP"/>
              </w:rPr>
              <w:t>IVAS 512</w:t>
            </w:r>
          </w:p>
        </w:tc>
      </w:tr>
      <w:tr w:rsidR="00413AF4" w:rsidRPr="00E716EA" w14:paraId="58539869" w14:textId="77777777" w:rsidTr="006B187A">
        <w:trPr>
          <w:jc w:val="center"/>
        </w:trPr>
        <w:tc>
          <w:tcPr>
            <w:tcW w:w="567" w:type="dxa"/>
            <w:vMerge/>
            <w:vAlign w:val="center"/>
          </w:tcPr>
          <w:p w14:paraId="7187215C"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6817B4DD" w14:textId="77777777" w:rsidR="00413AF4" w:rsidRPr="00E716EA" w:rsidRDefault="00413AF4" w:rsidP="006B187A">
            <w:pPr>
              <w:pStyle w:val="TAC"/>
              <w:rPr>
                <w:lang w:val="en" w:eastAsia="ja-JP"/>
              </w:rPr>
            </w:pPr>
            <w:r w:rsidRPr="00E716EA">
              <w:rPr>
                <w:lang w:val="en" w:eastAsia="ja-JP"/>
              </w:rPr>
              <w:t>1110</w:t>
            </w:r>
          </w:p>
        </w:tc>
        <w:tc>
          <w:tcPr>
            <w:tcW w:w="2126" w:type="dxa"/>
            <w:tcBorders>
              <w:top w:val="single" w:sz="8" w:space="0" w:color="auto"/>
              <w:left w:val="single" w:sz="8" w:space="0" w:color="auto"/>
              <w:bottom w:val="single" w:sz="8" w:space="0" w:color="auto"/>
              <w:right w:val="single" w:sz="18" w:space="0" w:color="auto"/>
            </w:tcBorders>
            <w:vAlign w:val="center"/>
          </w:tcPr>
          <w:p w14:paraId="70827872" w14:textId="77777777" w:rsidR="00413AF4" w:rsidRPr="00E716EA" w:rsidRDefault="00413AF4" w:rsidP="006B187A">
            <w:pPr>
              <w:pStyle w:val="TAC"/>
              <w:rPr>
                <w:lang w:val="en" w:eastAsia="ja-JP"/>
              </w:rPr>
            </w:pPr>
            <w:r>
              <w:rPr>
                <w:lang w:val="en" w:eastAsia="ja-JP"/>
              </w:rPr>
              <w:t>Reserved</w:t>
            </w:r>
          </w:p>
        </w:tc>
      </w:tr>
      <w:tr w:rsidR="00413AF4" w:rsidRPr="00E716EA" w14:paraId="66718943" w14:textId="77777777" w:rsidTr="006B187A">
        <w:trPr>
          <w:jc w:val="center"/>
        </w:trPr>
        <w:tc>
          <w:tcPr>
            <w:tcW w:w="567" w:type="dxa"/>
            <w:vMerge/>
            <w:vAlign w:val="center"/>
          </w:tcPr>
          <w:p w14:paraId="1A0ADCAC" w14:textId="77777777" w:rsidR="00413AF4" w:rsidRPr="00E716EA" w:rsidRDefault="00413AF4" w:rsidP="006B187A">
            <w:pPr>
              <w:pStyle w:val="TAC"/>
              <w:rPr>
                <w:lang w:val="en" w:eastAsia="ja-JP"/>
              </w:rPr>
            </w:pPr>
          </w:p>
        </w:tc>
        <w:tc>
          <w:tcPr>
            <w:tcW w:w="709" w:type="dxa"/>
            <w:tcBorders>
              <w:top w:val="single" w:sz="8" w:space="0" w:color="auto"/>
              <w:left w:val="single" w:sz="8" w:space="0" w:color="auto"/>
              <w:bottom w:val="single" w:sz="8" w:space="0" w:color="auto"/>
              <w:right w:val="single" w:sz="8" w:space="0" w:color="auto"/>
            </w:tcBorders>
            <w:vAlign w:val="center"/>
          </w:tcPr>
          <w:p w14:paraId="2DC074DF" w14:textId="77777777" w:rsidR="00413AF4" w:rsidRPr="00E716EA" w:rsidRDefault="00413AF4" w:rsidP="006B187A">
            <w:pPr>
              <w:pStyle w:val="TAC"/>
              <w:rPr>
                <w:lang w:val="en" w:eastAsia="ja-JP"/>
              </w:rPr>
            </w:pPr>
            <w:r w:rsidRPr="00E716EA">
              <w:rPr>
                <w:lang w:val="en" w:eastAsia="ja-JP"/>
              </w:rPr>
              <w:t>1111</w:t>
            </w:r>
          </w:p>
        </w:tc>
        <w:tc>
          <w:tcPr>
            <w:tcW w:w="2126" w:type="dxa"/>
            <w:tcBorders>
              <w:top w:val="single" w:sz="8" w:space="0" w:color="auto"/>
              <w:left w:val="single" w:sz="8" w:space="0" w:color="auto"/>
              <w:bottom w:val="single" w:sz="8" w:space="0" w:color="auto"/>
              <w:right w:val="single" w:sz="18" w:space="0" w:color="auto"/>
            </w:tcBorders>
            <w:vAlign w:val="center"/>
          </w:tcPr>
          <w:p w14:paraId="4B50664E" w14:textId="77777777" w:rsidR="00413AF4" w:rsidRPr="00E716EA" w:rsidRDefault="00413AF4" w:rsidP="006B187A">
            <w:pPr>
              <w:pStyle w:val="TAC"/>
              <w:rPr>
                <w:lang w:val="en" w:eastAsia="ja-JP"/>
              </w:rPr>
            </w:pPr>
            <w:r w:rsidRPr="00E716EA">
              <w:rPr>
                <w:rFonts w:hint="eastAsia"/>
                <w:lang w:val="en" w:eastAsia="ja-JP"/>
              </w:rPr>
              <w:t>NO_REQ</w:t>
            </w:r>
          </w:p>
        </w:tc>
      </w:tr>
      <w:tr w:rsidR="00413AF4" w:rsidRPr="00E716EA" w14:paraId="5434F0F7" w14:textId="77777777" w:rsidTr="006B187A">
        <w:trPr>
          <w:jc w:val="center"/>
        </w:trPr>
        <w:tc>
          <w:tcPr>
            <w:tcW w:w="3402" w:type="dxa"/>
            <w:gridSpan w:val="3"/>
            <w:tcBorders>
              <w:top w:val="single" w:sz="8" w:space="0" w:color="auto"/>
              <w:left w:val="single" w:sz="18" w:space="0" w:color="auto"/>
              <w:bottom w:val="single" w:sz="18" w:space="0" w:color="auto"/>
              <w:right w:val="single" w:sz="18" w:space="0" w:color="auto"/>
            </w:tcBorders>
            <w:vAlign w:val="center"/>
          </w:tcPr>
          <w:p w14:paraId="2CABC1C2" w14:textId="77777777" w:rsidR="00413AF4" w:rsidRPr="00E716EA" w:rsidRDefault="00413AF4" w:rsidP="006B187A">
            <w:pPr>
              <w:pStyle w:val="TAC"/>
              <w:jc w:val="left"/>
              <w:rPr>
                <w:lang w:val="en-US" w:eastAsia="ja-JP"/>
              </w:rPr>
            </w:pPr>
          </w:p>
        </w:tc>
      </w:tr>
    </w:tbl>
    <w:p w14:paraId="0E0D0422" w14:textId="77777777" w:rsidR="00413AF4" w:rsidRPr="00E716EA" w:rsidRDefault="00413AF4" w:rsidP="002F2B45">
      <w:pPr>
        <w:rPr>
          <w:lang w:eastAsia="ko-KR"/>
        </w:rPr>
      </w:pPr>
      <w:r w:rsidRPr="00E716EA">
        <w:rPr>
          <w:noProof/>
        </w:rPr>
        <w:t xml:space="preserve">CMR code-point "NO_REQ" </w:t>
      </w:r>
      <w:r>
        <w:rPr>
          <w:noProof/>
        </w:rPr>
        <w:t xml:space="preserve">remains as defined in </w:t>
      </w:r>
      <w:r w:rsidRPr="00E716EA">
        <w:t>Table A.3 in [</w:t>
      </w:r>
      <w:r>
        <w:t>3</w:t>
      </w:r>
      <w:r w:rsidRPr="00E716EA">
        <w:t>]</w:t>
      </w:r>
      <w:r>
        <w:t>; it</w:t>
      </w:r>
      <w:r>
        <w:rPr>
          <w:noProof/>
        </w:rPr>
        <w:t xml:space="preserve"> </w:t>
      </w:r>
      <w:r w:rsidRPr="00E716EA">
        <w:rPr>
          <w:noProof/>
        </w:rPr>
        <w:t xml:space="preserve">is specified as equivalent to no CMR-value being sent. </w:t>
      </w:r>
      <w:r w:rsidRPr="00E716EA">
        <w:rPr>
          <w:lang w:eastAsia="ja-JP"/>
        </w:rPr>
        <w:t>The receiver of "NO_REQ" shall ignore it</w:t>
      </w:r>
      <w:r w:rsidRPr="00E716EA">
        <w:rPr>
          <w:lang w:eastAsia="ko-KR"/>
        </w:rPr>
        <w:t>.</w:t>
      </w:r>
    </w:p>
    <w:p w14:paraId="24643C02" w14:textId="77777777" w:rsidR="00413AF4" w:rsidDel="00080F9D" w:rsidRDefault="00413AF4" w:rsidP="00080F9D">
      <w:pPr>
        <w:pStyle w:val="FirstParagraph"/>
        <w:rPr>
          <w:del w:id="269" w:author="Author"/>
        </w:rPr>
      </w:pPr>
      <w:r w:rsidRPr="00E716EA">
        <w:t xml:space="preserve">The resulting byte structure is shown in Figure </w:t>
      </w:r>
      <w:r>
        <w:t>A.3.3.3.3.2-1</w:t>
      </w:r>
      <w:r w:rsidRPr="00E716EA">
        <w:t>.</w:t>
      </w:r>
    </w:p>
    <w:p w14:paraId="345EE049" w14:textId="77777777" w:rsidR="00413AF4" w:rsidRPr="00E716EA" w:rsidDel="00080F9D" w:rsidRDefault="00413AF4" w:rsidP="002F2B45">
      <w:pPr>
        <w:pStyle w:val="BodyText"/>
        <w:rPr>
          <w:del w:id="270" w:author="Author"/>
        </w:rPr>
      </w:pPr>
    </w:p>
    <w:p w14:paraId="36CF15E7" w14:textId="77777777" w:rsidR="00413AF4" w:rsidRDefault="00413AF4" w:rsidP="00080F9D">
      <w:pPr>
        <w:pStyle w:val="FirstParagraph"/>
        <w:rPr>
          <w:ins w:id="271" w:author="Author"/>
          <w:rStyle w:val="VerbatimChar"/>
          <w:rFonts w:eastAsiaTheme="minorHAnsi"/>
        </w:rPr>
      </w:pPr>
      <w:del w:id="272" w:author="Author">
        <w:r w:rsidRPr="00E716EA" w:rsidDel="00080F9D">
          <w:rPr>
            <w:rStyle w:val="VerbatimChar"/>
            <w:rFonts w:eastAsiaTheme="minorHAnsi"/>
          </w:rPr>
          <w:lastRenderedPageBreak/>
          <w:delText xml:space="preserve">0 1 2 3 4 5 6 7 </w:delText>
        </w:r>
        <w:r w:rsidRPr="00E716EA" w:rsidDel="00080F9D">
          <w:br/>
        </w:r>
        <w:r w:rsidRPr="00E716EA" w:rsidDel="00080F9D">
          <w:rPr>
            <w:rStyle w:val="VerbatimChar"/>
            <w:rFonts w:eastAsiaTheme="minorHAnsi"/>
          </w:rPr>
          <w:delText>+-+-+-+-+-+-+-+-+</w:delText>
        </w:r>
        <w:r w:rsidRPr="00E716EA" w:rsidDel="00080F9D">
          <w:br/>
        </w:r>
        <w:r w:rsidRPr="00E716EA" w:rsidDel="00080F9D">
          <w:rPr>
            <w:rStyle w:val="VerbatimChar"/>
            <w:rFonts w:eastAsiaTheme="minorHAnsi"/>
          </w:rPr>
          <w:delText>|H|1|1|1|  BR   |</w:delText>
        </w:r>
        <w:r w:rsidRPr="00E716EA" w:rsidDel="00080F9D">
          <w:br/>
        </w:r>
        <w:r w:rsidRPr="00E716EA" w:rsidDel="00080F9D">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413AF4" w14:paraId="1E4FCEF6" w14:textId="77777777" w:rsidTr="00F64E3D">
        <w:trPr>
          <w:trHeight w:val="1006"/>
          <w:ins w:id="273" w:author="Author"/>
        </w:trPr>
        <w:tc>
          <w:tcPr>
            <w:tcW w:w="2779" w:type="dxa"/>
            <w:tcBorders>
              <w:top w:val="nil"/>
              <w:left w:val="nil"/>
              <w:bottom w:val="nil"/>
              <w:right w:val="nil"/>
            </w:tcBorders>
          </w:tcPr>
          <w:p w14:paraId="41882066" w14:textId="77777777" w:rsidR="00413AF4" w:rsidRPr="00F64E3D" w:rsidRDefault="00413AF4">
            <w:pPr>
              <w:pStyle w:val="PL"/>
              <w:rPr>
                <w:ins w:id="274" w:author="Author"/>
                <w:rStyle w:val="VerbatimChar"/>
                <w:sz w:val="20"/>
                <w:szCs w:val="52"/>
              </w:rPr>
            </w:pPr>
            <w:ins w:id="275" w:author="Author">
              <w:r>
                <w:rPr>
                  <w:sz w:val="20"/>
                  <w:szCs w:val="52"/>
                </w:rPr>
                <w:t xml:space="preserve"> </w:t>
              </w:r>
              <w:r w:rsidRPr="00080F9D">
                <w:rPr>
                  <w:sz w:val="20"/>
                  <w:szCs w:val="52"/>
                </w:rPr>
                <w:t xml:space="preserve">0 1 2 3 4 5 6 7 </w:t>
              </w:r>
              <w:r w:rsidRPr="00080F9D">
                <w:rPr>
                  <w:sz w:val="20"/>
                  <w:szCs w:val="52"/>
                </w:rPr>
                <w:br/>
                <w:t>+-+-+-+-+-+-+-+-+</w:t>
              </w:r>
              <w:r w:rsidRPr="00080F9D">
                <w:rPr>
                  <w:sz w:val="20"/>
                  <w:szCs w:val="52"/>
                </w:rPr>
                <w:br/>
                <w:t>|H|1|1|1|  BR   |</w:t>
              </w:r>
              <w:r w:rsidRPr="00080F9D">
                <w:rPr>
                  <w:sz w:val="20"/>
                  <w:szCs w:val="52"/>
                </w:rPr>
                <w:br/>
                <w:t>+-+-+-+-+-+-+-+-+</w:t>
              </w:r>
            </w:ins>
          </w:p>
        </w:tc>
      </w:tr>
    </w:tbl>
    <w:p w14:paraId="76C3680A" w14:textId="77777777" w:rsidR="00413AF4" w:rsidRPr="00E716EA" w:rsidDel="00080F9D" w:rsidRDefault="00413AF4" w:rsidP="002F2B45">
      <w:pPr>
        <w:pStyle w:val="SourceCode"/>
        <w:jc w:val="center"/>
        <w:rPr>
          <w:del w:id="276" w:author="Author"/>
        </w:rPr>
      </w:pPr>
    </w:p>
    <w:p w14:paraId="417B3C12" w14:textId="77777777" w:rsidR="00413AF4" w:rsidRPr="00E716EA" w:rsidRDefault="00413AF4" w:rsidP="002F2B45">
      <w:pPr>
        <w:pStyle w:val="TF"/>
      </w:pPr>
      <w:bookmarkStart w:id="277" w:name="_CRFigureA_3_3_3_3_21"/>
      <w:r w:rsidRPr="00E716EA">
        <w:t xml:space="preserve">Figure </w:t>
      </w:r>
      <w:bookmarkEnd w:id="277"/>
      <w:r w:rsidRPr="00B32C7F">
        <w:t>A.</w:t>
      </w:r>
      <w:r>
        <w:t>3.3.3.3.2-1</w:t>
      </w:r>
      <w:r w:rsidRPr="00E716EA">
        <w:t xml:space="preserve">: </w:t>
      </w:r>
      <w:r>
        <w:t>Initial</w:t>
      </w:r>
      <w:r w:rsidRPr="00E716EA">
        <w:t xml:space="preserve"> E byte structure for IVAS (same as EVS CMR byte structure)</w:t>
      </w:r>
    </w:p>
    <w:p w14:paraId="2FBC62B8" w14:textId="77777777" w:rsidR="00413AF4" w:rsidRDefault="00413AF4" w:rsidP="002F2B45">
      <w:pPr>
        <w:pStyle w:val="EX"/>
        <w:rPr>
          <w:lang w:val="en-US"/>
        </w:rPr>
      </w:pPr>
      <w:r>
        <w:rPr>
          <w:lang w:val="en-US"/>
        </w:rPr>
        <w:t>BR</w:t>
      </w:r>
      <w:r w:rsidRPr="00F130C4" w:rsidDel="00DF5E06">
        <w:rPr>
          <w:lang w:val="en-US"/>
        </w:rPr>
        <w:t xml:space="preserve"> (</w:t>
      </w:r>
      <w:r>
        <w:rPr>
          <w:lang w:val="en-US"/>
        </w:rPr>
        <w:t>4</w:t>
      </w:r>
      <w:r w:rsidRPr="00F130C4" w:rsidDel="00DF5E06">
        <w:rPr>
          <w:lang w:val="en-US"/>
        </w:rPr>
        <w:t xml:space="preserve"> bit):</w:t>
      </w:r>
      <w:r>
        <w:rPr>
          <w:lang w:val="en-US"/>
        </w:rPr>
        <w:tab/>
        <w:t>IVAS bit rate as indicated in Table A.3.3.3.2-1</w:t>
      </w:r>
      <w:r w:rsidRPr="00F130C4">
        <w:rPr>
          <w:lang w:val="en-US"/>
        </w:rPr>
        <w:t>.</w:t>
      </w:r>
    </w:p>
    <w:p w14:paraId="69240110" w14:textId="77777777" w:rsidR="00413AF4" w:rsidRDefault="00413AF4" w:rsidP="002F2B45">
      <w:pPr>
        <w:pStyle w:val="NO"/>
        <w:rPr>
          <w:ins w:id="278" w:author="Author"/>
          <w:rFonts w:eastAsia="Helvetica Neue"/>
        </w:rPr>
      </w:pPr>
      <w:r>
        <w:rPr>
          <w:rFonts w:eastAsia="Helvetica Neue"/>
        </w:rPr>
        <w:t>NOTE:</w:t>
      </w:r>
      <w:r>
        <w:rPr>
          <w:rFonts w:eastAsia="Helvetica Neue"/>
        </w:rPr>
        <w:tab/>
        <w:t>When operating in IVAS Immersive mode, a received EVS CMR (T=000..110) is be interpreted as a request to switch to EVS operation mode. When operating in EVS mode, a received IVAS (Immersive) CMR (T=111) is be interpreted as a request to switch to IVAS Immersive operation mode.</w:t>
      </w:r>
    </w:p>
    <w:p w14:paraId="2549A2F3" w14:textId="77777777" w:rsidR="00413AF4" w:rsidRDefault="00413AF4" w:rsidP="004817C8">
      <w:pPr>
        <w:rPr>
          <w:ins w:id="279" w:author="Author"/>
          <w:rFonts w:eastAsia="Helvetica Neue"/>
        </w:rPr>
      </w:pPr>
      <w:ins w:id="280" w:author="Author">
        <w:r>
          <w:t>The codec mode request indicated in the 4-bit-CMR shall comply with the media type parameters (the allowed bit-rates for IVAS) that are negotiated for the session. When a 4-bit-CMR is received, requesting a bit-rate that does not comply with the negotiated media parameters, it shall be ignored.</w:t>
        </w:r>
      </w:ins>
    </w:p>
    <w:p w14:paraId="14FCF97B" w14:textId="5CDF1682" w:rsidR="00413AF4" w:rsidRDefault="00413AF4" w:rsidP="002F2B45">
      <w:pPr>
        <w:pStyle w:val="Heading5"/>
      </w:pPr>
      <w:bookmarkStart w:id="281" w:name="_CRA_3_3_3_3_3"/>
      <w:bookmarkStart w:id="282" w:name="_Toc187501866"/>
      <w:bookmarkStart w:id="283" w:name="_Toc178590700"/>
      <w:bookmarkEnd w:id="281"/>
      <w:r>
        <w:t>A.3.3.3.3.3</w:t>
      </w:r>
      <w:r>
        <w:tab/>
        <w:t>Subsequent E-bytes</w:t>
      </w:r>
      <w:bookmarkEnd w:id="282"/>
      <w:bookmarkEnd w:id="283"/>
    </w:p>
    <w:p w14:paraId="47FB95CF" w14:textId="77777777" w:rsidR="00413AF4" w:rsidRDefault="00413AF4" w:rsidP="00A579E0">
      <w:pPr>
        <w:pStyle w:val="H6"/>
      </w:pPr>
      <w:bookmarkStart w:id="284" w:name="_CRA_3_4"/>
      <w:bookmarkStart w:id="285" w:name="_CRA_3_3_3_3_3_1"/>
      <w:bookmarkStart w:id="286" w:name="_Toc157154188"/>
      <w:bookmarkStart w:id="287" w:name="_Toc187501867"/>
      <w:bookmarkEnd w:id="284"/>
      <w:r>
        <w:t>A.3.3.3.3.3.1</w:t>
      </w:r>
      <w:r>
        <w:tab/>
        <w:t>General</w:t>
      </w:r>
    </w:p>
    <w:bookmarkEnd w:id="285"/>
    <w:p w14:paraId="19AF13E6" w14:textId="77777777" w:rsidR="00413AF4" w:rsidRPr="00A05B79" w:rsidRDefault="00413AF4" w:rsidP="00A579E0">
      <w:pPr>
        <w:pStyle w:val="BodyText"/>
      </w:pPr>
      <w:r w:rsidRPr="00F130C4">
        <w:t xml:space="preserve">Subsequent E byte(s) (after the </w:t>
      </w:r>
      <w:r>
        <w:t>initial</w:t>
      </w:r>
      <w:r w:rsidRPr="00F130C4">
        <w:t xml:space="preserve"> E byte) may follow to request bandwidth</w:t>
      </w:r>
      <w:r>
        <w:t>,</w:t>
      </w:r>
      <w:r w:rsidRPr="00F130C4">
        <w:t xml:space="preserve"> coded format</w:t>
      </w:r>
      <w:r>
        <w:t>,</w:t>
      </w:r>
      <w:r w:rsidRPr="00F130C4">
        <w:t xml:space="preserve"> </w:t>
      </w:r>
      <w:r>
        <w:t xml:space="preserve">or </w:t>
      </w:r>
      <w:r w:rsidRPr="00F130C4">
        <w:t>to indicate the presence of PI data</w:t>
      </w:r>
      <w:ins w:id="288" w:author="Author">
        <w:r>
          <w:t xml:space="preserve"> or Split renderer request</w:t>
        </w:r>
      </w:ins>
      <w:r w:rsidRPr="00F130C4">
        <w:t xml:space="preserve"> in the payload</w:t>
      </w:r>
      <w:r>
        <w:t xml:space="preserve"> as described in the following clauses</w:t>
      </w:r>
      <w:r w:rsidRPr="00F130C4">
        <w:t>.</w:t>
      </w:r>
      <w:del w:id="289" w:author="Author">
        <w:r>
          <w:delText xml:space="preserve"> Reserved bits in the following E byte structures shall be set to 0, unless defined.</w:delText>
        </w:r>
      </w:del>
      <w:r>
        <w:t xml:space="preserve"> The common fields in a subsequent E</w:t>
      </w:r>
      <w:ins w:id="290" w:author="Author">
        <w:r>
          <w:t xml:space="preserve"> </w:t>
        </w:r>
      </w:ins>
      <w:del w:id="291" w:author="Author">
        <w:r w:rsidDel="007849F6">
          <w:delText>-</w:delText>
        </w:r>
      </w:del>
      <w:r>
        <w:t>byte are:</w:t>
      </w:r>
    </w:p>
    <w:p w14:paraId="6C9B0F08" w14:textId="77777777" w:rsidR="00413AF4" w:rsidRPr="00A05B79" w:rsidRDefault="00413AF4" w:rsidP="00A579E0">
      <w:pPr>
        <w:pStyle w:val="EX"/>
      </w:pPr>
      <w:r w:rsidRPr="00F130C4" w:rsidDel="00DF5E06">
        <w:rPr>
          <w:lang w:val="en-US"/>
        </w:rPr>
        <w:t>H (1 bit):</w:t>
      </w:r>
      <w:r>
        <w:rPr>
          <w:lang w:val="en-US"/>
        </w:rPr>
        <w:tab/>
      </w:r>
      <w:r w:rsidRPr="00F130C4" w:rsidDel="00DF5E06">
        <w:rPr>
          <w:lang w:val="en-US"/>
        </w:rPr>
        <w:t>Header Type identification bit</w:t>
      </w:r>
      <w:r w:rsidRPr="00F130C4" w:rsidDel="00DF5E06">
        <w:rPr>
          <w:rFonts w:hint="eastAsia"/>
          <w:lang w:val="en-US" w:eastAsia="ja-JP"/>
        </w:rPr>
        <w:t xml:space="preserve">. </w:t>
      </w:r>
      <w:r w:rsidRPr="00F130C4">
        <w:rPr>
          <w:lang w:val="en-US"/>
        </w:rPr>
        <w:t>For an E byte this bit is always set to 1.</w:t>
      </w:r>
    </w:p>
    <w:p w14:paraId="139C93C1" w14:textId="77777777" w:rsidR="00413AF4" w:rsidRDefault="00413AF4" w:rsidP="00A579E0">
      <w:pPr>
        <w:pStyle w:val="EX"/>
        <w:rPr>
          <w:lang w:val="en-US"/>
        </w:rPr>
      </w:pPr>
      <w:r w:rsidRPr="00F87C84">
        <w:rPr>
          <w:lang w:val="en-US"/>
        </w:rPr>
        <w:t>ET</w:t>
      </w:r>
      <w:r>
        <w:rPr>
          <w:lang w:val="en-US"/>
        </w:rPr>
        <w:t xml:space="preserve"> (</w:t>
      </w:r>
      <w:del w:id="292" w:author="Author">
        <w:r>
          <w:rPr>
            <w:lang w:val="en-US"/>
          </w:rPr>
          <w:delText>2</w:delText>
        </w:r>
      </w:del>
      <w:ins w:id="293" w:author="Author">
        <w:r>
          <w:rPr>
            <w:lang w:val="en-US"/>
          </w:rPr>
          <w:t>3</w:t>
        </w:r>
      </w:ins>
      <w:r>
        <w:rPr>
          <w:lang w:val="en-US"/>
        </w:rPr>
        <w:t xml:space="preserve"> bits):</w:t>
      </w:r>
      <w:r w:rsidRPr="00F87C84">
        <w:rPr>
          <w:lang w:val="en-US"/>
        </w:rPr>
        <w:t xml:space="preserve"> </w:t>
      </w:r>
      <w:r>
        <w:rPr>
          <w:lang w:val="en-US"/>
        </w:rPr>
        <w:tab/>
        <w:t>T</w:t>
      </w:r>
      <w:r w:rsidRPr="00F87C84">
        <w:rPr>
          <w:lang w:val="en-US"/>
        </w:rPr>
        <w:t xml:space="preserve">ype of subsequent E byte </w:t>
      </w:r>
      <w:del w:id="294" w:author="Author">
        <w:r w:rsidRPr="00F87C84">
          <w:rPr>
            <w:lang w:val="en-US"/>
          </w:rPr>
          <w:delText>(00, 01, 10, 11)</w:delText>
        </w:r>
        <w:r>
          <w:rPr>
            <w:lang w:val="en-US"/>
          </w:rPr>
          <w:delText xml:space="preserve"> </w:delText>
        </w:r>
      </w:del>
      <w:r>
        <w:rPr>
          <w:lang w:val="en-US"/>
        </w:rPr>
        <w:t xml:space="preserve">as indicated in Table A.3.3.3.3.3-1. </w:t>
      </w:r>
      <w:del w:id="295" w:author="Author">
        <w:r>
          <w:rPr>
            <w:lang w:val="en-US"/>
          </w:rPr>
          <w:delText>The value 11 is reserved and shall not be used.</w:delText>
        </w:r>
      </w:del>
    </w:p>
    <w:p w14:paraId="78DD1187" w14:textId="77777777" w:rsidR="00413AF4" w:rsidRPr="00F87C84" w:rsidRDefault="00413AF4" w:rsidP="00A579E0">
      <w:pPr>
        <w:pStyle w:val="TH"/>
        <w:rPr>
          <w:lang w:val="en-US" w:eastAsia="ja-JP"/>
        </w:rPr>
      </w:pPr>
      <w:bookmarkStart w:id="296" w:name="_CRTableA_3_3_3_3_31"/>
      <w:r w:rsidRPr="00F87C84">
        <w:rPr>
          <w:lang w:val="en-US" w:eastAsia="ja-JP"/>
        </w:rPr>
        <w:t xml:space="preserve">Table </w:t>
      </w:r>
      <w:bookmarkEnd w:id="296"/>
      <w:r w:rsidRPr="00F87C84">
        <w:rPr>
          <w:lang w:val="en-US" w:eastAsia="ja-JP"/>
        </w:rPr>
        <w:t>A.</w:t>
      </w:r>
      <w:r>
        <w:rPr>
          <w:lang w:val="en-US" w:eastAsia="ja-JP"/>
        </w:rPr>
        <w:t>3.3.3.3.3-1</w:t>
      </w:r>
      <w:r w:rsidRPr="00F87C84">
        <w:rPr>
          <w:lang w:val="en-US" w:eastAsia="ja-JP"/>
        </w:rPr>
        <w:t xml:space="preserve">: ET field in a subsequent E byte </w:t>
      </w:r>
    </w:p>
    <w:tbl>
      <w:tblPr>
        <w:tblW w:w="3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4"/>
      </w:tblGrid>
      <w:tr w:rsidR="00413AF4" w:rsidRPr="00F87C84" w14:paraId="439F1227" w14:textId="77777777">
        <w:trPr>
          <w:jc w:val="center"/>
        </w:trPr>
        <w:tc>
          <w:tcPr>
            <w:tcW w:w="709" w:type="dxa"/>
            <w:tcBorders>
              <w:bottom w:val="single" w:sz="18" w:space="0" w:color="auto"/>
            </w:tcBorders>
            <w:shd w:val="clear" w:color="auto" w:fill="E7E6E6"/>
          </w:tcPr>
          <w:p w14:paraId="53F64DA5" w14:textId="77777777" w:rsidR="00413AF4" w:rsidRPr="00F87C84" w:rsidRDefault="00413AF4">
            <w:pPr>
              <w:pStyle w:val="TAH"/>
              <w:rPr>
                <w:lang w:val="en" w:eastAsia="ja-JP"/>
              </w:rPr>
            </w:pPr>
            <w:r w:rsidRPr="00F87C84">
              <w:rPr>
                <w:lang w:val="en" w:eastAsia="ja-JP"/>
              </w:rPr>
              <w:t>ET</w:t>
            </w:r>
          </w:p>
        </w:tc>
        <w:tc>
          <w:tcPr>
            <w:tcW w:w="3114" w:type="dxa"/>
            <w:tcBorders>
              <w:bottom w:val="single" w:sz="18" w:space="0" w:color="auto"/>
            </w:tcBorders>
            <w:shd w:val="clear" w:color="auto" w:fill="E7E6E6"/>
            <w:vAlign w:val="center"/>
          </w:tcPr>
          <w:p w14:paraId="2B0D9879" w14:textId="77777777" w:rsidR="00413AF4" w:rsidRPr="00F87C84" w:rsidRDefault="00413AF4">
            <w:pPr>
              <w:pStyle w:val="TAH"/>
              <w:rPr>
                <w:lang w:val="en" w:eastAsia="ja-JP"/>
              </w:rPr>
            </w:pPr>
            <w:r w:rsidRPr="00F87C84">
              <w:rPr>
                <w:lang w:val="en" w:eastAsia="ja-JP"/>
              </w:rPr>
              <w:t>Definition</w:t>
            </w:r>
          </w:p>
        </w:tc>
      </w:tr>
      <w:tr w:rsidR="00413AF4" w:rsidRPr="00F87C84" w14:paraId="010BF38C" w14:textId="77777777">
        <w:trPr>
          <w:jc w:val="center"/>
        </w:trPr>
        <w:tc>
          <w:tcPr>
            <w:tcW w:w="709" w:type="dxa"/>
            <w:tcBorders>
              <w:top w:val="single" w:sz="18" w:space="0" w:color="auto"/>
              <w:left w:val="single" w:sz="8" w:space="0" w:color="auto"/>
              <w:bottom w:val="single" w:sz="8" w:space="0" w:color="auto"/>
              <w:right w:val="single" w:sz="8" w:space="0" w:color="auto"/>
            </w:tcBorders>
            <w:vAlign w:val="center"/>
          </w:tcPr>
          <w:p w14:paraId="488844D9" w14:textId="77777777" w:rsidR="00413AF4" w:rsidRPr="00F87C84" w:rsidRDefault="00413AF4">
            <w:pPr>
              <w:pStyle w:val="TAC"/>
              <w:rPr>
                <w:lang w:val="en" w:eastAsia="ja-JP"/>
              </w:rPr>
            </w:pPr>
            <w:del w:id="297" w:author="Author">
              <w:r w:rsidRPr="00F87C84">
                <w:rPr>
                  <w:lang w:val="en" w:eastAsia="ja-JP"/>
                </w:rPr>
                <w:delText>00</w:delText>
              </w:r>
            </w:del>
            <w:ins w:id="298" w:author="Author">
              <w:r w:rsidRPr="00F87C84">
                <w:rPr>
                  <w:lang w:val="en" w:eastAsia="ja-JP"/>
                </w:rPr>
                <w:t>00</w:t>
              </w:r>
              <w:r>
                <w:rPr>
                  <w:lang w:val="en" w:eastAsia="ja-JP"/>
                </w:rPr>
                <w:t>0</w:t>
              </w:r>
            </w:ins>
          </w:p>
        </w:tc>
        <w:tc>
          <w:tcPr>
            <w:tcW w:w="3114" w:type="dxa"/>
            <w:tcBorders>
              <w:top w:val="single" w:sz="18" w:space="0" w:color="auto"/>
              <w:left w:val="single" w:sz="8" w:space="0" w:color="auto"/>
              <w:bottom w:val="single" w:sz="8" w:space="0" w:color="auto"/>
              <w:right w:val="single" w:sz="18" w:space="0" w:color="auto"/>
            </w:tcBorders>
            <w:vAlign w:val="center"/>
          </w:tcPr>
          <w:p w14:paraId="2EC61B24" w14:textId="77777777" w:rsidR="00413AF4" w:rsidRPr="00F87C84" w:rsidRDefault="00413AF4">
            <w:pPr>
              <w:pStyle w:val="TAC"/>
              <w:rPr>
                <w:lang w:val="en" w:eastAsia="ja-JP"/>
              </w:rPr>
            </w:pPr>
            <w:r w:rsidRPr="00F87C84">
              <w:rPr>
                <w:lang w:val="en" w:eastAsia="ja-JP"/>
              </w:rPr>
              <w:t>Bandwidt</w:t>
            </w:r>
            <w:r>
              <w:rPr>
                <w:lang w:val="en" w:eastAsia="ja-JP"/>
              </w:rPr>
              <w:t>h</w:t>
            </w:r>
            <w:r w:rsidRPr="00F87C84">
              <w:rPr>
                <w:lang w:val="en" w:eastAsia="ja-JP"/>
              </w:rPr>
              <w:t xml:space="preserve"> Request</w:t>
            </w:r>
          </w:p>
        </w:tc>
      </w:tr>
      <w:tr w:rsidR="00413AF4" w:rsidRPr="00F87C84" w14:paraId="3A0BDD48"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428AEF91" w14:textId="77777777" w:rsidR="00413AF4" w:rsidRPr="00F87C84" w:rsidRDefault="00413AF4">
            <w:pPr>
              <w:pStyle w:val="TAC"/>
              <w:rPr>
                <w:lang w:val="en" w:eastAsia="ja-JP"/>
              </w:rPr>
            </w:pPr>
            <w:del w:id="299" w:author="Author">
              <w:r w:rsidRPr="00F87C84">
                <w:rPr>
                  <w:lang w:val="en" w:eastAsia="ja-JP"/>
                </w:rPr>
                <w:delText>01</w:delText>
              </w:r>
            </w:del>
            <w:ins w:id="300" w:author="Author">
              <w:r>
                <w:rPr>
                  <w:lang w:val="en" w:eastAsia="ja-JP"/>
                </w:rPr>
                <w:t>0</w:t>
              </w:r>
              <w:r w:rsidRPr="00F87C84">
                <w:rPr>
                  <w:lang w:val="en" w:eastAsia="ja-JP"/>
                </w:rPr>
                <w:t>01</w:t>
              </w:r>
            </w:ins>
          </w:p>
        </w:tc>
        <w:tc>
          <w:tcPr>
            <w:tcW w:w="3114" w:type="dxa"/>
            <w:tcBorders>
              <w:top w:val="single" w:sz="8" w:space="0" w:color="auto"/>
              <w:left w:val="single" w:sz="8" w:space="0" w:color="auto"/>
              <w:bottom w:val="single" w:sz="8" w:space="0" w:color="auto"/>
              <w:right w:val="single" w:sz="18" w:space="0" w:color="auto"/>
            </w:tcBorders>
            <w:vAlign w:val="center"/>
          </w:tcPr>
          <w:p w14:paraId="67155FDF" w14:textId="77777777" w:rsidR="00413AF4" w:rsidRPr="00F87C84" w:rsidRDefault="00413AF4">
            <w:pPr>
              <w:pStyle w:val="TAC"/>
              <w:rPr>
                <w:lang w:val="en" w:eastAsia="ja-JP"/>
              </w:rPr>
            </w:pPr>
            <w:r w:rsidRPr="00F87C84">
              <w:rPr>
                <w:lang w:val="en" w:eastAsia="ja-JP"/>
              </w:rPr>
              <w:t>Format Request</w:t>
            </w:r>
          </w:p>
        </w:tc>
      </w:tr>
      <w:tr w:rsidR="00413AF4" w:rsidRPr="00F87C84" w14:paraId="4C7A0CEC"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7434E2E1" w14:textId="77777777" w:rsidR="00413AF4" w:rsidRPr="00F87C84" w:rsidRDefault="00413AF4">
            <w:pPr>
              <w:pStyle w:val="TAC"/>
              <w:rPr>
                <w:lang w:val="en" w:eastAsia="ja-JP"/>
              </w:rPr>
            </w:pPr>
            <w:del w:id="301" w:author="Author">
              <w:r w:rsidRPr="00F87C84">
                <w:rPr>
                  <w:lang w:val="en" w:eastAsia="ja-JP"/>
                </w:rPr>
                <w:delText>10</w:delText>
              </w:r>
            </w:del>
            <w:ins w:id="302" w:author="Author">
              <w:r>
                <w:rPr>
                  <w:lang w:val="en" w:eastAsia="ja-JP"/>
                </w:rPr>
                <w:t>0</w:t>
              </w:r>
              <w:r w:rsidRPr="00F87C84">
                <w:rPr>
                  <w:lang w:val="en" w:eastAsia="ja-JP"/>
                </w:rPr>
                <w:t>10</w:t>
              </w:r>
            </w:ins>
          </w:p>
        </w:tc>
        <w:tc>
          <w:tcPr>
            <w:tcW w:w="3114" w:type="dxa"/>
            <w:tcBorders>
              <w:top w:val="single" w:sz="8" w:space="0" w:color="auto"/>
              <w:left w:val="single" w:sz="8" w:space="0" w:color="auto"/>
              <w:bottom w:val="single" w:sz="8" w:space="0" w:color="auto"/>
              <w:right w:val="single" w:sz="18" w:space="0" w:color="auto"/>
            </w:tcBorders>
            <w:vAlign w:val="center"/>
          </w:tcPr>
          <w:p w14:paraId="2BF0B5C5" w14:textId="77777777" w:rsidR="00413AF4" w:rsidRPr="00F87C84" w:rsidRDefault="00413AF4">
            <w:pPr>
              <w:pStyle w:val="TAC"/>
              <w:rPr>
                <w:lang w:val="en-US" w:eastAsia="ja-JP"/>
              </w:rPr>
            </w:pPr>
            <w:r w:rsidRPr="18C9BB1F">
              <w:rPr>
                <w:lang w:val="en-US" w:eastAsia="ja-JP"/>
              </w:rPr>
              <w:t>PI indication</w:t>
            </w:r>
          </w:p>
        </w:tc>
      </w:tr>
      <w:tr w:rsidR="00413AF4" w:rsidRPr="00F87C84" w14:paraId="7A17A8E9"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014EA915" w14:textId="77777777" w:rsidR="00413AF4" w:rsidRPr="00F87C84" w:rsidRDefault="00413AF4">
            <w:pPr>
              <w:pStyle w:val="TAC"/>
              <w:rPr>
                <w:lang w:val="en" w:eastAsia="ja-JP"/>
              </w:rPr>
            </w:pPr>
            <w:del w:id="303" w:author="Author">
              <w:r w:rsidRPr="00F87C84">
                <w:rPr>
                  <w:lang w:val="en" w:eastAsia="ja-JP"/>
                </w:rPr>
                <w:delText>11</w:delText>
              </w:r>
            </w:del>
            <w:ins w:id="304" w:author="Author">
              <w:r>
                <w:rPr>
                  <w:lang w:val="en" w:eastAsia="ja-JP"/>
                </w:rPr>
                <w:t>0</w:t>
              </w:r>
              <w:r w:rsidRPr="00F87C84">
                <w:rPr>
                  <w:lang w:val="en" w:eastAsia="ja-JP"/>
                </w:rPr>
                <w:t>11</w:t>
              </w:r>
            </w:ins>
          </w:p>
        </w:tc>
        <w:tc>
          <w:tcPr>
            <w:tcW w:w="3114" w:type="dxa"/>
            <w:tcBorders>
              <w:top w:val="single" w:sz="8" w:space="0" w:color="auto"/>
              <w:left w:val="single" w:sz="8" w:space="0" w:color="auto"/>
              <w:bottom w:val="single" w:sz="8" w:space="0" w:color="auto"/>
              <w:right w:val="single" w:sz="18" w:space="0" w:color="auto"/>
            </w:tcBorders>
            <w:vAlign w:val="center"/>
          </w:tcPr>
          <w:p w14:paraId="41B93AF5" w14:textId="77777777" w:rsidR="00413AF4" w:rsidRPr="00A05B79" w:rsidRDefault="00413AF4">
            <w:pPr>
              <w:pStyle w:val="TAC"/>
              <w:rPr>
                <w:lang w:val="en-US"/>
              </w:rPr>
            </w:pPr>
            <w:del w:id="305" w:author="Author">
              <w:r w:rsidRPr="00A05B79" w:rsidDel="003061C0">
                <w:rPr>
                  <w:lang w:val="en-US"/>
                </w:rPr>
                <w:delText>reserved</w:delText>
              </w:r>
            </w:del>
            <w:ins w:id="306" w:author="Author">
              <w:r>
                <w:rPr>
                  <w:lang w:val="en" w:eastAsia="ja-JP"/>
                </w:rPr>
                <w:t>Split Renderer Request</w:t>
              </w:r>
            </w:ins>
          </w:p>
        </w:tc>
      </w:tr>
      <w:tr w:rsidR="00413AF4" w:rsidRPr="00F87C84" w14:paraId="7B1ED396" w14:textId="77777777">
        <w:trPr>
          <w:jc w:val="center"/>
          <w:ins w:id="307" w:author="Author"/>
        </w:trPr>
        <w:tc>
          <w:tcPr>
            <w:tcW w:w="709" w:type="dxa"/>
            <w:tcBorders>
              <w:top w:val="single" w:sz="8" w:space="0" w:color="auto"/>
              <w:left w:val="single" w:sz="8" w:space="0" w:color="auto"/>
              <w:bottom w:val="single" w:sz="8" w:space="0" w:color="auto"/>
              <w:right w:val="single" w:sz="8" w:space="0" w:color="auto"/>
            </w:tcBorders>
            <w:vAlign w:val="center"/>
          </w:tcPr>
          <w:p w14:paraId="78B7EB20" w14:textId="77777777" w:rsidR="00413AF4" w:rsidRPr="00F87C84" w:rsidRDefault="00413AF4">
            <w:pPr>
              <w:pStyle w:val="TAC"/>
              <w:rPr>
                <w:ins w:id="308" w:author="Author"/>
                <w:lang w:val="en" w:eastAsia="ja-JP"/>
              </w:rPr>
            </w:pPr>
            <w:ins w:id="309" w:author="Author">
              <w:r>
                <w:rPr>
                  <w:lang w:val="en" w:eastAsia="ja-JP"/>
                </w:rPr>
                <w:t>100 to 111</w:t>
              </w:r>
            </w:ins>
          </w:p>
        </w:tc>
        <w:tc>
          <w:tcPr>
            <w:tcW w:w="3114" w:type="dxa"/>
            <w:tcBorders>
              <w:top w:val="single" w:sz="8" w:space="0" w:color="auto"/>
              <w:left w:val="single" w:sz="8" w:space="0" w:color="auto"/>
              <w:bottom w:val="single" w:sz="8" w:space="0" w:color="auto"/>
              <w:right w:val="single" w:sz="18" w:space="0" w:color="auto"/>
            </w:tcBorders>
            <w:vAlign w:val="center"/>
          </w:tcPr>
          <w:p w14:paraId="42C42DD3" w14:textId="77777777" w:rsidR="00413AF4" w:rsidRPr="00A05B79" w:rsidDel="003061C0" w:rsidRDefault="00413AF4">
            <w:pPr>
              <w:pStyle w:val="TAC"/>
              <w:rPr>
                <w:ins w:id="310" w:author="Author"/>
                <w:lang w:val="en-US"/>
              </w:rPr>
            </w:pPr>
            <w:ins w:id="311" w:author="Author">
              <w:r>
                <w:rPr>
                  <w:lang w:val="en-US"/>
                </w:rPr>
                <w:t>Reserved for future use</w:t>
              </w:r>
            </w:ins>
          </w:p>
        </w:tc>
      </w:tr>
    </w:tbl>
    <w:p w14:paraId="68A81CD2" w14:textId="77777777" w:rsidR="00413AF4" w:rsidRPr="00A05B79" w:rsidRDefault="00413AF4" w:rsidP="002F2B45">
      <w:pPr>
        <w:rPr>
          <w:del w:id="312" w:author="Author"/>
          <w:lang w:val="en-US"/>
        </w:rPr>
      </w:pPr>
    </w:p>
    <w:p w14:paraId="1466A3BF" w14:textId="77777777" w:rsidR="00413AF4" w:rsidRDefault="00413AF4" w:rsidP="00A579E0">
      <w:pPr>
        <w:rPr>
          <w:ins w:id="313" w:author="Author"/>
          <w:lang w:val="en-US"/>
        </w:rPr>
      </w:pPr>
    </w:p>
    <w:p w14:paraId="40A488BD" w14:textId="77777777" w:rsidR="00413AF4" w:rsidRPr="00513F94" w:rsidRDefault="00413AF4" w:rsidP="00A579E0">
      <w:pPr>
        <w:rPr>
          <w:ins w:id="314" w:author="Author"/>
          <w:lang w:val="en-US"/>
        </w:rPr>
      </w:pPr>
      <w:ins w:id="315" w:author="Author">
        <w:r>
          <w:rPr>
            <w:lang w:val="en-US"/>
          </w:rPr>
          <w:t>All</w:t>
        </w:r>
        <w:r w:rsidRPr="00513F94">
          <w:rPr>
            <w:lang w:val="en-US"/>
          </w:rPr>
          <w:t xml:space="preserve"> reserved bits in </w:t>
        </w:r>
        <w:r>
          <w:rPr>
            <w:lang w:val="en-US"/>
          </w:rPr>
          <w:t>any</w:t>
        </w:r>
        <w:r w:rsidRPr="00513F94">
          <w:rPr>
            <w:lang w:val="en-US"/>
          </w:rPr>
          <w:t xml:space="preserve"> subsequent E-byte shall be set to zero by the media sender and ignored by the media receiver.</w:t>
        </w:r>
        <w:r>
          <w:rPr>
            <w:lang w:val="en-US"/>
          </w:rPr>
          <w:t xml:space="preserve"> Similarly, any value denoted ‘reserved’ shall be ignored. </w:t>
        </w:r>
      </w:ins>
    </w:p>
    <w:p w14:paraId="031E96E7" w14:textId="77777777" w:rsidR="00413AF4" w:rsidRDefault="00413AF4" w:rsidP="00A579E0">
      <w:pPr>
        <w:pStyle w:val="H6"/>
        <w:rPr>
          <w:lang w:val="en-US"/>
        </w:rPr>
      </w:pPr>
      <w:bookmarkStart w:id="316" w:name="_CRA_3_3_3_3_3_2"/>
      <w:r>
        <w:rPr>
          <w:lang w:val="en-US"/>
        </w:rPr>
        <w:t>A.3.3.3.3.3.2</w:t>
      </w:r>
      <w:r>
        <w:rPr>
          <w:lang w:val="en-US"/>
        </w:rPr>
        <w:tab/>
        <w:t>Bandwidth Request</w:t>
      </w:r>
    </w:p>
    <w:bookmarkEnd w:id="316"/>
    <w:p w14:paraId="478FC009" w14:textId="77777777" w:rsidR="00413AF4" w:rsidRPr="000916E6" w:rsidDel="00D554B7" w:rsidRDefault="00413AF4" w:rsidP="00A579E0">
      <w:pPr>
        <w:rPr>
          <w:del w:id="317" w:author="Author"/>
          <w:rFonts w:eastAsiaTheme="minorHAnsi"/>
          <w:lang w:val="en-US"/>
        </w:rPr>
      </w:pPr>
      <w:r>
        <w:rPr>
          <w:lang w:val="en-US"/>
        </w:rPr>
        <w:t>Bandwidth requests are defined as shown in Figure A.3.3.3.3.3.2-1</w:t>
      </w:r>
      <w:del w:id="318" w:author="Author">
        <w:r w:rsidDel="000916E6">
          <w:rPr>
            <w:lang w:val="en-US"/>
          </w:rPr>
          <w:delText xml:space="preserve"> </w:delText>
        </w:r>
      </w:del>
      <w:r>
        <w:rPr>
          <w:lang w:val="en-US"/>
        </w:rPr>
        <w:t>.</w:t>
      </w:r>
    </w:p>
    <w:p w14:paraId="70C6E1E0" w14:textId="77777777" w:rsidR="00413AF4" w:rsidRDefault="00413AF4" w:rsidP="00D554B7">
      <w:pPr>
        <w:rPr>
          <w:ins w:id="319" w:author="Author"/>
          <w:rStyle w:val="VerbatimChar"/>
          <w:rFonts w:eastAsiaTheme="minorHAnsi"/>
        </w:rPr>
      </w:pPr>
      <w:del w:id="320" w:author="Author">
        <w:r w:rsidRPr="00F130C4">
          <w:rPr>
            <w:rStyle w:val="VerbatimChar"/>
            <w:rFonts w:eastAsiaTheme="minorHAnsi"/>
          </w:rPr>
          <w:delText xml:space="preserve"> </w:delText>
        </w:r>
        <w:r w:rsidRPr="00F130C4" w:rsidDel="00D554B7">
          <w:rPr>
            <w:rStyle w:val="VerbatimChar"/>
            <w:rFonts w:eastAsiaTheme="minorHAnsi"/>
          </w:rPr>
          <w:delText xml:space="preserve">0 1 2 3 4 5 6 7 </w:delText>
        </w:r>
        <w:r w:rsidRPr="00F130C4" w:rsidDel="00D554B7">
          <w:br/>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r w:rsidRPr="00F130C4">
          <w:rPr>
            <w:rStyle w:val="VerbatimChar"/>
            <w:rFonts w:eastAsiaTheme="minorHAnsi"/>
          </w:rPr>
          <w:delText>H|</w:delText>
        </w:r>
        <w:r w:rsidRPr="00F130C4" w:rsidDel="00755CFF">
          <w:rPr>
            <w:rStyle w:val="VerbatimChar"/>
            <w:rFonts w:eastAsiaTheme="minorHAnsi"/>
          </w:rPr>
          <w:delText xml:space="preserve"> </w:delText>
        </w:r>
        <w:r w:rsidRPr="00F130C4">
          <w:rPr>
            <w:rStyle w:val="VerbatimChar"/>
            <w:rFonts w:eastAsiaTheme="minorHAnsi"/>
          </w:rPr>
          <w:delText>ET|</w:delText>
        </w:r>
        <w:r>
          <w:rPr>
            <w:rStyle w:val="VerbatimChar"/>
            <w:rFonts w:eastAsiaTheme="minorHAnsi"/>
          </w:rPr>
          <w:delText xml:space="preserve"> </w:delText>
        </w:r>
        <w:r w:rsidDel="00D554B7">
          <w:rPr>
            <w:rStyle w:val="VerbatimChar"/>
            <w:rFonts w:eastAsiaTheme="minorHAnsi"/>
          </w:rPr>
          <w:delText>res</w:delText>
        </w:r>
        <w:r>
          <w:rPr>
            <w:rStyle w:val="VerbatimChar"/>
            <w:rFonts w:eastAsiaTheme="minorHAnsi"/>
          </w:rPr>
          <w:delText xml:space="preserve"> </w:delText>
        </w:r>
        <w:r w:rsidRPr="00F130C4">
          <w:rPr>
            <w:rStyle w:val="VerbatimChar"/>
            <w:rFonts w:eastAsiaTheme="minorHAnsi"/>
          </w:rPr>
          <w:delText xml:space="preserve">| </w:delText>
        </w:r>
        <w:r w:rsidDel="00D554B7">
          <w:rPr>
            <w:rStyle w:val="VerbatimChar"/>
            <w:rFonts w:eastAsiaTheme="minorHAnsi"/>
          </w:rPr>
          <w:delText>BW</w:delText>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413AF4" w14:paraId="21986F61" w14:textId="77777777" w:rsidTr="00BB6497">
        <w:trPr>
          <w:trHeight w:val="1040"/>
          <w:ins w:id="321" w:author="Author"/>
        </w:trPr>
        <w:tc>
          <w:tcPr>
            <w:tcW w:w="2779" w:type="dxa"/>
            <w:tcBorders>
              <w:top w:val="nil"/>
              <w:left w:val="nil"/>
              <w:bottom w:val="nil"/>
              <w:right w:val="nil"/>
            </w:tcBorders>
          </w:tcPr>
          <w:p w14:paraId="18D43F98" w14:textId="77777777" w:rsidR="00413AF4" w:rsidRPr="00BB6497" w:rsidRDefault="00413AF4">
            <w:pPr>
              <w:pStyle w:val="PL"/>
              <w:rPr>
                <w:ins w:id="322" w:author="Author"/>
                <w:rStyle w:val="VerbatimChar"/>
                <w:sz w:val="20"/>
                <w:szCs w:val="72"/>
              </w:rPr>
            </w:pPr>
            <w:ins w:id="323" w:author="Author">
              <w:r>
                <w:rPr>
                  <w:sz w:val="20"/>
                  <w:szCs w:val="72"/>
                </w:rPr>
                <w:lastRenderedPageBreak/>
                <w:t xml:space="preserve"> </w:t>
              </w:r>
              <w:r w:rsidRPr="00D554B7">
                <w:rPr>
                  <w:sz w:val="20"/>
                  <w:szCs w:val="72"/>
                </w:rPr>
                <w:t xml:space="preserve">0 1 2 3 4 5 6 7 </w:t>
              </w:r>
              <w:r w:rsidRPr="00D554B7">
                <w:rPr>
                  <w:sz w:val="20"/>
                  <w:szCs w:val="72"/>
                </w:rPr>
                <w:br/>
                <w:t>+-+-+-+-+-+-+-+-+</w:t>
              </w:r>
              <w:r w:rsidRPr="00D554B7">
                <w:rPr>
                  <w:sz w:val="20"/>
                  <w:szCs w:val="72"/>
                </w:rPr>
                <w:br/>
                <w:t>|1|0 0 0|res|BW |</w:t>
              </w:r>
              <w:r w:rsidRPr="00D554B7">
                <w:rPr>
                  <w:sz w:val="20"/>
                  <w:szCs w:val="72"/>
                </w:rPr>
                <w:br/>
                <w:t>+-+-+-+-+-+-+-+-+</w:t>
              </w:r>
            </w:ins>
          </w:p>
        </w:tc>
      </w:tr>
    </w:tbl>
    <w:p w14:paraId="6FF5A8D0" w14:textId="77777777" w:rsidR="00413AF4" w:rsidRPr="00F130C4" w:rsidDel="00D554B7" w:rsidRDefault="00413AF4" w:rsidP="00304E97">
      <w:pPr>
        <w:pStyle w:val="SourceCode"/>
        <w:ind w:left="3600"/>
        <w:rPr>
          <w:del w:id="324" w:author="Author"/>
          <w:rStyle w:val="VerbatimChar"/>
          <w:rFonts w:eastAsiaTheme="minorHAnsi"/>
        </w:rPr>
      </w:pPr>
    </w:p>
    <w:p w14:paraId="3E5A25D4" w14:textId="77777777" w:rsidR="00413AF4" w:rsidRPr="00A05B79" w:rsidRDefault="00413AF4" w:rsidP="00A579E0">
      <w:pPr>
        <w:pStyle w:val="TF"/>
      </w:pPr>
      <w:bookmarkStart w:id="325" w:name="_CRFigureA_3_3_3_3_3_21"/>
      <w:r w:rsidRPr="00F130C4">
        <w:t xml:space="preserve">Figure </w:t>
      </w:r>
      <w:bookmarkEnd w:id="325"/>
      <w:r w:rsidRPr="00B32C7F">
        <w:t>A.</w:t>
      </w:r>
      <w:r>
        <w:t>3.3.3.3.3.2-1</w:t>
      </w:r>
      <w:r w:rsidRPr="00F130C4">
        <w:t>: Subsequent E byte structure for bandwidth request</w:t>
      </w:r>
      <w:r>
        <w:t xml:space="preserve"> </w:t>
      </w:r>
      <w:r w:rsidRPr="00F130C4">
        <w:t>(ET=</w:t>
      </w:r>
      <w:del w:id="326" w:author="Author">
        <w:r w:rsidRPr="00F130C4">
          <w:delText>00</w:delText>
        </w:r>
      </w:del>
      <w:ins w:id="327" w:author="Author">
        <w:r>
          <w:t>0</w:t>
        </w:r>
        <w:r w:rsidRPr="00F130C4">
          <w:t>00</w:t>
        </w:r>
      </w:ins>
      <w:r w:rsidRPr="00F130C4">
        <w:t>)</w:t>
      </w:r>
    </w:p>
    <w:p w14:paraId="236A1002" w14:textId="77777777" w:rsidR="00413AF4" w:rsidRDefault="00413AF4" w:rsidP="00A579E0">
      <w:pPr>
        <w:pStyle w:val="EX"/>
        <w:ind w:left="0" w:firstLine="0"/>
        <w:rPr>
          <w:ins w:id="328" w:author="Author"/>
          <w:lang w:eastAsia="ja-JP"/>
        </w:rPr>
      </w:pPr>
      <w:ins w:id="329" w:author="Author">
        <w:r>
          <w:rPr>
            <w:lang w:eastAsia="ja-JP"/>
          </w:rPr>
          <w:t>The contents of this subsequent E byte has following meaning:</w:t>
        </w:r>
      </w:ins>
    </w:p>
    <w:p w14:paraId="36F4D5F9" w14:textId="77777777" w:rsidR="00413AF4" w:rsidRPr="00CE1334" w:rsidRDefault="00413AF4" w:rsidP="00A579E0">
      <w:pPr>
        <w:pStyle w:val="EX"/>
      </w:pPr>
      <w:r>
        <w:rPr>
          <w:lang w:val="en-US"/>
        </w:rPr>
        <w:t>BW (2 bits):</w:t>
      </w:r>
      <w:r w:rsidRPr="00F87C84">
        <w:rPr>
          <w:lang w:val="en-US"/>
        </w:rPr>
        <w:t xml:space="preserve"> </w:t>
      </w:r>
      <w:r>
        <w:rPr>
          <w:lang w:val="en-US"/>
        </w:rPr>
        <w:tab/>
        <w:t>Requested bandwidth</w:t>
      </w:r>
      <w:r w:rsidRPr="00F87C84">
        <w:rPr>
          <w:lang w:val="en-US"/>
        </w:rPr>
        <w:t xml:space="preserve"> </w:t>
      </w:r>
      <w:r>
        <w:rPr>
          <w:lang w:val="en-US"/>
        </w:rPr>
        <w:t>as indicated in Table A.3.3.3.3.3.2-1.</w:t>
      </w:r>
    </w:p>
    <w:p w14:paraId="69C1829A" w14:textId="77777777" w:rsidR="00413AF4" w:rsidRPr="00F87C84" w:rsidRDefault="00413AF4" w:rsidP="00A579E0">
      <w:pPr>
        <w:pStyle w:val="TH"/>
        <w:rPr>
          <w:lang w:val="en-US" w:eastAsia="ja-JP"/>
        </w:rPr>
      </w:pPr>
      <w:bookmarkStart w:id="330" w:name="_CRTableA_3_3_3_3_3_21"/>
      <w:r w:rsidRPr="00F87C84">
        <w:rPr>
          <w:lang w:val="en-US" w:eastAsia="ja-JP"/>
        </w:rPr>
        <w:t xml:space="preserve">Table </w:t>
      </w:r>
      <w:bookmarkEnd w:id="330"/>
      <w:r w:rsidRPr="00F87C84">
        <w:rPr>
          <w:lang w:val="en-US" w:eastAsia="ja-JP"/>
        </w:rPr>
        <w:t>A.</w:t>
      </w:r>
      <w:r>
        <w:rPr>
          <w:lang w:val="en-US" w:eastAsia="ja-JP"/>
        </w:rPr>
        <w:t>3.3.3.3.3.2-1</w:t>
      </w:r>
      <w:r w:rsidRPr="00F87C84">
        <w:rPr>
          <w:lang w:val="en-US" w:eastAsia="ja-JP"/>
        </w:rPr>
        <w:t xml:space="preserve">: </w:t>
      </w:r>
      <w:r>
        <w:rPr>
          <w:lang w:val="en-US" w:eastAsia="ja-JP"/>
        </w:rPr>
        <w:t xml:space="preserve">BW </w:t>
      </w:r>
      <w:r w:rsidRPr="00F87C84">
        <w:rPr>
          <w:lang w:val="en-US" w:eastAsia="ja-JP"/>
        </w:rPr>
        <w:t xml:space="preserve">field in a subsequent E byte </w:t>
      </w:r>
    </w:p>
    <w:tbl>
      <w:tblPr>
        <w:tblW w:w="2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tblGrid>
      <w:tr w:rsidR="00413AF4" w:rsidRPr="00F87C84" w14:paraId="7CD7FC8F" w14:textId="77777777">
        <w:trPr>
          <w:jc w:val="center"/>
        </w:trPr>
        <w:tc>
          <w:tcPr>
            <w:tcW w:w="709" w:type="dxa"/>
            <w:tcBorders>
              <w:bottom w:val="single" w:sz="18" w:space="0" w:color="auto"/>
            </w:tcBorders>
            <w:shd w:val="clear" w:color="auto" w:fill="E7E6E6"/>
          </w:tcPr>
          <w:p w14:paraId="3FBC4349" w14:textId="77777777" w:rsidR="00413AF4" w:rsidRPr="00F87C84" w:rsidRDefault="00413AF4">
            <w:pPr>
              <w:pStyle w:val="TAH"/>
              <w:rPr>
                <w:lang w:val="en" w:eastAsia="ja-JP"/>
              </w:rPr>
            </w:pPr>
            <w:r w:rsidRPr="00F87C84">
              <w:rPr>
                <w:lang w:val="en" w:eastAsia="ja-JP"/>
              </w:rPr>
              <w:t>BW</w:t>
            </w:r>
          </w:p>
        </w:tc>
        <w:tc>
          <w:tcPr>
            <w:tcW w:w="2126" w:type="dxa"/>
            <w:tcBorders>
              <w:bottom w:val="single" w:sz="18" w:space="0" w:color="auto"/>
            </w:tcBorders>
            <w:shd w:val="clear" w:color="auto" w:fill="E7E6E6"/>
            <w:vAlign w:val="center"/>
          </w:tcPr>
          <w:p w14:paraId="346E0C3B" w14:textId="77777777" w:rsidR="00413AF4" w:rsidRPr="00F87C84" w:rsidRDefault="00413AF4">
            <w:pPr>
              <w:pStyle w:val="TAH"/>
              <w:rPr>
                <w:lang w:val="en" w:eastAsia="ja-JP"/>
              </w:rPr>
            </w:pPr>
            <w:r w:rsidRPr="00F87C84">
              <w:rPr>
                <w:lang w:val="en" w:eastAsia="ja-JP"/>
              </w:rPr>
              <w:t>Definition</w:t>
            </w:r>
          </w:p>
        </w:tc>
      </w:tr>
      <w:tr w:rsidR="00413AF4" w:rsidRPr="00F87C84" w14:paraId="69FF309E" w14:textId="77777777">
        <w:trPr>
          <w:jc w:val="center"/>
        </w:trPr>
        <w:tc>
          <w:tcPr>
            <w:tcW w:w="709" w:type="dxa"/>
            <w:tcBorders>
              <w:top w:val="single" w:sz="18" w:space="0" w:color="auto"/>
              <w:left w:val="single" w:sz="8" w:space="0" w:color="auto"/>
              <w:bottom w:val="single" w:sz="8" w:space="0" w:color="auto"/>
              <w:right w:val="single" w:sz="8" w:space="0" w:color="auto"/>
            </w:tcBorders>
            <w:vAlign w:val="center"/>
          </w:tcPr>
          <w:p w14:paraId="050104F2" w14:textId="77777777" w:rsidR="00413AF4" w:rsidRPr="00F87C84" w:rsidRDefault="00413AF4">
            <w:pPr>
              <w:pStyle w:val="TAC"/>
              <w:rPr>
                <w:lang w:val="en" w:eastAsia="ja-JP"/>
              </w:rPr>
            </w:pPr>
            <w:r w:rsidRPr="00F87C84">
              <w:rPr>
                <w:lang w:val="en" w:eastAsia="ja-JP"/>
              </w:rPr>
              <w:t>00</w:t>
            </w:r>
          </w:p>
        </w:tc>
        <w:tc>
          <w:tcPr>
            <w:tcW w:w="2126" w:type="dxa"/>
            <w:tcBorders>
              <w:top w:val="single" w:sz="18" w:space="0" w:color="auto"/>
              <w:left w:val="single" w:sz="8" w:space="0" w:color="auto"/>
              <w:bottom w:val="single" w:sz="8" w:space="0" w:color="auto"/>
              <w:right w:val="single" w:sz="18" w:space="0" w:color="auto"/>
            </w:tcBorders>
            <w:vAlign w:val="center"/>
          </w:tcPr>
          <w:p w14:paraId="1327694B" w14:textId="77777777" w:rsidR="00413AF4" w:rsidRPr="00F87C84" w:rsidRDefault="00413AF4">
            <w:pPr>
              <w:pStyle w:val="TAC"/>
              <w:rPr>
                <w:lang w:val="en" w:eastAsia="ja-JP"/>
              </w:rPr>
            </w:pPr>
            <w:r w:rsidRPr="00F87C84">
              <w:rPr>
                <w:lang w:val="en" w:eastAsia="ja-JP"/>
              </w:rPr>
              <w:t>WB</w:t>
            </w:r>
          </w:p>
        </w:tc>
      </w:tr>
      <w:tr w:rsidR="00413AF4" w:rsidRPr="00F87C84" w14:paraId="64A0A901"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7DF91D73" w14:textId="77777777" w:rsidR="00413AF4" w:rsidRPr="00F87C84" w:rsidRDefault="00413AF4">
            <w:pPr>
              <w:pStyle w:val="TAC"/>
              <w:rPr>
                <w:lang w:val="en" w:eastAsia="ja-JP"/>
              </w:rPr>
            </w:pPr>
            <w:r w:rsidRPr="00F87C84">
              <w:rPr>
                <w:lang w:val="en" w:eastAsia="ja-JP"/>
              </w:rPr>
              <w:t>01</w:t>
            </w:r>
          </w:p>
        </w:tc>
        <w:tc>
          <w:tcPr>
            <w:tcW w:w="2126" w:type="dxa"/>
            <w:tcBorders>
              <w:top w:val="single" w:sz="8" w:space="0" w:color="auto"/>
              <w:left w:val="single" w:sz="8" w:space="0" w:color="auto"/>
              <w:bottom w:val="single" w:sz="8" w:space="0" w:color="auto"/>
              <w:right w:val="single" w:sz="18" w:space="0" w:color="auto"/>
            </w:tcBorders>
            <w:vAlign w:val="center"/>
          </w:tcPr>
          <w:p w14:paraId="58EBAEE0" w14:textId="77777777" w:rsidR="00413AF4" w:rsidRPr="00F87C84" w:rsidRDefault="00413AF4">
            <w:pPr>
              <w:pStyle w:val="TAC"/>
              <w:rPr>
                <w:lang w:val="en" w:eastAsia="ja-JP"/>
              </w:rPr>
            </w:pPr>
            <w:r w:rsidRPr="00F87C84">
              <w:rPr>
                <w:lang w:val="en" w:eastAsia="ja-JP"/>
              </w:rPr>
              <w:t>SWB</w:t>
            </w:r>
          </w:p>
        </w:tc>
      </w:tr>
      <w:tr w:rsidR="00413AF4" w:rsidRPr="00F87C84" w14:paraId="1698EEC4"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02807F35" w14:textId="77777777" w:rsidR="00413AF4" w:rsidRPr="00F87C84" w:rsidRDefault="00413AF4">
            <w:pPr>
              <w:pStyle w:val="TAC"/>
              <w:rPr>
                <w:lang w:val="en" w:eastAsia="ja-JP"/>
              </w:rPr>
            </w:pPr>
            <w:r w:rsidRPr="00F87C84">
              <w:rPr>
                <w:lang w:val="en" w:eastAsia="ja-JP"/>
              </w:rPr>
              <w:t>10</w:t>
            </w:r>
          </w:p>
        </w:tc>
        <w:tc>
          <w:tcPr>
            <w:tcW w:w="2126" w:type="dxa"/>
            <w:tcBorders>
              <w:top w:val="single" w:sz="8" w:space="0" w:color="auto"/>
              <w:left w:val="single" w:sz="8" w:space="0" w:color="auto"/>
              <w:bottom w:val="single" w:sz="8" w:space="0" w:color="auto"/>
              <w:right w:val="single" w:sz="18" w:space="0" w:color="auto"/>
            </w:tcBorders>
            <w:vAlign w:val="center"/>
          </w:tcPr>
          <w:p w14:paraId="169CC0B0" w14:textId="77777777" w:rsidR="00413AF4" w:rsidRPr="00F87C84" w:rsidRDefault="00413AF4">
            <w:pPr>
              <w:pStyle w:val="TAC"/>
              <w:rPr>
                <w:lang w:val="en" w:eastAsia="ja-JP"/>
              </w:rPr>
            </w:pPr>
            <w:r w:rsidRPr="00F87C84">
              <w:rPr>
                <w:lang w:val="en" w:eastAsia="ja-JP"/>
              </w:rPr>
              <w:t>FB</w:t>
            </w:r>
          </w:p>
        </w:tc>
      </w:tr>
      <w:tr w:rsidR="00413AF4" w:rsidRPr="00F87C84" w14:paraId="56F1831D" w14:textId="77777777">
        <w:trPr>
          <w:jc w:val="center"/>
        </w:trPr>
        <w:tc>
          <w:tcPr>
            <w:tcW w:w="709" w:type="dxa"/>
            <w:tcBorders>
              <w:top w:val="single" w:sz="8" w:space="0" w:color="auto"/>
              <w:left w:val="single" w:sz="8" w:space="0" w:color="auto"/>
              <w:bottom w:val="single" w:sz="8" w:space="0" w:color="auto"/>
              <w:right w:val="single" w:sz="8" w:space="0" w:color="auto"/>
            </w:tcBorders>
            <w:vAlign w:val="center"/>
          </w:tcPr>
          <w:p w14:paraId="040CA2FC" w14:textId="77777777" w:rsidR="00413AF4" w:rsidRPr="00F87C84" w:rsidRDefault="00413AF4">
            <w:pPr>
              <w:pStyle w:val="TAC"/>
              <w:rPr>
                <w:lang w:val="en" w:eastAsia="ja-JP"/>
              </w:rPr>
            </w:pPr>
            <w:r w:rsidRPr="00F87C84">
              <w:rPr>
                <w:lang w:val="en" w:eastAsia="ja-JP"/>
              </w:rPr>
              <w:t>11</w:t>
            </w:r>
          </w:p>
        </w:tc>
        <w:tc>
          <w:tcPr>
            <w:tcW w:w="2126" w:type="dxa"/>
            <w:tcBorders>
              <w:top w:val="single" w:sz="8" w:space="0" w:color="auto"/>
              <w:left w:val="single" w:sz="8" w:space="0" w:color="auto"/>
              <w:bottom w:val="single" w:sz="8" w:space="0" w:color="auto"/>
              <w:right w:val="single" w:sz="18" w:space="0" w:color="auto"/>
            </w:tcBorders>
            <w:vAlign w:val="center"/>
          </w:tcPr>
          <w:p w14:paraId="73D53F7D" w14:textId="77777777" w:rsidR="00413AF4" w:rsidRPr="00F87C84" w:rsidRDefault="00413AF4">
            <w:pPr>
              <w:pStyle w:val="TAC"/>
              <w:rPr>
                <w:lang w:val="en" w:eastAsia="ja-JP"/>
              </w:rPr>
            </w:pPr>
            <w:r w:rsidRPr="00F87C84">
              <w:rPr>
                <w:lang w:val="en" w:eastAsia="ja-JP"/>
              </w:rPr>
              <w:t>NO_REQ</w:t>
            </w:r>
          </w:p>
        </w:tc>
      </w:tr>
    </w:tbl>
    <w:p w14:paraId="0A3FCE2C" w14:textId="77777777" w:rsidR="00413AF4" w:rsidRDefault="00413AF4" w:rsidP="00A579E0"/>
    <w:p w14:paraId="4CD53145" w14:textId="77777777" w:rsidR="00413AF4" w:rsidRPr="004F3ADA" w:rsidRDefault="00413AF4" w:rsidP="00A579E0">
      <w:pPr>
        <w:rPr>
          <w:ins w:id="331" w:author="Author"/>
          <w:rFonts w:eastAsia="Helvetica Neue"/>
        </w:rPr>
      </w:pPr>
      <w:ins w:id="332" w:author="Author">
        <w:r>
          <w:t>The bandwidth request indicated in the BW field shall comply with the media type parameters (allowed bandwidths for IVAS) that are negotiated for the session. When a BW field is received, requesting a bandwidth that does not comply with the negotiated media parameters, it shall be ignored.</w:t>
        </w:r>
      </w:ins>
    </w:p>
    <w:p w14:paraId="29D00241" w14:textId="77777777" w:rsidR="00413AF4" w:rsidRDefault="00413AF4" w:rsidP="00A579E0">
      <w:pPr>
        <w:pStyle w:val="H6"/>
        <w:rPr>
          <w:lang w:val="en-US"/>
        </w:rPr>
      </w:pPr>
      <w:bookmarkStart w:id="333" w:name="_CRA_3_3_3_3_3_3"/>
      <w:r>
        <w:rPr>
          <w:lang w:val="en-US"/>
        </w:rPr>
        <w:t>A.3.3.3.3.3.3</w:t>
      </w:r>
      <w:r>
        <w:rPr>
          <w:lang w:val="en-US"/>
        </w:rPr>
        <w:tab/>
        <w:t>Coded Format Request</w:t>
      </w:r>
    </w:p>
    <w:bookmarkEnd w:id="333"/>
    <w:p w14:paraId="2BF33774" w14:textId="77777777" w:rsidR="00413AF4" w:rsidRPr="000916E6" w:rsidDel="00D554B7" w:rsidRDefault="00413AF4" w:rsidP="000916E6">
      <w:pPr>
        <w:rPr>
          <w:del w:id="334" w:author="Author"/>
          <w:rFonts w:eastAsiaTheme="minorHAnsi"/>
          <w:lang w:val="en-US"/>
        </w:rPr>
      </w:pPr>
      <w:del w:id="335" w:author="Author">
        <w:r>
          <w:rPr>
            <w:lang w:val="en-US"/>
          </w:rPr>
          <w:delText>Coded</w:delText>
        </w:r>
      </w:del>
      <w:ins w:id="336" w:author="Author">
        <w:r>
          <w:rPr>
            <w:lang w:val="en-US"/>
          </w:rPr>
          <w:t>An E byte with ET=001 (Format Request) shall use coded</w:t>
        </w:r>
      </w:ins>
      <w:r>
        <w:rPr>
          <w:lang w:val="en-US"/>
        </w:rPr>
        <w:t xml:space="preserve"> format requests </w:t>
      </w:r>
      <w:del w:id="337" w:author="Author">
        <w:r>
          <w:rPr>
            <w:lang w:val="en-US"/>
          </w:rPr>
          <w:delText xml:space="preserve">are </w:delText>
        </w:r>
      </w:del>
      <w:r>
        <w:rPr>
          <w:lang w:val="en-US"/>
        </w:rPr>
        <w:t xml:space="preserve">defined as </w:t>
      </w:r>
      <w:del w:id="338" w:author="Author">
        <w:r>
          <w:rPr>
            <w:lang w:val="en-US"/>
          </w:rPr>
          <w:delText xml:space="preserve">shown </w:delText>
        </w:r>
      </w:del>
      <w:r>
        <w:rPr>
          <w:lang w:val="en-US"/>
        </w:rPr>
        <w:t>in Figure A.3.3.3.3.3.3-1</w:t>
      </w:r>
      <w:ins w:id="339" w:author="Author">
        <w:r>
          <w:rPr>
            <w:lang w:val="en-US"/>
          </w:rPr>
          <w:t>.</w:t>
        </w:r>
      </w:ins>
    </w:p>
    <w:p w14:paraId="2CA32DB1" w14:textId="77777777" w:rsidR="00413AF4" w:rsidRDefault="00413AF4" w:rsidP="00D554B7">
      <w:pPr>
        <w:rPr>
          <w:ins w:id="340" w:author="Author"/>
          <w:rStyle w:val="VerbatimChar"/>
          <w:rFonts w:eastAsiaTheme="minorHAnsi"/>
        </w:rPr>
      </w:pPr>
      <w:del w:id="341" w:author="Author">
        <w:r w:rsidDel="00D554B7">
          <w:rPr>
            <w:rStyle w:val="VerbatimChar"/>
            <w:rFonts w:eastAsiaTheme="minorHAnsi"/>
          </w:rPr>
          <w:delText xml:space="preserve"> </w:delText>
        </w:r>
        <w:r w:rsidRPr="00F130C4" w:rsidDel="00D554B7">
          <w:rPr>
            <w:rStyle w:val="VerbatimChar"/>
            <w:rFonts w:eastAsiaTheme="minorHAnsi"/>
          </w:rPr>
          <w:delText xml:space="preserve">0 1 2 3 4 5 6 7 </w:delText>
        </w:r>
        <w:r w:rsidRPr="00F130C4" w:rsidDel="00D554B7">
          <w:br/>
        </w:r>
        <w:r w:rsidRPr="00F130C4" w:rsidDel="00D554B7">
          <w:rPr>
            <w:rStyle w:val="VerbatimChar"/>
            <w:rFonts w:eastAsiaTheme="minorHAnsi"/>
          </w:rPr>
          <w:delText>+-+-+-+-+-+-+-+-+</w:delText>
        </w:r>
        <w:r w:rsidRPr="00F130C4" w:rsidDel="00D554B7">
          <w:br/>
        </w:r>
        <w:r w:rsidRPr="00F130C4" w:rsidDel="00D554B7">
          <w:rPr>
            <w:rStyle w:val="VerbatimChar"/>
            <w:rFonts w:eastAsiaTheme="minorHAnsi"/>
          </w:rPr>
          <w:delText>|</w:delText>
        </w:r>
        <w:r w:rsidRPr="00F130C4">
          <w:rPr>
            <w:rStyle w:val="VerbatimChar"/>
            <w:rFonts w:eastAsiaTheme="minorHAnsi"/>
          </w:rPr>
          <w:delText>H|ET |</w:delText>
        </w:r>
        <w:r>
          <w:rPr>
            <w:rStyle w:val="VerbatimChar"/>
            <w:rFonts w:eastAsiaTheme="minorHAnsi"/>
          </w:rPr>
          <w:delText>res</w:delText>
        </w:r>
        <w:r w:rsidRPr="00F130C4" w:rsidDel="00D554B7">
          <w:rPr>
            <w:rStyle w:val="VerbatimChar"/>
            <w:rFonts w:eastAsiaTheme="minorHAnsi"/>
          </w:rPr>
          <w:delText>| FMT |</w:delText>
        </w:r>
        <w:r w:rsidRPr="00F130C4" w:rsidDel="00D554B7">
          <w:br/>
        </w:r>
        <w:r w:rsidRPr="00F130C4" w:rsidDel="00D554B7">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413AF4" w14:paraId="63BBBC81" w14:textId="77777777" w:rsidTr="00BB6497">
        <w:trPr>
          <w:trHeight w:val="1026"/>
          <w:ins w:id="342" w:author="Author"/>
        </w:trPr>
        <w:tc>
          <w:tcPr>
            <w:tcW w:w="2779" w:type="dxa"/>
            <w:tcBorders>
              <w:top w:val="nil"/>
              <w:left w:val="nil"/>
              <w:bottom w:val="nil"/>
              <w:right w:val="nil"/>
            </w:tcBorders>
          </w:tcPr>
          <w:p w14:paraId="0B1C9CE5" w14:textId="77777777" w:rsidR="00413AF4" w:rsidRPr="00BB6497" w:rsidRDefault="00413AF4">
            <w:pPr>
              <w:pStyle w:val="PL"/>
              <w:rPr>
                <w:ins w:id="343" w:author="Author"/>
                <w:rStyle w:val="VerbatimChar"/>
                <w:sz w:val="20"/>
                <w:szCs w:val="144"/>
              </w:rPr>
            </w:pPr>
            <w:ins w:id="344" w:author="Author">
              <w:r>
                <w:rPr>
                  <w:sz w:val="20"/>
                  <w:szCs w:val="144"/>
                </w:rPr>
                <w:t xml:space="preserve"> </w:t>
              </w:r>
              <w:r w:rsidRPr="00D554B7">
                <w:rPr>
                  <w:sz w:val="20"/>
                  <w:szCs w:val="144"/>
                </w:rPr>
                <w:t xml:space="preserve">0 1 2 3 4 5 6 7 </w:t>
              </w:r>
              <w:r w:rsidRPr="00D554B7">
                <w:rPr>
                  <w:sz w:val="20"/>
                  <w:szCs w:val="144"/>
                </w:rPr>
                <w:br/>
                <w:t>+-+-+-+-+-+-+-+-+</w:t>
              </w:r>
              <w:r w:rsidRPr="00D554B7">
                <w:rPr>
                  <w:sz w:val="20"/>
                  <w:szCs w:val="144"/>
                </w:rPr>
                <w:br/>
                <w:t>|1|0 0 1|</w:t>
              </w:r>
              <w:r>
                <w:rPr>
                  <w:sz w:val="20"/>
                  <w:szCs w:val="144"/>
                </w:rPr>
                <w:t>S</w:t>
              </w:r>
              <w:r w:rsidRPr="00D554B7">
                <w:rPr>
                  <w:sz w:val="20"/>
                  <w:szCs w:val="144"/>
                </w:rPr>
                <w:t>| FMT |</w:t>
              </w:r>
              <w:r w:rsidRPr="00D554B7">
                <w:rPr>
                  <w:sz w:val="20"/>
                  <w:szCs w:val="144"/>
                </w:rPr>
                <w:br/>
                <w:t>+-+-+-+-+-+-+-+-+</w:t>
              </w:r>
            </w:ins>
          </w:p>
        </w:tc>
      </w:tr>
    </w:tbl>
    <w:p w14:paraId="343B8D5C" w14:textId="77777777" w:rsidR="00413AF4" w:rsidRPr="00F130C4" w:rsidDel="00D554B7" w:rsidRDefault="00413AF4" w:rsidP="003538E5">
      <w:pPr>
        <w:pStyle w:val="SourceCode"/>
        <w:ind w:left="3600"/>
        <w:rPr>
          <w:del w:id="345" w:author="Author"/>
          <w:rStyle w:val="VerbatimChar"/>
          <w:rFonts w:eastAsiaTheme="minorHAnsi"/>
        </w:rPr>
      </w:pPr>
    </w:p>
    <w:p w14:paraId="6BAADCDC" w14:textId="77777777" w:rsidR="00413AF4" w:rsidRPr="00A05B79" w:rsidRDefault="00413AF4" w:rsidP="00A579E0">
      <w:pPr>
        <w:pStyle w:val="TF"/>
      </w:pPr>
      <w:bookmarkStart w:id="346" w:name="_CRFigureA_3_3_3_3_3_31"/>
      <w:r w:rsidRPr="00F130C4">
        <w:t xml:space="preserve">Figure </w:t>
      </w:r>
      <w:bookmarkEnd w:id="346"/>
      <w:r w:rsidRPr="00B32C7F">
        <w:t>A.</w:t>
      </w:r>
      <w:r>
        <w:t>3.3.3.3.3.3-1</w:t>
      </w:r>
      <w:r w:rsidRPr="00F130C4">
        <w:t>: Subsequent E byte structure for coded format request (ET=</w:t>
      </w:r>
      <w:del w:id="347" w:author="Author">
        <w:r w:rsidRPr="00F130C4">
          <w:delText>01</w:delText>
        </w:r>
      </w:del>
      <w:ins w:id="348" w:author="Author">
        <w:r>
          <w:t>0</w:t>
        </w:r>
        <w:r w:rsidRPr="00F130C4">
          <w:t>01</w:t>
        </w:r>
      </w:ins>
      <w:r w:rsidRPr="00F130C4">
        <w:t>)</w:t>
      </w:r>
    </w:p>
    <w:p w14:paraId="14E7C6FB" w14:textId="77777777" w:rsidR="00413AF4" w:rsidRDefault="00413AF4" w:rsidP="008B64CF">
      <w:pPr>
        <w:pStyle w:val="EX"/>
        <w:ind w:left="0" w:firstLine="0"/>
        <w:rPr>
          <w:ins w:id="349" w:author="Author"/>
          <w:lang w:eastAsia="ja-JP"/>
        </w:rPr>
      </w:pPr>
      <w:ins w:id="350" w:author="Author">
        <w:r>
          <w:rPr>
            <w:lang w:eastAsia="ja-JP"/>
          </w:rPr>
          <w:t>The contents of this subsequent E byte has following meaning:</w:t>
        </w:r>
      </w:ins>
    </w:p>
    <w:p w14:paraId="1AC9439B" w14:textId="77777777" w:rsidR="00413AF4" w:rsidRDefault="00413AF4" w:rsidP="008B64CF">
      <w:pPr>
        <w:pStyle w:val="NO"/>
        <w:ind w:left="0" w:firstLine="284"/>
        <w:rPr>
          <w:ins w:id="351" w:author="Author"/>
          <w:lang w:val="en-US"/>
        </w:rPr>
      </w:pPr>
      <w:ins w:id="352" w:author="Author">
        <w:r>
          <w:rPr>
            <w:lang w:val="en-US"/>
          </w:rPr>
          <w:t>S (1 bit):         Subformat indication.</w:t>
        </w:r>
      </w:ins>
    </w:p>
    <w:p w14:paraId="36336288" w14:textId="77777777" w:rsidR="00413AF4" w:rsidRDefault="00413AF4" w:rsidP="008B64CF">
      <w:pPr>
        <w:pStyle w:val="NO"/>
        <w:ind w:left="1420" w:firstLine="284"/>
        <w:rPr>
          <w:ins w:id="353" w:author="Author"/>
          <w:lang w:val="en-US"/>
        </w:rPr>
      </w:pPr>
      <w:ins w:id="354" w:author="Author">
        <w:r>
          <w:rPr>
            <w:lang w:val="en-US"/>
          </w:rPr>
          <w:t>If S=0, the coded format request is fully defined in the current E-byte.</w:t>
        </w:r>
      </w:ins>
    </w:p>
    <w:p w14:paraId="6C57D159" w14:textId="77777777" w:rsidR="00413AF4" w:rsidRDefault="00413AF4" w:rsidP="008B64CF">
      <w:pPr>
        <w:pStyle w:val="NO"/>
        <w:ind w:left="1420" w:firstLine="284"/>
        <w:rPr>
          <w:ins w:id="355" w:author="Author"/>
        </w:rPr>
      </w:pPr>
      <w:ins w:id="356" w:author="Author">
        <w:r w:rsidRPr="1C70E8A1">
          <w:rPr>
            <w:lang w:val="en-US"/>
          </w:rPr>
          <w:t xml:space="preserve">If S=1, the FMT field shall be set to ‘111’ and a receiver shall ignore these bits. </w:t>
        </w:r>
      </w:ins>
    </w:p>
    <w:p w14:paraId="00072A4A" w14:textId="77777777" w:rsidR="00413AF4" w:rsidRPr="008B64CF" w:rsidRDefault="00413AF4" w:rsidP="008B64CF">
      <w:pPr>
        <w:pStyle w:val="NO"/>
        <w:rPr>
          <w:ins w:id="357" w:author="Author"/>
          <w:lang w:val="en-US"/>
        </w:rPr>
      </w:pPr>
      <w:ins w:id="358" w:author="Author">
        <w:r>
          <w:t>Specifically, when S = 0, the FMT bits have the following meaning:</w:t>
        </w:r>
      </w:ins>
    </w:p>
    <w:p w14:paraId="2DEDFC07" w14:textId="77777777" w:rsidR="00413AF4" w:rsidDel="000A35D6" w:rsidRDefault="00413AF4" w:rsidP="00A579E0">
      <w:pPr>
        <w:pStyle w:val="EX"/>
        <w:rPr>
          <w:ins w:id="359" w:author="Author"/>
          <w:del w:id="360" w:author="Author"/>
          <w:lang w:val="en-US"/>
        </w:rPr>
      </w:pPr>
      <w:r>
        <w:rPr>
          <w:lang w:val="en-US"/>
        </w:rPr>
        <w:t>FMT (3 bits):</w:t>
      </w:r>
      <w:r>
        <w:rPr>
          <w:lang w:val="en-US"/>
        </w:rPr>
        <w:tab/>
      </w:r>
      <w:r w:rsidRPr="0035339D">
        <w:rPr>
          <w:lang w:val="en-US"/>
        </w:rPr>
        <w:t>Requested coded format as indicated in Table A.3.3.3.3.3.3-1.</w:t>
      </w:r>
    </w:p>
    <w:p w14:paraId="1DEA534A" w14:textId="77777777" w:rsidR="00413AF4" w:rsidRDefault="00413AF4" w:rsidP="000A35D6">
      <w:pPr>
        <w:pStyle w:val="EX"/>
        <w:rPr>
          <w:ins w:id="361" w:author="Author"/>
          <w:lang w:val="en-US"/>
        </w:rPr>
      </w:pPr>
    </w:p>
    <w:p w14:paraId="418A0E95" w14:textId="77777777" w:rsidR="00413AF4" w:rsidRPr="00F87C84" w:rsidRDefault="00413AF4" w:rsidP="00A579E0">
      <w:pPr>
        <w:pStyle w:val="TH"/>
        <w:rPr>
          <w:lang w:val="en-US"/>
        </w:rPr>
      </w:pPr>
      <w:bookmarkStart w:id="362" w:name="_CRTableA_3_3_3_3_3_31"/>
      <w:r w:rsidRPr="00F87C84">
        <w:rPr>
          <w:lang w:val="en-US" w:eastAsia="ja-JP"/>
        </w:rPr>
        <w:lastRenderedPageBreak/>
        <w:t xml:space="preserve">Table </w:t>
      </w:r>
      <w:bookmarkEnd w:id="362"/>
      <w:r w:rsidRPr="00F87C84">
        <w:rPr>
          <w:lang w:val="en-US" w:eastAsia="ja-JP"/>
        </w:rPr>
        <w:t>A.</w:t>
      </w:r>
      <w:r>
        <w:rPr>
          <w:lang w:val="en-US" w:eastAsia="ja-JP"/>
        </w:rPr>
        <w:t>3.3.3.3.3.3-1</w:t>
      </w:r>
      <w:r w:rsidRPr="00F87C84">
        <w:rPr>
          <w:lang w:val="en-US" w:eastAsia="ja-JP"/>
        </w:rPr>
        <w:t xml:space="preserve">: </w:t>
      </w:r>
      <w:r>
        <w:rPr>
          <w:lang w:val="en-US" w:eastAsia="ja-JP"/>
        </w:rPr>
        <w:t>FMT</w:t>
      </w:r>
      <w:r w:rsidRPr="00F87C84">
        <w:rPr>
          <w:lang w:val="en-US" w:eastAsia="ja-JP"/>
        </w:rPr>
        <w:t xml:space="preserve"> field in a subsequent E byte </w:t>
      </w:r>
      <w:ins w:id="363" w:author="Author">
        <w:r>
          <w:rPr>
            <w:lang w:val="en-US" w:eastAsia="ja-JP"/>
          </w:rPr>
          <w:t>(when S=0)</w:t>
        </w:r>
      </w:ins>
    </w:p>
    <w:tbl>
      <w:tblPr>
        <w:tblW w:w="2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126"/>
      </w:tblGrid>
      <w:tr w:rsidR="00413AF4" w:rsidRPr="00F87C84" w14:paraId="2785017A" w14:textId="77777777">
        <w:trPr>
          <w:jc w:val="center"/>
        </w:trPr>
        <w:tc>
          <w:tcPr>
            <w:tcW w:w="817" w:type="dxa"/>
            <w:tcBorders>
              <w:bottom w:val="single" w:sz="18" w:space="0" w:color="auto"/>
            </w:tcBorders>
            <w:shd w:val="clear" w:color="auto" w:fill="E7E6E6"/>
          </w:tcPr>
          <w:p w14:paraId="685E35A8" w14:textId="77777777" w:rsidR="00413AF4" w:rsidRPr="00F87C84" w:rsidRDefault="00413AF4">
            <w:pPr>
              <w:pStyle w:val="TAH"/>
              <w:rPr>
                <w:lang w:val="en" w:eastAsia="ja-JP"/>
              </w:rPr>
            </w:pPr>
            <w:r w:rsidRPr="00F87C84">
              <w:rPr>
                <w:lang w:val="en" w:eastAsia="ja-JP"/>
              </w:rPr>
              <w:t>FMT</w:t>
            </w:r>
          </w:p>
        </w:tc>
        <w:tc>
          <w:tcPr>
            <w:tcW w:w="2126" w:type="dxa"/>
            <w:tcBorders>
              <w:bottom w:val="single" w:sz="18" w:space="0" w:color="auto"/>
            </w:tcBorders>
            <w:shd w:val="clear" w:color="auto" w:fill="E7E6E6"/>
            <w:vAlign w:val="center"/>
          </w:tcPr>
          <w:p w14:paraId="013D4B79" w14:textId="77777777" w:rsidR="00413AF4" w:rsidRPr="00F87C84" w:rsidRDefault="00413AF4">
            <w:pPr>
              <w:pStyle w:val="TAH"/>
              <w:rPr>
                <w:lang w:val="en" w:eastAsia="ja-JP"/>
              </w:rPr>
            </w:pPr>
            <w:r w:rsidRPr="00F87C84">
              <w:rPr>
                <w:lang w:val="en" w:eastAsia="ja-JP"/>
              </w:rPr>
              <w:t>Definition</w:t>
            </w:r>
          </w:p>
        </w:tc>
      </w:tr>
      <w:tr w:rsidR="00413AF4" w:rsidRPr="00F87C84" w14:paraId="5E88529D" w14:textId="77777777">
        <w:trPr>
          <w:jc w:val="center"/>
        </w:trPr>
        <w:tc>
          <w:tcPr>
            <w:tcW w:w="817" w:type="dxa"/>
            <w:tcBorders>
              <w:top w:val="single" w:sz="18" w:space="0" w:color="auto"/>
              <w:left w:val="single" w:sz="8" w:space="0" w:color="auto"/>
              <w:bottom w:val="single" w:sz="8" w:space="0" w:color="auto"/>
              <w:right w:val="single" w:sz="8" w:space="0" w:color="auto"/>
            </w:tcBorders>
            <w:vAlign w:val="center"/>
          </w:tcPr>
          <w:p w14:paraId="349678B8" w14:textId="77777777" w:rsidR="00413AF4" w:rsidRPr="00F87C84" w:rsidRDefault="00413AF4">
            <w:pPr>
              <w:pStyle w:val="TAC"/>
              <w:rPr>
                <w:lang w:val="en" w:eastAsia="ja-JP"/>
              </w:rPr>
            </w:pPr>
            <w:r w:rsidRPr="00F87C84">
              <w:rPr>
                <w:lang w:val="en" w:eastAsia="ja-JP"/>
              </w:rPr>
              <w:t>000</w:t>
            </w:r>
          </w:p>
        </w:tc>
        <w:tc>
          <w:tcPr>
            <w:tcW w:w="2126" w:type="dxa"/>
            <w:tcBorders>
              <w:top w:val="single" w:sz="18" w:space="0" w:color="auto"/>
              <w:left w:val="single" w:sz="8" w:space="0" w:color="auto"/>
              <w:bottom w:val="single" w:sz="8" w:space="0" w:color="auto"/>
              <w:right w:val="single" w:sz="18" w:space="0" w:color="auto"/>
            </w:tcBorders>
            <w:vAlign w:val="center"/>
          </w:tcPr>
          <w:p w14:paraId="0BA1F032" w14:textId="77777777" w:rsidR="00413AF4" w:rsidRPr="00F87C84" w:rsidRDefault="00413AF4">
            <w:pPr>
              <w:pStyle w:val="TAC"/>
              <w:rPr>
                <w:lang w:val="en" w:eastAsia="ja-JP"/>
              </w:rPr>
            </w:pPr>
            <w:del w:id="364" w:author="Author">
              <w:r w:rsidRPr="00F87C84" w:rsidDel="00902F46">
                <w:rPr>
                  <w:lang w:val="en" w:eastAsia="ja-JP"/>
                </w:rPr>
                <w:delText>s</w:delText>
              </w:r>
            </w:del>
            <w:ins w:id="365" w:author="Author">
              <w:r>
                <w:rPr>
                  <w:lang w:val="en" w:eastAsia="ja-JP"/>
                </w:rPr>
                <w:t>S</w:t>
              </w:r>
            </w:ins>
            <w:r w:rsidRPr="00F87C84">
              <w:rPr>
                <w:lang w:val="en" w:eastAsia="ja-JP"/>
              </w:rPr>
              <w:t>tereo</w:t>
            </w:r>
          </w:p>
        </w:tc>
      </w:tr>
      <w:tr w:rsidR="00413AF4" w:rsidRPr="00F87C84" w14:paraId="1007E316"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2ED64C2E" w14:textId="77777777" w:rsidR="00413AF4" w:rsidRPr="00F87C84" w:rsidRDefault="00413AF4">
            <w:pPr>
              <w:pStyle w:val="TAC"/>
              <w:rPr>
                <w:lang w:val="en" w:eastAsia="ja-JP"/>
              </w:rPr>
            </w:pPr>
            <w:r w:rsidRPr="00F87C84">
              <w:rPr>
                <w:lang w:val="en" w:eastAsia="ja-JP"/>
              </w:rPr>
              <w:t>001</w:t>
            </w:r>
          </w:p>
        </w:tc>
        <w:tc>
          <w:tcPr>
            <w:tcW w:w="2126" w:type="dxa"/>
            <w:tcBorders>
              <w:top w:val="single" w:sz="8" w:space="0" w:color="auto"/>
              <w:left w:val="single" w:sz="8" w:space="0" w:color="auto"/>
              <w:bottom w:val="single" w:sz="8" w:space="0" w:color="auto"/>
              <w:right w:val="single" w:sz="18" w:space="0" w:color="auto"/>
            </w:tcBorders>
            <w:vAlign w:val="center"/>
          </w:tcPr>
          <w:p w14:paraId="6E355B99" w14:textId="77777777" w:rsidR="00413AF4" w:rsidRPr="00F87C84" w:rsidRDefault="00413AF4">
            <w:pPr>
              <w:pStyle w:val="TAC"/>
              <w:rPr>
                <w:lang w:val="en" w:eastAsia="ja-JP"/>
              </w:rPr>
            </w:pPr>
            <w:r w:rsidRPr="00F87C84">
              <w:rPr>
                <w:lang w:val="en" w:eastAsia="ja-JP"/>
              </w:rPr>
              <w:t>SBA</w:t>
            </w:r>
          </w:p>
        </w:tc>
      </w:tr>
      <w:tr w:rsidR="00413AF4" w:rsidRPr="00F87C84" w14:paraId="3E3DBDFA"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199F890E" w14:textId="77777777" w:rsidR="00413AF4" w:rsidRPr="00F87C84" w:rsidRDefault="00413AF4">
            <w:pPr>
              <w:pStyle w:val="TAC"/>
              <w:rPr>
                <w:lang w:val="en" w:eastAsia="ja-JP"/>
              </w:rPr>
            </w:pPr>
            <w:r w:rsidRPr="00F87C84">
              <w:rPr>
                <w:lang w:val="en" w:eastAsia="ja-JP"/>
              </w:rPr>
              <w:t>010</w:t>
            </w:r>
          </w:p>
        </w:tc>
        <w:tc>
          <w:tcPr>
            <w:tcW w:w="2126" w:type="dxa"/>
            <w:tcBorders>
              <w:top w:val="single" w:sz="8" w:space="0" w:color="auto"/>
              <w:left w:val="single" w:sz="8" w:space="0" w:color="auto"/>
              <w:bottom w:val="single" w:sz="8" w:space="0" w:color="auto"/>
              <w:right w:val="single" w:sz="18" w:space="0" w:color="auto"/>
            </w:tcBorders>
            <w:vAlign w:val="center"/>
          </w:tcPr>
          <w:p w14:paraId="18598B32" w14:textId="77777777" w:rsidR="00413AF4" w:rsidRPr="00F87C84" w:rsidRDefault="00413AF4">
            <w:pPr>
              <w:pStyle w:val="TAC"/>
              <w:rPr>
                <w:lang w:val="en" w:eastAsia="ja-JP"/>
              </w:rPr>
            </w:pPr>
            <w:r w:rsidRPr="00F87C84">
              <w:rPr>
                <w:lang w:val="en" w:eastAsia="ja-JP"/>
              </w:rPr>
              <w:t>MASA</w:t>
            </w:r>
          </w:p>
        </w:tc>
      </w:tr>
      <w:tr w:rsidR="00413AF4" w:rsidRPr="00F87C84" w14:paraId="519D92E5"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61ADFE3A" w14:textId="77777777" w:rsidR="00413AF4" w:rsidRPr="00F87C84" w:rsidRDefault="00413AF4">
            <w:pPr>
              <w:pStyle w:val="TAC"/>
              <w:rPr>
                <w:lang w:val="en" w:eastAsia="ja-JP"/>
              </w:rPr>
            </w:pPr>
            <w:r w:rsidRPr="00F87C84">
              <w:rPr>
                <w:lang w:val="en" w:eastAsia="ja-JP"/>
              </w:rPr>
              <w:t>011</w:t>
            </w:r>
          </w:p>
        </w:tc>
        <w:tc>
          <w:tcPr>
            <w:tcW w:w="2126" w:type="dxa"/>
            <w:tcBorders>
              <w:top w:val="single" w:sz="8" w:space="0" w:color="auto"/>
              <w:left w:val="single" w:sz="8" w:space="0" w:color="auto"/>
              <w:bottom w:val="single" w:sz="8" w:space="0" w:color="auto"/>
              <w:right w:val="single" w:sz="18" w:space="0" w:color="auto"/>
            </w:tcBorders>
            <w:vAlign w:val="center"/>
          </w:tcPr>
          <w:p w14:paraId="6AFEF22D" w14:textId="77777777" w:rsidR="00413AF4" w:rsidRPr="00F87C84" w:rsidRDefault="00413AF4">
            <w:pPr>
              <w:pStyle w:val="TAC"/>
              <w:rPr>
                <w:lang w:val="en" w:eastAsia="ja-JP"/>
              </w:rPr>
            </w:pPr>
            <w:r w:rsidRPr="00F87C84">
              <w:rPr>
                <w:lang w:val="en" w:eastAsia="ja-JP"/>
              </w:rPr>
              <w:t>ISM</w:t>
            </w:r>
          </w:p>
        </w:tc>
      </w:tr>
      <w:tr w:rsidR="00413AF4" w:rsidRPr="00F87C84" w14:paraId="690023C1"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25194046" w14:textId="77777777" w:rsidR="00413AF4" w:rsidRPr="00F87C84" w:rsidRDefault="00413AF4">
            <w:pPr>
              <w:pStyle w:val="TAC"/>
              <w:rPr>
                <w:lang w:val="en" w:eastAsia="ja-JP"/>
              </w:rPr>
            </w:pPr>
            <w:r w:rsidRPr="00F87C84">
              <w:rPr>
                <w:lang w:val="en" w:eastAsia="ja-JP"/>
              </w:rPr>
              <w:t>100</w:t>
            </w:r>
          </w:p>
        </w:tc>
        <w:tc>
          <w:tcPr>
            <w:tcW w:w="2126" w:type="dxa"/>
            <w:tcBorders>
              <w:top w:val="single" w:sz="8" w:space="0" w:color="auto"/>
              <w:left w:val="single" w:sz="8" w:space="0" w:color="auto"/>
              <w:bottom w:val="single" w:sz="8" w:space="0" w:color="auto"/>
              <w:right w:val="single" w:sz="18" w:space="0" w:color="auto"/>
            </w:tcBorders>
            <w:vAlign w:val="center"/>
          </w:tcPr>
          <w:p w14:paraId="54C3722E" w14:textId="77777777" w:rsidR="00413AF4" w:rsidRPr="00F87C84" w:rsidRDefault="00413AF4">
            <w:pPr>
              <w:pStyle w:val="TAC"/>
              <w:rPr>
                <w:lang w:val="en" w:eastAsia="ja-JP"/>
              </w:rPr>
            </w:pPr>
            <w:r w:rsidRPr="00F87C84">
              <w:rPr>
                <w:lang w:val="en" w:eastAsia="ja-JP"/>
              </w:rPr>
              <w:t>MC</w:t>
            </w:r>
          </w:p>
        </w:tc>
      </w:tr>
      <w:tr w:rsidR="00413AF4" w:rsidRPr="00F87C84" w14:paraId="37FF2161"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4568832C" w14:textId="77777777" w:rsidR="00413AF4" w:rsidRPr="00F87C84" w:rsidRDefault="00413AF4">
            <w:pPr>
              <w:pStyle w:val="TAC"/>
              <w:rPr>
                <w:lang w:val="en" w:eastAsia="ja-JP"/>
              </w:rPr>
            </w:pPr>
            <w:r w:rsidRPr="00F87C84">
              <w:rPr>
                <w:lang w:val="en" w:eastAsia="ja-JP"/>
              </w:rPr>
              <w:t>101</w:t>
            </w:r>
          </w:p>
        </w:tc>
        <w:tc>
          <w:tcPr>
            <w:tcW w:w="2126" w:type="dxa"/>
            <w:tcBorders>
              <w:top w:val="single" w:sz="8" w:space="0" w:color="auto"/>
              <w:left w:val="single" w:sz="8" w:space="0" w:color="auto"/>
              <w:bottom w:val="single" w:sz="8" w:space="0" w:color="auto"/>
              <w:right w:val="single" w:sz="18" w:space="0" w:color="auto"/>
            </w:tcBorders>
            <w:vAlign w:val="center"/>
          </w:tcPr>
          <w:p w14:paraId="557D0394" w14:textId="77777777" w:rsidR="00413AF4" w:rsidRPr="00F87C84" w:rsidRDefault="00413AF4">
            <w:pPr>
              <w:pStyle w:val="TAC"/>
              <w:rPr>
                <w:lang w:val="en" w:eastAsia="ja-JP"/>
              </w:rPr>
            </w:pPr>
            <w:r w:rsidRPr="00F87C84">
              <w:rPr>
                <w:lang w:val="en" w:eastAsia="ja-JP"/>
              </w:rPr>
              <w:t>O</w:t>
            </w:r>
            <w:r>
              <w:rPr>
                <w:lang w:val="en" w:eastAsia="ja-JP"/>
              </w:rPr>
              <w:t>MASA</w:t>
            </w:r>
          </w:p>
        </w:tc>
      </w:tr>
      <w:tr w:rsidR="00413AF4" w:rsidRPr="00F87C84" w14:paraId="35DA8421"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51B04D32" w14:textId="77777777" w:rsidR="00413AF4" w:rsidRPr="00F87C84" w:rsidRDefault="00413AF4">
            <w:pPr>
              <w:pStyle w:val="TAC"/>
              <w:rPr>
                <w:lang w:val="en" w:eastAsia="ja-JP"/>
              </w:rPr>
            </w:pPr>
            <w:r w:rsidRPr="00F87C84">
              <w:rPr>
                <w:lang w:val="en" w:eastAsia="ja-JP"/>
              </w:rPr>
              <w:t>110</w:t>
            </w:r>
          </w:p>
        </w:tc>
        <w:tc>
          <w:tcPr>
            <w:tcW w:w="2126" w:type="dxa"/>
            <w:tcBorders>
              <w:top w:val="single" w:sz="8" w:space="0" w:color="auto"/>
              <w:left w:val="single" w:sz="8" w:space="0" w:color="auto"/>
              <w:bottom w:val="single" w:sz="8" w:space="0" w:color="auto"/>
              <w:right w:val="single" w:sz="18" w:space="0" w:color="auto"/>
            </w:tcBorders>
            <w:vAlign w:val="center"/>
          </w:tcPr>
          <w:p w14:paraId="738E5186" w14:textId="77777777" w:rsidR="00413AF4" w:rsidRPr="00F87C84" w:rsidRDefault="00413AF4">
            <w:pPr>
              <w:pStyle w:val="TAC"/>
              <w:rPr>
                <w:lang w:val="en" w:eastAsia="ja-JP"/>
              </w:rPr>
            </w:pPr>
            <w:r w:rsidRPr="00F87C84">
              <w:rPr>
                <w:lang w:val="en" w:eastAsia="ja-JP"/>
              </w:rPr>
              <w:t>O</w:t>
            </w:r>
            <w:r>
              <w:rPr>
                <w:lang w:val="en" w:eastAsia="ja-JP"/>
              </w:rPr>
              <w:t>SBA</w:t>
            </w:r>
          </w:p>
        </w:tc>
      </w:tr>
      <w:tr w:rsidR="00413AF4" w:rsidRPr="00F87C84" w14:paraId="0F6824FE" w14:textId="77777777">
        <w:trPr>
          <w:jc w:val="center"/>
        </w:trPr>
        <w:tc>
          <w:tcPr>
            <w:tcW w:w="817" w:type="dxa"/>
            <w:tcBorders>
              <w:top w:val="single" w:sz="8" w:space="0" w:color="auto"/>
              <w:left w:val="single" w:sz="8" w:space="0" w:color="auto"/>
              <w:bottom w:val="single" w:sz="8" w:space="0" w:color="auto"/>
              <w:right w:val="single" w:sz="8" w:space="0" w:color="auto"/>
            </w:tcBorders>
            <w:vAlign w:val="center"/>
          </w:tcPr>
          <w:p w14:paraId="1B0BC8F9" w14:textId="77777777" w:rsidR="00413AF4" w:rsidRPr="00F87C84" w:rsidRDefault="00413AF4">
            <w:pPr>
              <w:pStyle w:val="TAC"/>
              <w:rPr>
                <w:lang w:val="en" w:eastAsia="ja-JP"/>
              </w:rPr>
            </w:pPr>
            <w:r w:rsidRPr="00F87C84">
              <w:rPr>
                <w:lang w:val="en" w:eastAsia="ja-JP"/>
              </w:rPr>
              <w:t>111</w:t>
            </w:r>
          </w:p>
        </w:tc>
        <w:tc>
          <w:tcPr>
            <w:tcW w:w="2126" w:type="dxa"/>
            <w:tcBorders>
              <w:top w:val="single" w:sz="8" w:space="0" w:color="auto"/>
              <w:left w:val="single" w:sz="8" w:space="0" w:color="auto"/>
              <w:bottom w:val="single" w:sz="8" w:space="0" w:color="auto"/>
              <w:right w:val="single" w:sz="18" w:space="0" w:color="auto"/>
            </w:tcBorders>
            <w:vAlign w:val="center"/>
          </w:tcPr>
          <w:p w14:paraId="2E29A9E9" w14:textId="77777777" w:rsidR="00413AF4" w:rsidRPr="00F87C84" w:rsidRDefault="00413AF4">
            <w:pPr>
              <w:pStyle w:val="TAC"/>
              <w:rPr>
                <w:lang w:val="en" w:eastAsia="ja-JP"/>
              </w:rPr>
            </w:pPr>
            <w:r w:rsidRPr="00F87C84">
              <w:rPr>
                <w:lang w:val="en" w:eastAsia="ja-JP"/>
              </w:rPr>
              <w:t>NO_REQ</w:t>
            </w:r>
          </w:p>
        </w:tc>
      </w:tr>
    </w:tbl>
    <w:p w14:paraId="295FD37B" w14:textId="77777777" w:rsidR="00413AF4" w:rsidRDefault="00413AF4" w:rsidP="00A579E0">
      <w:pPr>
        <w:pStyle w:val="NO"/>
        <w:rPr>
          <w:lang w:val="en-US"/>
        </w:rPr>
      </w:pPr>
    </w:p>
    <w:p w14:paraId="5C40D9CB" w14:textId="77777777" w:rsidR="00413AF4" w:rsidRDefault="00413AF4" w:rsidP="00106906">
      <w:pPr>
        <w:pStyle w:val="NO"/>
        <w:ind w:left="0" w:firstLine="0"/>
        <w:rPr>
          <w:lang w:val="en-US"/>
        </w:rPr>
      </w:pPr>
      <w:r>
        <w:rPr>
          <w:lang w:val="en-US"/>
        </w:rPr>
        <w:t>NOTE:</w:t>
      </w:r>
      <w:r>
        <w:rPr>
          <w:lang w:val="en-US"/>
        </w:rPr>
        <w:tab/>
        <w:t>Mono is not included in Table A.3.3.3.3.3.3-</w:t>
      </w:r>
      <w:del w:id="366" w:author="Author">
        <w:r>
          <w:rPr>
            <w:lang w:val="en-US"/>
          </w:rPr>
          <w:delText>1as</w:delText>
        </w:r>
      </w:del>
      <w:ins w:id="367" w:author="Author">
        <w:r>
          <w:rPr>
            <w:lang w:val="en-US"/>
          </w:rPr>
          <w:t>1 as</w:t>
        </w:r>
      </w:ins>
      <w:r>
        <w:rPr>
          <w:lang w:val="en-US"/>
        </w:rPr>
        <w:t xml:space="preserve"> mono coding in IVAS is handled by the EVS modes.</w:t>
      </w:r>
    </w:p>
    <w:p w14:paraId="3EF01EDB" w14:textId="77777777" w:rsidR="00413AF4" w:rsidRPr="003905D6" w:rsidRDefault="00413AF4" w:rsidP="003905D6">
      <w:pPr>
        <w:pStyle w:val="NO"/>
        <w:rPr>
          <w:del w:id="368" w:author="Author"/>
          <w:lang w:val="en-US"/>
        </w:rPr>
      </w:pPr>
    </w:p>
    <w:p w14:paraId="1CDC96CC" w14:textId="77777777" w:rsidR="00413AF4" w:rsidRPr="000431FD" w:rsidRDefault="00413AF4" w:rsidP="1C70E8A1">
      <w:pPr>
        <w:pStyle w:val="NO"/>
        <w:ind w:left="0" w:firstLine="0"/>
        <w:rPr>
          <w:ins w:id="369" w:author="Author"/>
          <w:lang w:eastAsia="ja-JP"/>
        </w:rPr>
      </w:pPr>
      <w:ins w:id="370" w:author="Author">
        <w:r>
          <w:t xml:space="preserve">When S = 1, the FMT bits have no meaning and an </w:t>
        </w:r>
        <w:r w:rsidRPr="1C70E8A1">
          <w:rPr>
            <w:lang w:val="en-US"/>
          </w:rPr>
          <w:t xml:space="preserve">extra byte shall be inserted immediately after the current E-byte to request a subformat (see Figure </w:t>
        </w:r>
        <w:r>
          <w:t>A.3.3.3.3.3.3-2).</w:t>
        </w:r>
      </w:ins>
      <w:ins w:id="371" w:author="Lauros Pajunen" w:date="2025-11-11T18:02:00Z">
        <w:r>
          <w:t xml:space="preserve"> </w:t>
        </w:r>
      </w:ins>
      <w:ins w:id="372" w:author="Lauros Pajunen" w:date="2025-11-11T18:03:00Z">
        <w:r>
          <w:t>A subformat request is inherently a request for a coded format. Th</w:t>
        </w:r>
      </w:ins>
      <w:ins w:id="373" w:author="Lauros Pajunen" w:date="2025-11-11T18:04:00Z">
        <w:r>
          <w:t>e related coded formats for each subformat are listed in Table A.3.3.3.3.3.3-2.</w:t>
        </w:r>
      </w:ins>
    </w:p>
    <w:tbl>
      <w:tblPr>
        <w:tblStyle w:val="TableGrid"/>
        <w:tblW w:w="2779" w:type="dxa"/>
        <w:tblInd w:w="3742" w:type="dxa"/>
        <w:tblLook w:val="04A0" w:firstRow="1" w:lastRow="0" w:firstColumn="1" w:lastColumn="0" w:noHBand="0" w:noVBand="1"/>
      </w:tblPr>
      <w:tblGrid>
        <w:gridCol w:w="2779"/>
      </w:tblGrid>
      <w:tr w:rsidR="00413AF4" w14:paraId="5342CC16" w14:textId="77777777">
        <w:trPr>
          <w:trHeight w:val="1029"/>
          <w:ins w:id="374" w:author="Author"/>
        </w:trPr>
        <w:tc>
          <w:tcPr>
            <w:tcW w:w="2779" w:type="dxa"/>
            <w:tcBorders>
              <w:top w:val="nil"/>
              <w:left w:val="nil"/>
              <w:bottom w:val="nil"/>
              <w:right w:val="nil"/>
            </w:tcBorders>
          </w:tcPr>
          <w:p w14:paraId="5591BE6A" w14:textId="77777777" w:rsidR="00413AF4" w:rsidRPr="00BB6497" w:rsidRDefault="00413AF4">
            <w:pPr>
              <w:pStyle w:val="PL"/>
              <w:rPr>
                <w:ins w:id="375" w:author="Author"/>
                <w:rStyle w:val="VerbatimChar"/>
                <w:sz w:val="20"/>
                <w:szCs w:val="180"/>
              </w:rPr>
            </w:pPr>
            <w:ins w:id="376" w:author="Author">
              <w:r>
                <w:rPr>
                  <w:sz w:val="20"/>
                  <w:szCs w:val="180"/>
                </w:rPr>
                <w:t xml:space="preserve"> </w:t>
              </w:r>
              <w:r w:rsidRPr="000431FD">
                <w:rPr>
                  <w:sz w:val="20"/>
                  <w:szCs w:val="180"/>
                </w:rPr>
                <w:t xml:space="preserve">0 1 2 3 4 5 6 7 </w:t>
              </w:r>
              <w:r w:rsidRPr="000431FD">
                <w:rPr>
                  <w:sz w:val="20"/>
                  <w:szCs w:val="180"/>
                </w:rPr>
                <w:br/>
                <w:t>+-+-+-+-+-+-+-+-+</w:t>
              </w:r>
              <w:r w:rsidRPr="000431FD">
                <w:rPr>
                  <w:sz w:val="20"/>
                  <w:szCs w:val="180"/>
                </w:rPr>
                <w:br/>
                <w:t>|res|   subFMT</w:t>
              </w:r>
              <w:r>
                <w:rPr>
                  <w:sz w:val="20"/>
                  <w:szCs w:val="180"/>
                </w:rPr>
                <w:t xml:space="preserve"> </w:t>
              </w:r>
              <w:r w:rsidRPr="000431FD">
                <w:rPr>
                  <w:sz w:val="20"/>
                  <w:szCs w:val="180"/>
                </w:rPr>
                <w:t xml:space="preserve"> |</w:t>
              </w:r>
              <w:r w:rsidRPr="000431FD">
                <w:rPr>
                  <w:sz w:val="20"/>
                  <w:szCs w:val="180"/>
                </w:rPr>
                <w:br/>
                <w:t>+-+-+-+-+-+-+-+-+</w:t>
              </w:r>
            </w:ins>
          </w:p>
        </w:tc>
      </w:tr>
    </w:tbl>
    <w:p w14:paraId="449C5131" w14:textId="77777777" w:rsidR="00413AF4" w:rsidRDefault="00413AF4" w:rsidP="004C62D6">
      <w:pPr>
        <w:pStyle w:val="TF"/>
        <w:rPr>
          <w:ins w:id="377" w:author="Author"/>
        </w:rPr>
      </w:pPr>
      <w:ins w:id="378" w:author="Author">
        <w:r w:rsidRPr="00F130C4">
          <w:t xml:space="preserve">Figure </w:t>
        </w:r>
        <w:r w:rsidRPr="00B32C7F">
          <w:t>A.</w:t>
        </w:r>
        <w:r>
          <w:t>3.3.3.3.3.3-2</w:t>
        </w:r>
        <w:r w:rsidRPr="00F130C4">
          <w:t xml:space="preserve">: </w:t>
        </w:r>
        <w:r>
          <w:t>Extra</w:t>
        </w:r>
        <w:r w:rsidRPr="00F130C4">
          <w:t xml:space="preserve"> byte structure </w:t>
        </w:r>
        <w:r>
          <w:t>to indicate a subformat request</w:t>
        </w:r>
        <w:r w:rsidRPr="00F130C4">
          <w:t xml:space="preserve"> </w:t>
        </w:r>
        <w:r>
          <w:t>immediately after</w:t>
        </w:r>
        <w:r w:rsidRPr="00F130C4">
          <w:t xml:space="preserve"> </w:t>
        </w:r>
        <w:r>
          <w:t xml:space="preserve">a coded format </w:t>
        </w:r>
        <w:r w:rsidRPr="00F130C4">
          <w:t>request (ET=</w:t>
        </w:r>
        <w:r>
          <w:t>0</w:t>
        </w:r>
        <w:r w:rsidRPr="00F130C4">
          <w:t>01)</w:t>
        </w:r>
      </w:ins>
    </w:p>
    <w:p w14:paraId="3BE39F8A" w14:textId="77777777" w:rsidR="00413AF4" w:rsidRDefault="00413AF4" w:rsidP="004C62D6">
      <w:pPr>
        <w:pStyle w:val="EX"/>
        <w:ind w:left="0" w:firstLine="0"/>
        <w:rPr>
          <w:ins w:id="379" w:author="Author"/>
          <w:lang w:eastAsia="ja-JP"/>
        </w:rPr>
      </w:pPr>
      <w:ins w:id="380" w:author="Author">
        <w:r>
          <w:rPr>
            <w:lang w:eastAsia="ja-JP"/>
          </w:rPr>
          <w:t>The contents of this extra byte has following meaning:</w:t>
        </w:r>
      </w:ins>
    </w:p>
    <w:p w14:paraId="266C49B3" w14:textId="77777777" w:rsidR="00413AF4" w:rsidRDefault="00413AF4" w:rsidP="004C62D6">
      <w:pPr>
        <w:pStyle w:val="EX"/>
        <w:rPr>
          <w:ins w:id="381" w:author="Author"/>
          <w:lang w:val="en-US"/>
        </w:rPr>
      </w:pPr>
      <w:ins w:id="382" w:author="Author">
        <w:r>
          <w:rPr>
            <w:lang w:val="en-US"/>
          </w:rPr>
          <w:t>subFMT (6 bits):</w:t>
        </w:r>
        <w:r>
          <w:rPr>
            <w:lang w:val="en-US"/>
          </w:rPr>
          <w:tab/>
        </w:r>
        <w:r w:rsidRPr="0035339D">
          <w:rPr>
            <w:lang w:val="en-US"/>
          </w:rPr>
          <w:t>Requested coded</w:t>
        </w:r>
        <w:r>
          <w:rPr>
            <w:lang w:val="en-US"/>
          </w:rPr>
          <w:t xml:space="preserve"> sub</w:t>
        </w:r>
        <w:r w:rsidRPr="0035339D">
          <w:rPr>
            <w:lang w:val="en-US"/>
          </w:rPr>
          <w:t>format as indicated in Table A.3.3.3.3.3.3-</w:t>
        </w:r>
        <w:r>
          <w:rPr>
            <w:lang w:val="en-US"/>
          </w:rPr>
          <w:t>2</w:t>
        </w:r>
        <w:r w:rsidRPr="0035339D">
          <w:rPr>
            <w:lang w:val="en-US"/>
          </w:rPr>
          <w:t>.</w:t>
        </w:r>
      </w:ins>
    </w:p>
    <w:p w14:paraId="23542654" w14:textId="77777777" w:rsidR="00413AF4" w:rsidRPr="00B75EAE" w:rsidRDefault="00413AF4" w:rsidP="004C62D6">
      <w:pPr>
        <w:pStyle w:val="NO"/>
        <w:ind w:left="0" w:firstLine="284"/>
        <w:rPr>
          <w:ins w:id="383" w:author="Author"/>
          <w:lang w:val="en-US"/>
        </w:rPr>
      </w:pPr>
      <w:ins w:id="384" w:author="Author">
        <w:r>
          <w:rPr>
            <w:lang w:val="en-US"/>
          </w:rPr>
          <w:t>res (2 bits):      Reserved bits.</w:t>
        </w:r>
      </w:ins>
    </w:p>
    <w:p w14:paraId="6E4F373C" w14:textId="77777777" w:rsidR="00413AF4" w:rsidRDefault="00413AF4" w:rsidP="004C62D6">
      <w:pPr>
        <w:pStyle w:val="TH"/>
        <w:rPr>
          <w:ins w:id="385" w:author="Author"/>
          <w:lang w:val="en-US"/>
        </w:rPr>
      </w:pPr>
      <w:ins w:id="386" w:author="Author">
        <w:r w:rsidRPr="00F87C84">
          <w:rPr>
            <w:lang w:val="en-US" w:eastAsia="ja-JP"/>
          </w:rPr>
          <w:lastRenderedPageBreak/>
          <w:t>Table A.</w:t>
        </w:r>
        <w:r>
          <w:rPr>
            <w:lang w:val="en-US" w:eastAsia="ja-JP"/>
          </w:rPr>
          <w:t>3.3.3.3.3.3-2</w:t>
        </w:r>
        <w:r w:rsidRPr="00F87C84">
          <w:rPr>
            <w:lang w:val="en-US" w:eastAsia="ja-JP"/>
          </w:rPr>
          <w:t xml:space="preserve">: </w:t>
        </w:r>
        <w:r>
          <w:rPr>
            <w:lang w:val="en-US" w:eastAsia="ja-JP"/>
          </w:rPr>
          <w:t>subFMT</w:t>
        </w:r>
        <w:r w:rsidRPr="00F87C84">
          <w:rPr>
            <w:lang w:val="en-US" w:eastAsia="ja-JP"/>
          </w:rPr>
          <w:t xml:space="preserve"> field in </w:t>
        </w:r>
        <w:r>
          <w:rPr>
            <w:lang w:val="en-US" w:eastAsia="ja-JP"/>
          </w:rPr>
          <w:t>the extra</w:t>
        </w:r>
        <w:r w:rsidRPr="00F87C84">
          <w:rPr>
            <w:lang w:val="en-US" w:eastAsia="ja-JP"/>
          </w:rPr>
          <w:t xml:space="preserve"> byte</w:t>
        </w:r>
        <w:r>
          <w:rPr>
            <w:lang w:val="en-US" w:eastAsia="ja-JP"/>
          </w:rPr>
          <w:t xml:space="preserve"> when S=1</w:t>
        </w:r>
        <w:r w:rsidRPr="00F87C84">
          <w:rPr>
            <w:lang w:val="en-US" w:eastAsia="ja-JP"/>
          </w:rPr>
          <w:t xml:space="preserve"> </w:t>
        </w:r>
      </w:ins>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09"/>
        <w:gridCol w:w="880"/>
        <w:gridCol w:w="236"/>
        <w:gridCol w:w="1011"/>
        <w:gridCol w:w="2551"/>
        <w:gridCol w:w="1276"/>
      </w:tblGrid>
      <w:tr w:rsidR="00F34D65" w:rsidRPr="00F87C84" w14:paraId="16227FED" w14:textId="77777777" w:rsidTr="00B507C6">
        <w:trPr>
          <w:trHeight w:val="300"/>
          <w:jc w:val="center"/>
          <w:ins w:id="387" w:author="Author"/>
        </w:trPr>
        <w:tc>
          <w:tcPr>
            <w:tcW w:w="988" w:type="dxa"/>
            <w:shd w:val="clear" w:color="auto" w:fill="EEECE1" w:themeFill="background2"/>
            <w:vAlign w:val="center"/>
          </w:tcPr>
          <w:p w14:paraId="7006E704" w14:textId="77777777" w:rsidR="00F34D65" w:rsidRPr="00F87C84" w:rsidRDefault="00F34D65" w:rsidP="00F34D65">
            <w:pPr>
              <w:pStyle w:val="TAH"/>
              <w:rPr>
                <w:ins w:id="388" w:author="Author"/>
                <w:lang w:val="en" w:eastAsia="ja-JP"/>
              </w:rPr>
            </w:pPr>
            <w:ins w:id="389" w:author="Author">
              <w:r>
                <w:rPr>
                  <w:lang w:val="en-US" w:eastAsia="ja-JP"/>
                </w:rPr>
                <w:t>sub</w:t>
              </w:r>
              <w:r w:rsidRPr="00F87C84">
                <w:rPr>
                  <w:lang w:val="en" w:eastAsia="ja-JP"/>
                </w:rPr>
                <w:t>FMT</w:t>
              </w:r>
            </w:ins>
          </w:p>
        </w:tc>
        <w:tc>
          <w:tcPr>
            <w:tcW w:w="2409" w:type="dxa"/>
            <w:tcBorders>
              <w:right w:val="single" w:sz="4" w:space="0" w:color="auto"/>
            </w:tcBorders>
            <w:shd w:val="clear" w:color="auto" w:fill="EEECE1" w:themeFill="background2"/>
            <w:vAlign w:val="center"/>
          </w:tcPr>
          <w:p w14:paraId="53D965C9" w14:textId="77777777" w:rsidR="00F34D65" w:rsidRPr="00F87C84" w:rsidRDefault="00F34D65">
            <w:pPr>
              <w:pStyle w:val="TAH"/>
              <w:rPr>
                <w:ins w:id="390" w:author="Author"/>
                <w:lang w:val="en" w:eastAsia="ja-JP"/>
              </w:rPr>
            </w:pPr>
            <w:ins w:id="391" w:author="Author">
              <w:r w:rsidRPr="00F87C84">
                <w:rPr>
                  <w:lang w:val="en" w:eastAsia="ja-JP"/>
                </w:rPr>
                <w:t>Definition</w:t>
              </w:r>
            </w:ins>
          </w:p>
        </w:tc>
        <w:tc>
          <w:tcPr>
            <w:tcW w:w="880" w:type="dxa"/>
            <w:tcBorders>
              <w:right w:val="single" w:sz="4" w:space="0" w:color="auto"/>
            </w:tcBorders>
            <w:shd w:val="clear" w:color="auto" w:fill="EEECE1" w:themeFill="background2"/>
            <w:vAlign w:val="center"/>
          </w:tcPr>
          <w:p w14:paraId="5622A80F" w14:textId="77777777" w:rsidR="00F34D65" w:rsidRDefault="00F34D65" w:rsidP="008C4EE9">
            <w:pPr>
              <w:pStyle w:val="TAH"/>
              <w:rPr>
                <w:lang w:val="en" w:eastAsia="ja-JP"/>
              </w:rPr>
            </w:pPr>
            <w:ins w:id="392" w:author="Lauros Pajunen" w:date="2025-11-11T17:58:00Z">
              <w:r w:rsidRPr="1C70E8A1">
                <w:rPr>
                  <w:lang w:val="en" w:eastAsia="ja-JP"/>
                </w:rPr>
                <w:t>Related coded format</w:t>
              </w:r>
            </w:ins>
          </w:p>
        </w:tc>
        <w:tc>
          <w:tcPr>
            <w:tcW w:w="236" w:type="dxa"/>
            <w:vMerge w:val="restart"/>
            <w:tcBorders>
              <w:top w:val="nil"/>
              <w:left w:val="single" w:sz="4" w:space="0" w:color="auto"/>
              <w:right w:val="single" w:sz="4" w:space="0" w:color="auto"/>
            </w:tcBorders>
            <w:shd w:val="clear" w:color="auto" w:fill="FFFFFF" w:themeFill="background1"/>
          </w:tcPr>
          <w:p w14:paraId="0A9631B3" w14:textId="77777777" w:rsidR="00F34D65" w:rsidRPr="00B75EAE" w:rsidRDefault="00F34D65">
            <w:pPr>
              <w:pStyle w:val="TAH"/>
              <w:rPr>
                <w:ins w:id="393" w:author="Author"/>
                <w:bCs/>
                <w:lang w:val="fr-FR"/>
              </w:rPr>
            </w:pPr>
          </w:p>
        </w:tc>
        <w:tc>
          <w:tcPr>
            <w:tcW w:w="1011" w:type="dxa"/>
            <w:tcBorders>
              <w:left w:val="single" w:sz="4" w:space="0" w:color="auto"/>
            </w:tcBorders>
            <w:shd w:val="clear" w:color="auto" w:fill="EEECE1" w:themeFill="background2"/>
            <w:vAlign w:val="center"/>
          </w:tcPr>
          <w:p w14:paraId="3EFD693C" w14:textId="77777777" w:rsidR="00F34D65" w:rsidRPr="00F87C84" w:rsidRDefault="00F34D65">
            <w:pPr>
              <w:pStyle w:val="TAH"/>
              <w:rPr>
                <w:ins w:id="394" w:author="Author"/>
                <w:lang w:val="en" w:eastAsia="ja-JP"/>
              </w:rPr>
            </w:pPr>
            <w:ins w:id="395" w:author="Author">
              <w:r w:rsidRPr="00B75EAE">
                <w:rPr>
                  <w:bCs/>
                  <w:lang w:val="fr-FR"/>
                </w:rPr>
                <w:t>s</w:t>
              </w:r>
              <w:r>
                <w:rPr>
                  <w:bCs/>
                  <w:lang w:val="fr-FR"/>
                </w:rPr>
                <w:t>u</w:t>
              </w:r>
              <w:r w:rsidRPr="00B75EAE">
                <w:rPr>
                  <w:bCs/>
                  <w:lang w:val="fr-FR"/>
                </w:rPr>
                <w:t>bFMT</w:t>
              </w:r>
            </w:ins>
          </w:p>
        </w:tc>
        <w:tc>
          <w:tcPr>
            <w:tcW w:w="2551" w:type="dxa"/>
            <w:shd w:val="clear" w:color="auto" w:fill="EEECE1" w:themeFill="background2"/>
            <w:vAlign w:val="center"/>
          </w:tcPr>
          <w:p w14:paraId="1ABAE809" w14:textId="77777777" w:rsidR="00F34D65" w:rsidRPr="00F87C84" w:rsidRDefault="00F34D65">
            <w:pPr>
              <w:pStyle w:val="TAH"/>
              <w:rPr>
                <w:ins w:id="396" w:author="Author"/>
                <w:lang w:val="en" w:eastAsia="ja-JP"/>
              </w:rPr>
            </w:pPr>
            <w:ins w:id="397" w:author="Author">
              <w:r w:rsidRPr="00B75EAE">
                <w:rPr>
                  <w:bCs/>
                  <w:lang w:val="fr-FR"/>
                </w:rPr>
                <w:t> Definition</w:t>
              </w:r>
            </w:ins>
          </w:p>
        </w:tc>
        <w:tc>
          <w:tcPr>
            <w:tcW w:w="1276" w:type="dxa"/>
            <w:shd w:val="clear" w:color="auto" w:fill="EEECE1" w:themeFill="background2"/>
            <w:vAlign w:val="center"/>
          </w:tcPr>
          <w:p w14:paraId="0F644E74" w14:textId="77777777" w:rsidR="00F34D65" w:rsidRDefault="00F34D65" w:rsidP="008C4EE9">
            <w:pPr>
              <w:pStyle w:val="TAH"/>
              <w:rPr>
                <w:lang w:val="fr-FR"/>
              </w:rPr>
            </w:pPr>
            <w:ins w:id="398" w:author="Lauros Pajunen" w:date="2025-11-11T18:00:00Z">
              <w:r w:rsidRPr="1C70E8A1">
                <w:rPr>
                  <w:lang w:val="fr-FR"/>
                </w:rPr>
                <w:t>Related coded format</w:t>
              </w:r>
            </w:ins>
          </w:p>
        </w:tc>
      </w:tr>
      <w:tr w:rsidR="00F34D65" w:rsidRPr="00F87C84" w14:paraId="3AC30601" w14:textId="77777777" w:rsidTr="00F34D65">
        <w:trPr>
          <w:trHeight w:val="227"/>
          <w:jc w:val="center"/>
          <w:ins w:id="399" w:author="Author"/>
        </w:trPr>
        <w:tc>
          <w:tcPr>
            <w:tcW w:w="988" w:type="dxa"/>
          </w:tcPr>
          <w:p w14:paraId="44925B06" w14:textId="77777777" w:rsidR="00F34D65" w:rsidRPr="00F87C84" w:rsidRDefault="00F34D65">
            <w:pPr>
              <w:pStyle w:val="TAC"/>
              <w:rPr>
                <w:ins w:id="400" w:author="Author"/>
                <w:lang w:val="en" w:eastAsia="ja-JP"/>
              </w:rPr>
            </w:pPr>
            <w:ins w:id="401" w:author="Author">
              <w:r w:rsidRPr="00B75EAE">
                <w:rPr>
                  <w:lang w:val="fr-FR"/>
                </w:rPr>
                <w:t>000000</w:t>
              </w:r>
            </w:ins>
          </w:p>
        </w:tc>
        <w:tc>
          <w:tcPr>
            <w:tcW w:w="2409" w:type="dxa"/>
            <w:tcBorders>
              <w:right w:val="single" w:sz="4" w:space="0" w:color="auto"/>
            </w:tcBorders>
          </w:tcPr>
          <w:p w14:paraId="3DBACA4C" w14:textId="77777777" w:rsidR="00F34D65" w:rsidRPr="00F87C84" w:rsidRDefault="00F34D65">
            <w:pPr>
              <w:pStyle w:val="TAC"/>
              <w:rPr>
                <w:ins w:id="402" w:author="Author"/>
                <w:lang w:val="en" w:eastAsia="ja-JP"/>
              </w:rPr>
            </w:pPr>
            <w:ins w:id="403" w:author="Author">
              <w:r>
                <w:rPr>
                  <w:lang w:val="fr-FR"/>
                </w:rPr>
                <w:t>FOA planar</w:t>
              </w:r>
            </w:ins>
          </w:p>
        </w:tc>
        <w:tc>
          <w:tcPr>
            <w:tcW w:w="880" w:type="dxa"/>
            <w:tcBorders>
              <w:right w:val="single" w:sz="4" w:space="0" w:color="auto"/>
            </w:tcBorders>
          </w:tcPr>
          <w:p w14:paraId="41EFACA3" w14:textId="77777777" w:rsidR="00F34D65" w:rsidRDefault="00F34D65" w:rsidP="008C4EE9">
            <w:pPr>
              <w:pStyle w:val="TAC"/>
              <w:rPr>
                <w:lang w:val="fr-FR"/>
              </w:rPr>
            </w:pPr>
            <w:ins w:id="404" w:author="Lauros Pajunen" w:date="2025-11-11T17:58:00Z">
              <w:r w:rsidRPr="1C70E8A1">
                <w:rPr>
                  <w:lang w:val="fr-FR"/>
                </w:rPr>
                <w:t>SBA</w:t>
              </w:r>
            </w:ins>
          </w:p>
        </w:tc>
        <w:tc>
          <w:tcPr>
            <w:tcW w:w="236" w:type="dxa"/>
            <w:vMerge/>
            <w:tcBorders>
              <w:left w:val="single" w:sz="4" w:space="0" w:color="auto"/>
              <w:right w:val="single" w:sz="4" w:space="0" w:color="auto"/>
            </w:tcBorders>
          </w:tcPr>
          <w:p w14:paraId="22BEB9B1" w14:textId="77777777" w:rsidR="00F34D65" w:rsidRPr="00B75EAE" w:rsidRDefault="00F34D65">
            <w:pPr>
              <w:pStyle w:val="TAC"/>
              <w:rPr>
                <w:ins w:id="405" w:author="Author"/>
                <w:lang w:val="fr-FR"/>
              </w:rPr>
            </w:pPr>
          </w:p>
        </w:tc>
        <w:tc>
          <w:tcPr>
            <w:tcW w:w="1011" w:type="dxa"/>
            <w:tcBorders>
              <w:left w:val="single" w:sz="4" w:space="0" w:color="auto"/>
            </w:tcBorders>
          </w:tcPr>
          <w:p w14:paraId="09E671ED" w14:textId="77777777" w:rsidR="00F34D65" w:rsidRPr="00B75EAE" w:rsidRDefault="00F34D65">
            <w:pPr>
              <w:pStyle w:val="TAC"/>
              <w:rPr>
                <w:ins w:id="406" w:author="Author"/>
                <w:lang w:val="fr-FR"/>
              </w:rPr>
            </w:pPr>
            <w:ins w:id="407" w:author="Author">
              <w:r w:rsidRPr="00B75EAE">
                <w:rPr>
                  <w:lang w:val="fr-FR"/>
                </w:rPr>
                <w:t>100000</w:t>
              </w:r>
            </w:ins>
          </w:p>
        </w:tc>
        <w:tc>
          <w:tcPr>
            <w:tcW w:w="2551" w:type="dxa"/>
          </w:tcPr>
          <w:p w14:paraId="68AD5488" w14:textId="77777777" w:rsidR="00F34D65" w:rsidRPr="00B75EAE" w:rsidRDefault="00F34D65">
            <w:pPr>
              <w:pStyle w:val="TAC"/>
              <w:rPr>
                <w:ins w:id="408" w:author="Author"/>
                <w:lang w:val="fr-FR"/>
              </w:rPr>
            </w:pPr>
            <w:ins w:id="409" w:author="Author">
              <w:r w:rsidRPr="00B75EAE">
                <w:rPr>
                  <w:lang w:val="fr-FR"/>
                </w:rPr>
                <w:t>OMASA</w:t>
              </w:r>
              <w:r>
                <w:rPr>
                  <w:lang w:val="fr-FR"/>
                </w:rPr>
                <w:t xml:space="preserve"> ISM1 1TC</w:t>
              </w:r>
            </w:ins>
          </w:p>
        </w:tc>
        <w:tc>
          <w:tcPr>
            <w:tcW w:w="1276" w:type="dxa"/>
          </w:tcPr>
          <w:p w14:paraId="5C90D187" w14:textId="77777777" w:rsidR="00F34D65" w:rsidRDefault="00F34D65" w:rsidP="1C70E8A1">
            <w:pPr>
              <w:pStyle w:val="TAC"/>
              <w:rPr>
                <w:lang w:val="fr-FR"/>
              </w:rPr>
            </w:pPr>
            <w:ins w:id="410" w:author="Lauros Pajunen" w:date="2025-11-11T18:00:00Z">
              <w:r w:rsidRPr="1C70E8A1">
                <w:rPr>
                  <w:lang w:val="fr-FR"/>
                </w:rPr>
                <w:t>OMASA</w:t>
              </w:r>
            </w:ins>
          </w:p>
        </w:tc>
      </w:tr>
      <w:tr w:rsidR="00F34D65" w:rsidRPr="00F87C84" w14:paraId="346DD9CF" w14:textId="77777777" w:rsidTr="00F34D65">
        <w:trPr>
          <w:trHeight w:val="227"/>
          <w:jc w:val="center"/>
          <w:ins w:id="411" w:author="Author"/>
        </w:trPr>
        <w:tc>
          <w:tcPr>
            <w:tcW w:w="988" w:type="dxa"/>
          </w:tcPr>
          <w:p w14:paraId="66CA25A9" w14:textId="77777777" w:rsidR="00F34D65" w:rsidRPr="00F87C84" w:rsidRDefault="00F34D65">
            <w:pPr>
              <w:pStyle w:val="TAC"/>
              <w:rPr>
                <w:ins w:id="412" w:author="Author"/>
                <w:lang w:val="en" w:eastAsia="ja-JP"/>
              </w:rPr>
            </w:pPr>
            <w:ins w:id="413" w:author="Author">
              <w:r w:rsidRPr="00B75EAE">
                <w:rPr>
                  <w:lang w:val="fr-FR"/>
                </w:rPr>
                <w:t>000001</w:t>
              </w:r>
            </w:ins>
          </w:p>
        </w:tc>
        <w:tc>
          <w:tcPr>
            <w:tcW w:w="2409" w:type="dxa"/>
            <w:tcBorders>
              <w:right w:val="single" w:sz="4" w:space="0" w:color="auto"/>
            </w:tcBorders>
          </w:tcPr>
          <w:p w14:paraId="7413A14E" w14:textId="77777777" w:rsidR="00F34D65" w:rsidRPr="00F87C84" w:rsidRDefault="00F34D65">
            <w:pPr>
              <w:pStyle w:val="TAC"/>
              <w:rPr>
                <w:ins w:id="414" w:author="Author"/>
                <w:lang w:val="en" w:eastAsia="ja-JP"/>
              </w:rPr>
            </w:pPr>
            <w:ins w:id="415" w:author="Author">
              <w:r w:rsidRPr="00B75EAE">
                <w:rPr>
                  <w:lang w:val="fr-FR"/>
                </w:rPr>
                <w:t> </w:t>
              </w:r>
              <w:r>
                <w:rPr>
                  <w:lang w:val="fr-FR"/>
                </w:rPr>
                <w:t>HOA2 planar</w:t>
              </w:r>
            </w:ins>
          </w:p>
        </w:tc>
        <w:tc>
          <w:tcPr>
            <w:tcW w:w="880" w:type="dxa"/>
            <w:tcBorders>
              <w:right w:val="single" w:sz="4" w:space="0" w:color="auto"/>
            </w:tcBorders>
          </w:tcPr>
          <w:p w14:paraId="3020102B" w14:textId="77777777" w:rsidR="00F34D65" w:rsidRDefault="00F34D65" w:rsidP="008C4EE9">
            <w:pPr>
              <w:pStyle w:val="TAC"/>
              <w:rPr>
                <w:lang w:val="fr-FR"/>
              </w:rPr>
            </w:pPr>
            <w:ins w:id="416" w:author="Lauros Pajunen" w:date="2025-11-11T17:58:00Z">
              <w:r w:rsidRPr="1C70E8A1">
                <w:rPr>
                  <w:lang w:val="fr-FR"/>
                </w:rPr>
                <w:t>SBA</w:t>
              </w:r>
            </w:ins>
          </w:p>
        </w:tc>
        <w:tc>
          <w:tcPr>
            <w:tcW w:w="236" w:type="dxa"/>
            <w:vMerge/>
            <w:tcBorders>
              <w:left w:val="single" w:sz="4" w:space="0" w:color="auto"/>
              <w:right w:val="single" w:sz="4" w:space="0" w:color="auto"/>
            </w:tcBorders>
          </w:tcPr>
          <w:p w14:paraId="59190B93" w14:textId="77777777" w:rsidR="00F34D65" w:rsidRPr="00B75EAE" w:rsidRDefault="00F34D65">
            <w:pPr>
              <w:pStyle w:val="TAC"/>
              <w:rPr>
                <w:ins w:id="417" w:author="Author"/>
                <w:lang w:val="fr-FR"/>
              </w:rPr>
            </w:pPr>
          </w:p>
        </w:tc>
        <w:tc>
          <w:tcPr>
            <w:tcW w:w="1011" w:type="dxa"/>
            <w:tcBorders>
              <w:left w:val="single" w:sz="4" w:space="0" w:color="auto"/>
            </w:tcBorders>
          </w:tcPr>
          <w:p w14:paraId="30DDEAF5" w14:textId="77777777" w:rsidR="00F34D65" w:rsidRPr="00B75EAE" w:rsidRDefault="00F34D65">
            <w:pPr>
              <w:pStyle w:val="TAC"/>
              <w:rPr>
                <w:ins w:id="418" w:author="Author"/>
                <w:lang w:val="fr-FR"/>
              </w:rPr>
            </w:pPr>
            <w:ins w:id="419" w:author="Author">
              <w:r w:rsidRPr="00B75EAE">
                <w:rPr>
                  <w:lang w:val="fr-FR"/>
                </w:rPr>
                <w:t>100001</w:t>
              </w:r>
            </w:ins>
          </w:p>
        </w:tc>
        <w:tc>
          <w:tcPr>
            <w:tcW w:w="2551" w:type="dxa"/>
          </w:tcPr>
          <w:p w14:paraId="4C8B89B4" w14:textId="77777777" w:rsidR="00F34D65" w:rsidRPr="00B75EAE" w:rsidRDefault="00F34D65">
            <w:pPr>
              <w:pStyle w:val="TAC"/>
              <w:rPr>
                <w:ins w:id="420" w:author="Author"/>
                <w:lang w:val="fr-FR"/>
              </w:rPr>
            </w:pPr>
            <w:ins w:id="421" w:author="Author">
              <w:r w:rsidRPr="00C377D5">
                <w:rPr>
                  <w:lang w:val="fr-FR"/>
                </w:rPr>
                <w:t>OMASA ISM</w:t>
              </w:r>
              <w:r>
                <w:rPr>
                  <w:lang w:val="fr-FR"/>
                </w:rPr>
                <w:t>2</w:t>
              </w:r>
              <w:r w:rsidRPr="00C377D5">
                <w:rPr>
                  <w:lang w:val="fr-FR"/>
                </w:rPr>
                <w:t xml:space="preserve"> 1TC</w:t>
              </w:r>
            </w:ins>
          </w:p>
        </w:tc>
        <w:tc>
          <w:tcPr>
            <w:tcW w:w="1276" w:type="dxa"/>
          </w:tcPr>
          <w:p w14:paraId="202E89EC" w14:textId="77777777" w:rsidR="00F34D65" w:rsidRDefault="00F34D65" w:rsidP="1C70E8A1">
            <w:pPr>
              <w:pStyle w:val="TAC"/>
              <w:rPr>
                <w:lang w:val="fr-FR"/>
              </w:rPr>
            </w:pPr>
            <w:ins w:id="422" w:author="Lauros Pajunen" w:date="2025-11-11T18:00:00Z">
              <w:r w:rsidRPr="1C70E8A1">
                <w:rPr>
                  <w:lang w:val="fr-FR"/>
                </w:rPr>
                <w:t>OMASA</w:t>
              </w:r>
            </w:ins>
          </w:p>
        </w:tc>
      </w:tr>
      <w:tr w:rsidR="00F34D65" w:rsidRPr="00F87C84" w14:paraId="707365A9" w14:textId="77777777" w:rsidTr="00F34D65">
        <w:trPr>
          <w:trHeight w:val="227"/>
          <w:jc w:val="center"/>
          <w:ins w:id="423" w:author="Author"/>
        </w:trPr>
        <w:tc>
          <w:tcPr>
            <w:tcW w:w="988" w:type="dxa"/>
          </w:tcPr>
          <w:p w14:paraId="7549A114" w14:textId="77777777" w:rsidR="00F34D65" w:rsidRPr="00F87C84" w:rsidRDefault="00F34D65">
            <w:pPr>
              <w:pStyle w:val="TAC"/>
              <w:rPr>
                <w:ins w:id="424" w:author="Author"/>
                <w:lang w:val="en" w:eastAsia="ja-JP"/>
              </w:rPr>
            </w:pPr>
            <w:ins w:id="425" w:author="Author">
              <w:r w:rsidRPr="00B75EAE">
                <w:rPr>
                  <w:lang w:val="fr-FR"/>
                </w:rPr>
                <w:t>000010</w:t>
              </w:r>
            </w:ins>
          </w:p>
        </w:tc>
        <w:tc>
          <w:tcPr>
            <w:tcW w:w="2409" w:type="dxa"/>
            <w:tcBorders>
              <w:right w:val="single" w:sz="4" w:space="0" w:color="auto"/>
            </w:tcBorders>
          </w:tcPr>
          <w:p w14:paraId="24B57607" w14:textId="77777777" w:rsidR="00F34D65" w:rsidRPr="00F87C84" w:rsidRDefault="00F34D65">
            <w:pPr>
              <w:pStyle w:val="TAC"/>
              <w:rPr>
                <w:ins w:id="426" w:author="Author"/>
                <w:lang w:val="en" w:eastAsia="ja-JP"/>
              </w:rPr>
            </w:pPr>
            <w:ins w:id="427" w:author="Author">
              <w:r>
                <w:rPr>
                  <w:lang w:val="fr-FR"/>
                </w:rPr>
                <w:t>HOA3 planar</w:t>
              </w:r>
            </w:ins>
          </w:p>
        </w:tc>
        <w:tc>
          <w:tcPr>
            <w:tcW w:w="880" w:type="dxa"/>
            <w:tcBorders>
              <w:right w:val="single" w:sz="4" w:space="0" w:color="auto"/>
            </w:tcBorders>
          </w:tcPr>
          <w:p w14:paraId="607DA476" w14:textId="77777777" w:rsidR="00F34D65" w:rsidRDefault="00F34D65" w:rsidP="008C4EE9">
            <w:pPr>
              <w:pStyle w:val="TAC"/>
              <w:rPr>
                <w:lang w:val="fr-FR"/>
              </w:rPr>
            </w:pPr>
            <w:ins w:id="428" w:author="Lauros Pajunen" w:date="2025-11-11T17:58:00Z">
              <w:r w:rsidRPr="1C70E8A1">
                <w:rPr>
                  <w:lang w:val="fr-FR"/>
                </w:rPr>
                <w:t>SBA</w:t>
              </w:r>
            </w:ins>
          </w:p>
        </w:tc>
        <w:tc>
          <w:tcPr>
            <w:tcW w:w="236" w:type="dxa"/>
            <w:vMerge/>
            <w:tcBorders>
              <w:left w:val="single" w:sz="4" w:space="0" w:color="auto"/>
              <w:right w:val="single" w:sz="4" w:space="0" w:color="auto"/>
            </w:tcBorders>
          </w:tcPr>
          <w:p w14:paraId="4F1B2C5E" w14:textId="77777777" w:rsidR="00F34D65" w:rsidRPr="00B75EAE" w:rsidRDefault="00F34D65">
            <w:pPr>
              <w:pStyle w:val="TAC"/>
              <w:rPr>
                <w:ins w:id="429" w:author="Author"/>
                <w:lang w:val="fr-FR"/>
              </w:rPr>
            </w:pPr>
          </w:p>
        </w:tc>
        <w:tc>
          <w:tcPr>
            <w:tcW w:w="1011" w:type="dxa"/>
            <w:tcBorders>
              <w:left w:val="single" w:sz="4" w:space="0" w:color="auto"/>
            </w:tcBorders>
          </w:tcPr>
          <w:p w14:paraId="6081E265" w14:textId="77777777" w:rsidR="00F34D65" w:rsidRPr="00B75EAE" w:rsidRDefault="00F34D65">
            <w:pPr>
              <w:pStyle w:val="TAC"/>
              <w:rPr>
                <w:ins w:id="430" w:author="Author"/>
                <w:lang w:val="fr-FR"/>
              </w:rPr>
            </w:pPr>
            <w:ins w:id="431" w:author="Author">
              <w:r w:rsidRPr="00B75EAE">
                <w:rPr>
                  <w:lang w:val="fr-FR"/>
                </w:rPr>
                <w:t>100010</w:t>
              </w:r>
            </w:ins>
          </w:p>
        </w:tc>
        <w:tc>
          <w:tcPr>
            <w:tcW w:w="2551" w:type="dxa"/>
          </w:tcPr>
          <w:p w14:paraId="71D72B22" w14:textId="77777777" w:rsidR="00F34D65" w:rsidRPr="00B75EAE" w:rsidRDefault="00F34D65">
            <w:pPr>
              <w:pStyle w:val="TAC"/>
              <w:rPr>
                <w:ins w:id="432" w:author="Author"/>
                <w:lang w:val="fr-FR"/>
              </w:rPr>
            </w:pPr>
            <w:ins w:id="433" w:author="Author">
              <w:r w:rsidRPr="00C377D5">
                <w:rPr>
                  <w:lang w:val="fr-FR"/>
                </w:rPr>
                <w:t>OMASA ISM</w:t>
              </w:r>
              <w:r>
                <w:rPr>
                  <w:lang w:val="fr-FR"/>
                </w:rPr>
                <w:t>3</w:t>
              </w:r>
              <w:r w:rsidRPr="00C377D5">
                <w:rPr>
                  <w:lang w:val="fr-FR"/>
                </w:rPr>
                <w:t xml:space="preserve"> 1TC</w:t>
              </w:r>
            </w:ins>
          </w:p>
        </w:tc>
        <w:tc>
          <w:tcPr>
            <w:tcW w:w="1276" w:type="dxa"/>
          </w:tcPr>
          <w:p w14:paraId="669EAD83" w14:textId="77777777" w:rsidR="00F34D65" w:rsidRDefault="00F34D65" w:rsidP="1C70E8A1">
            <w:pPr>
              <w:pStyle w:val="TAC"/>
              <w:rPr>
                <w:lang w:val="fr-FR"/>
              </w:rPr>
            </w:pPr>
            <w:ins w:id="434" w:author="Lauros Pajunen" w:date="2025-11-11T18:00:00Z">
              <w:r w:rsidRPr="1C70E8A1">
                <w:rPr>
                  <w:lang w:val="fr-FR"/>
                </w:rPr>
                <w:t>OMASA</w:t>
              </w:r>
            </w:ins>
          </w:p>
        </w:tc>
      </w:tr>
      <w:tr w:rsidR="00F34D65" w:rsidRPr="00F87C84" w14:paraId="0584231C" w14:textId="77777777" w:rsidTr="00F34D65">
        <w:trPr>
          <w:trHeight w:val="227"/>
          <w:jc w:val="center"/>
          <w:ins w:id="435" w:author="Author"/>
        </w:trPr>
        <w:tc>
          <w:tcPr>
            <w:tcW w:w="988" w:type="dxa"/>
          </w:tcPr>
          <w:p w14:paraId="160FF3E4" w14:textId="77777777" w:rsidR="00F34D65" w:rsidRPr="00F87C84" w:rsidRDefault="00F34D65">
            <w:pPr>
              <w:pStyle w:val="TAC"/>
              <w:rPr>
                <w:ins w:id="436" w:author="Author"/>
                <w:lang w:val="en" w:eastAsia="ja-JP"/>
              </w:rPr>
            </w:pPr>
            <w:ins w:id="437" w:author="Author">
              <w:r w:rsidRPr="00B75EAE">
                <w:rPr>
                  <w:lang w:val="fr-FR"/>
                </w:rPr>
                <w:t>000011</w:t>
              </w:r>
            </w:ins>
          </w:p>
        </w:tc>
        <w:tc>
          <w:tcPr>
            <w:tcW w:w="2409" w:type="dxa"/>
            <w:tcBorders>
              <w:right w:val="single" w:sz="4" w:space="0" w:color="auto"/>
            </w:tcBorders>
          </w:tcPr>
          <w:p w14:paraId="7D0C3017" w14:textId="77777777" w:rsidR="00F34D65" w:rsidRPr="00F87C84" w:rsidRDefault="00F34D65">
            <w:pPr>
              <w:pStyle w:val="TAC"/>
              <w:rPr>
                <w:ins w:id="438" w:author="Author"/>
                <w:lang w:val="en" w:eastAsia="ja-JP"/>
              </w:rPr>
            </w:pPr>
            <w:ins w:id="439" w:author="Author">
              <w:r>
                <w:rPr>
                  <w:lang w:val="fr-FR"/>
                </w:rPr>
                <w:t>FOA</w:t>
              </w:r>
            </w:ins>
          </w:p>
        </w:tc>
        <w:tc>
          <w:tcPr>
            <w:tcW w:w="880" w:type="dxa"/>
            <w:tcBorders>
              <w:right w:val="single" w:sz="4" w:space="0" w:color="auto"/>
            </w:tcBorders>
          </w:tcPr>
          <w:p w14:paraId="579DE062" w14:textId="77777777" w:rsidR="00F34D65" w:rsidRDefault="00F34D65" w:rsidP="008C4EE9">
            <w:pPr>
              <w:pStyle w:val="TAC"/>
              <w:rPr>
                <w:lang w:val="fr-FR"/>
              </w:rPr>
            </w:pPr>
            <w:ins w:id="440" w:author="Lauros Pajunen" w:date="2025-11-11T17:58:00Z">
              <w:r w:rsidRPr="1C70E8A1">
                <w:rPr>
                  <w:lang w:val="fr-FR"/>
                </w:rPr>
                <w:t>SBA</w:t>
              </w:r>
            </w:ins>
          </w:p>
        </w:tc>
        <w:tc>
          <w:tcPr>
            <w:tcW w:w="236" w:type="dxa"/>
            <w:vMerge/>
            <w:tcBorders>
              <w:left w:val="single" w:sz="4" w:space="0" w:color="auto"/>
              <w:right w:val="single" w:sz="4" w:space="0" w:color="auto"/>
            </w:tcBorders>
          </w:tcPr>
          <w:p w14:paraId="5EB5FD5F" w14:textId="77777777" w:rsidR="00F34D65" w:rsidRPr="00B75EAE" w:rsidRDefault="00F34D65">
            <w:pPr>
              <w:pStyle w:val="TAC"/>
              <w:rPr>
                <w:ins w:id="441" w:author="Author"/>
                <w:lang w:val="fr-FR"/>
              </w:rPr>
            </w:pPr>
          </w:p>
        </w:tc>
        <w:tc>
          <w:tcPr>
            <w:tcW w:w="1011" w:type="dxa"/>
            <w:tcBorders>
              <w:left w:val="single" w:sz="4" w:space="0" w:color="auto"/>
            </w:tcBorders>
          </w:tcPr>
          <w:p w14:paraId="06C60353" w14:textId="77777777" w:rsidR="00F34D65" w:rsidRPr="00B75EAE" w:rsidRDefault="00F34D65">
            <w:pPr>
              <w:pStyle w:val="TAC"/>
              <w:rPr>
                <w:ins w:id="442" w:author="Author"/>
                <w:lang w:val="fr-FR"/>
              </w:rPr>
            </w:pPr>
            <w:ins w:id="443" w:author="Author">
              <w:r w:rsidRPr="00B75EAE">
                <w:rPr>
                  <w:lang w:val="fr-FR"/>
                </w:rPr>
                <w:t>100011</w:t>
              </w:r>
            </w:ins>
          </w:p>
        </w:tc>
        <w:tc>
          <w:tcPr>
            <w:tcW w:w="2551" w:type="dxa"/>
          </w:tcPr>
          <w:p w14:paraId="757A4A83" w14:textId="77777777" w:rsidR="00F34D65" w:rsidRPr="00B75EAE" w:rsidRDefault="00F34D65">
            <w:pPr>
              <w:pStyle w:val="TAC"/>
              <w:rPr>
                <w:ins w:id="444" w:author="Author"/>
                <w:lang w:val="fr-FR"/>
              </w:rPr>
            </w:pPr>
            <w:ins w:id="445" w:author="Author">
              <w:r w:rsidRPr="00C377D5">
                <w:rPr>
                  <w:lang w:val="fr-FR"/>
                </w:rPr>
                <w:t>OMASA ISM</w:t>
              </w:r>
              <w:r>
                <w:rPr>
                  <w:lang w:val="fr-FR"/>
                </w:rPr>
                <w:t>4</w:t>
              </w:r>
              <w:r w:rsidRPr="00C377D5">
                <w:rPr>
                  <w:lang w:val="fr-FR"/>
                </w:rPr>
                <w:t xml:space="preserve"> 1TC</w:t>
              </w:r>
            </w:ins>
          </w:p>
        </w:tc>
        <w:tc>
          <w:tcPr>
            <w:tcW w:w="1276" w:type="dxa"/>
          </w:tcPr>
          <w:p w14:paraId="6F8968BE" w14:textId="77777777" w:rsidR="00F34D65" w:rsidRDefault="00F34D65" w:rsidP="008C4EE9">
            <w:pPr>
              <w:pStyle w:val="TAC"/>
              <w:rPr>
                <w:lang w:val="fr-FR"/>
              </w:rPr>
            </w:pPr>
            <w:ins w:id="446" w:author="Lauros Pajunen" w:date="2025-11-11T17:59:00Z">
              <w:r w:rsidRPr="1C70E8A1">
                <w:rPr>
                  <w:lang w:val="fr-FR"/>
                </w:rPr>
                <w:t>OMASA</w:t>
              </w:r>
            </w:ins>
          </w:p>
        </w:tc>
      </w:tr>
      <w:tr w:rsidR="00F34D65" w:rsidRPr="00F87C84" w14:paraId="4386B3AB" w14:textId="77777777" w:rsidTr="00F34D65">
        <w:trPr>
          <w:trHeight w:val="227"/>
          <w:jc w:val="center"/>
          <w:ins w:id="447" w:author="Author"/>
        </w:trPr>
        <w:tc>
          <w:tcPr>
            <w:tcW w:w="988" w:type="dxa"/>
          </w:tcPr>
          <w:p w14:paraId="394393CF" w14:textId="77777777" w:rsidR="00F34D65" w:rsidRPr="00F87C84" w:rsidRDefault="00F34D65">
            <w:pPr>
              <w:pStyle w:val="TAC"/>
              <w:rPr>
                <w:ins w:id="448" w:author="Author"/>
                <w:lang w:val="en" w:eastAsia="ja-JP"/>
              </w:rPr>
            </w:pPr>
            <w:ins w:id="449" w:author="Author">
              <w:r w:rsidRPr="00B75EAE">
                <w:rPr>
                  <w:lang w:val="fr-FR"/>
                </w:rPr>
                <w:t>000100</w:t>
              </w:r>
            </w:ins>
          </w:p>
        </w:tc>
        <w:tc>
          <w:tcPr>
            <w:tcW w:w="2409" w:type="dxa"/>
            <w:tcBorders>
              <w:right w:val="single" w:sz="4" w:space="0" w:color="auto"/>
            </w:tcBorders>
          </w:tcPr>
          <w:p w14:paraId="708A2D3C" w14:textId="77777777" w:rsidR="00F34D65" w:rsidRPr="00F87C84" w:rsidRDefault="00F34D65">
            <w:pPr>
              <w:pStyle w:val="TAC"/>
              <w:rPr>
                <w:ins w:id="450" w:author="Author"/>
                <w:lang w:val="en" w:eastAsia="ja-JP"/>
              </w:rPr>
            </w:pPr>
            <w:ins w:id="451" w:author="Author">
              <w:r>
                <w:rPr>
                  <w:lang w:val="fr-FR"/>
                </w:rPr>
                <w:t>HOA2</w:t>
              </w:r>
            </w:ins>
          </w:p>
        </w:tc>
        <w:tc>
          <w:tcPr>
            <w:tcW w:w="880" w:type="dxa"/>
            <w:tcBorders>
              <w:right w:val="single" w:sz="4" w:space="0" w:color="auto"/>
            </w:tcBorders>
          </w:tcPr>
          <w:p w14:paraId="7FF64A1C" w14:textId="77777777" w:rsidR="00F34D65" w:rsidRDefault="00F34D65" w:rsidP="008C4EE9">
            <w:pPr>
              <w:pStyle w:val="TAC"/>
              <w:rPr>
                <w:lang w:val="fr-FR"/>
              </w:rPr>
            </w:pPr>
            <w:ins w:id="452" w:author="Lauros Pajunen" w:date="2025-11-11T17:58:00Z">
              <w:r w:rsidRPr="1C70E8A1">
                <w:rPr>
                  <w:lang w:val="fr-FR"/>
                </w:rPr>
                <w:t>SBA</w:t>
              </w:r>
            </w:ins>
          </w:p>
        </w:tc>
        <w:tc>
          <w:tcPr>
            <w:tcW w:w="236" w:type="dxa"/>
            <w:vMerge/>
            <w:tcBorders>
              <w:left w:val="single" w:sz="4" w:space="0" w:color="auto"/>
              <w:right w:val="single" w:sz="4" w:space="0" w:color="auto"/>
            </w:tcBorders>
          </w:tcPr>
          <w:p w14:paraId="268602FE" w14:textId="77777777" w:rsidR="00F34D65" w:rsidRPr="00B75EAE" w:rsidRDefault="00F34D65">
            <w:pPr>
              <w:pStyle w:val="TAC"/>
              <w:rPr>
                <w:ins w:id="453" w:author="Author"/>
                <w:lang w:val="fr-FR"/>
              </w:rPr>
            </w:pPr>
          </w:p>
        </w:tc>
        <w:tc>
          <w:tcPr>
            <w:tcW w:w="1011" w:type="dxa"/>
            <w:tcBorders>
              <w:left w:val="single" w:sz="4" w:space="0" w:color="auto"/>
            </w:tcBorders>
          </w:tcPr>
          <w:p w14:paraId="7E2D969F" w14:textId="77777777" w:rsidR="00F34D65" w:rsidRPr="00B75EAE" w:rsidRDefault="00F34D65">
            <w:pPr>
              <w:pStyle w:val="TAC"/>
              <w:rPr>
                <w:ins w:id="454" w:author="Author"/>
                <w:lang w:val="fr-FR"/>
              </w:rPr>
            </w:pPr>
            <w:ins w:id="455" w:author="Author">
              <w:r w:rsidRPr="00B75EAE">
                <w:rPr>
                  <w:lang w:val="fr-FR"/>
                </w:rPr>
                <w:t>100100</w:t>
              </w:r>
            </w:ins>
          </w:p>
        </w:tc>
        <w:tc>
          <w:tcPr>
            <w:tcW w:w="2551" w:type="dxa"/>
          </w:tcPr>
          <w:p w14:paraId="35F8557D" w14:textId="77777777" w:rsidR="00F34D65" w:rsidRPr="00B75EAE" w:rsidRDefault="00F34D65">
            <w:pPr>
              <w:pStyle w:val="TAC"/>
              <w:rPr>
                <w:ins w:id="456" w:author="Author"/>
                <w:lang w:val="fr-FR"/>
              </w:rPr>
            </w:pPr>
            <w:ins w:id="457" w:author="Author">
              <w:r w:rsidRPr="00B75EAE">
                <w:rPr>
                  <w:lang w:val="fr-FR"/>
                </w:rPr>
                <w:t>OMASA</w:t>
              </w:r>
              <w:r>
                <w:rPr>
                  <w:lang w:val="fr-FR"/>
                </w:rPr>
                <w:t xml:space="preserve"> ISM1 2TC</w:t>
              </w:r>
            </w:ins>
          </w:p>
        </w:tc>
        <w:tc>
          <w:tcPr>
            <w:tcW w:w="1276" w:type="dxa"/>
          </w:tcPr>
          <w:p w14:paraId="12F45C54" w14:textId="77777777" w:rsidR="00F34D65" w:rsidRDefault="00F34D65" w:rsidP="1C70E8A1">
            <w:pPr>
              <w:pStyle w:val="TAC"/>
              <w:rPr>
                <w:lang w:val="fr-FR"/>
              </w:rPr>
            </w:pPr>
            <w:ins w:id="458" w:author="Lauros Pajunen" w:date="2025-11-11T17:59:00Z">
              <w:r w:rsidRPr="1C70E8A1">
                <w:rPr>
                  <w:lang w:val="fr-FR"/>
                </w:rPr>
                <w:t>OMASA</w:t>
              </w:r>
            </w:ins>
          </w:p>
        </w:tc>
      </w:tr>
      <w:tr w:rsidR="00F34D65" w:rsidRPr="00F87C84" w14:paraId="235FB570" w14:textId="77777777" w:rsidTr="00F34D65">
        <w:trPr>
          <w:trHeight w:val="227"/>
          <w:jc w:val="center"/>
          <w:ins w:id="459" w:author="Author"/>
        </w:trPr>
        <w:tc>
          <w:tcPr>
            <w:tcW w:w="988" w:type="dxa"/>
          </w:tcPr>
          <w:p w14:paraId="21A786F5" w14:textId="77777777" w:rsidR="00F34D65" w:rsidRPr="00F87C84" w:rsidRDefault="00F34D65">
            <w:pPr>
              <w:pStyle w:val="TAC"/>
              <w:rPr>
                <w:ins w:id="460" w:author="Author"/>
                <w:lang w:val="en" w:eastAsia="ja-JP"/>
              </w:rPr>
            </w:pPr>
            <w:ins w:id="461" w:author="Author">
              <w:r w:rsidRPr="00B75EAE">
                <w:rPr>
                  <w:lang w:val="fr-FR"/>
                </w:rPr>
                <w:t>000101</w:t>
              </w:r>
            </w:ins>
          </w:p>
        </w:tc>
        <w:tc>
          <w:tcPr>
            <w:tcW w:w="2409" w:type="dxa"/>
            <w:tcBorders>
              <w:right w:val="single" w:sz="4" w:space="0" w:color="auto"/>
            </w:tcBorders>
          </w:tcPr>
          <w:p w14:paraId="32F124B2" w14:textId="77777777" w:rsidR="00F34D65" w:rsidRPr="00F87C84" w:rsidRDefault="00F34D65">
            <w:pPr>
              <w:pStyle w:val="TAC"/>
              <w:rPr>
                <w:ins w:id="462" w:author="Author"/>
                <w:lang w:val="en" w:eastAsia="ja-JP"/>
              </w:rPr>
            </w:pPr>
            <w:ins w:id="463" w:author="Author">
              <w:r>
                <w:rPr>
                  <w:lang w:val="fr-FR"/>
                </w:rPr>
                <w:t>HOA3</w:t>
              </w:r>
            </w:ins>
          </w:p>
        </w:tc>
        <w:tc>
          <w:tcPr>
            <w:tcW w:w="880" w:type="dxa"/>
            <w:tcBorders>
              <w:right w:val="single" w:sz="4" w:space="0" w:color="auto"/>
            </w:tcBorders>
          </w:tcPr>
          <w:p w14:paraId="68198346" w14:textId="77777777" w:rsidR="00F34D65" w:rsidRDefault="00F34D65" w:rsidP="008C4EE9">
            <w:pPr>
              <w:pStyle w:val="TAC"/>
              <w:rPr>
                <w:lang w:val="fr-FR"/>
              </w:rPr>
            </w:pPr>
            <w:ins w:id="464" w:author="Lauros Pajunen" w:date="2025-11-11T17:58:00Z">
              <w:r w:rsidRPr="1C70E8A1">
                <w:rPr>
                  <w:lang w:val="fr-FR"/>
                </w:rPr>
                <w:t>SBA</w:t>
              </w:r>
            </w:ins>
          </w:p>
        </w:tc>
        <w:tc>
          <w:tcPr>
            <w:tcW w:w="236" w:type="dxa"/>
            <w:vMerge/>
            <w:tcBorders>
              <w:left w:val="single" w:sz="4" w:space="0" w:color="auto"/>
              <w:right w:val="single" w:sz="4" w:space="0" w:color="auto"/>
            </w:tcBorders>
          </w:tcPr>
          <w:p w14:paraId="35CE00A1" w14:textId="77777777" w:rsidR="00F34D65" w:rsidRPr="00B75EAE" w:rsidRDefault="00F34D65">
            <w:pPr>
              <w:pStyle w:val="TAC"/>
              <w:rPr>
                <w:ins w:id="465" w:author="Author"/>
                <w:lang w:val="fr-FR"/>
              </w:rPr>
            </w:pPr>
          </w:p>
        </w:tc>
        <w:tc>
          <w:tcPr>
            <w:tcW w:w="1011" w:type="dxa"/>
            <w:tcBorders>
              <w:left w:val="single" w:sz="4" w:space="0" w:color="auto"/>
            </w:tcBorders>
          </w:tcPr>
          <w:p w14:paraId="3AFADF0E" w14:textId="77777777" w:rsidR="00F34D65" w:rsidRPr="00B75EAE" w:rsidRDefault="00F34D65">
            <w:pPr>
              <w:pStyle w:val="TAC"/>
              <w:rPr>
                <w:ins w:id="466" w:author="Author"/>
                <w:lang w:val="fr-FR"/>
              </w:rPr>
            </w:pPr>
            <w:ins w:id="467" w:author="Author">
              <w:r w:rsidRPr="00B75EAE">
                <w:rPr>
                  <w:lang w:val="fr-FR"/>
                </w:rPr>
                <w:t>100101</w:t>
              </w:r>
            </w:ins>
          </w:p>
        </w:tc>
        <w:tc>
          <w:tcPr>
            <w:tcW w:w="2551" w:type="dxa"/>
          </w:tcPr>
          <w:p w14:paraId="454BE943" w14:textId="77777777" w:rsidR="00F34D65" w:rsidRPr="00B75EAE" w:rsidRDefault="00F34D65">
            <w:pPr>
              <w:pStyle w:val="TAC"/>
              <w:rPr>
                <w:ins w:id="468" w:author="Author"/>
                <w:lang w:val="fr-FR"/>
              </w:rPr>
            </w:pPr>
            <w:ins w:id="469" w:author="Author">
              <w:r w:rsidRPr="00C377D5">
                <w:rPr>
                  <w:lang w:val="fr-FR"/>
                </w:rPr>
                <w:t>OMASA ISM</w:t>
              </w:r>
              <w:r>
                <w:rPr>
                  <w:lang w:val="fr-FR"/>
                </w:rPr>
                <w:t>2</w:t>
              </w:r>
              <w:r w:rsidRPr="00C377D5">
                <w:rPr>
                  <w:lang w:val="fr-FR"/>
                </w:rPr>
                <w:t xml:space="preserve"> </w:t>
              </w:r>
              <w:r>
                <w:rPr>
                  <w:lang w:val="fr-FR"/>
                </w:rPr>
                <w:t>2</w:t>
              </w:r>
              <w:r w:rsidRPr="00C377D5">
                <w:rPr>
                  <w:lang w:val="fr-FR"/>
                </w:rPr>
                <w:t>TC</w:t>
              </w:r>
            </w:ins>
          </w:p>
        </w:tc>
        <w:tc>
          <w:tcPr>
            <w:tcW w:w="1276" w:type="dxa"/>
          </w:tcPr>
          <w:p w14:paraId="0C408CA1" w14:textId="77777777" w:rsidR="00F34D65" w:rsidRDefault="00F34D65" w:rsidP="1C70E8A1">
            <w:pPr>
              <w:pStyle w:val="TAC"/>
              <w:rPr>
                <w:lang w:val="fr-FR"/>
              </w:rPr>
            </w:pPr>
            <w:ins w:id="470" w:author="Lauros Pajunen" w:date="2025-11-11T18:00:00Z">
              <w:r w:rsidRPr="1C70E8A1">
                <w:rPr>
                  <w:lang w:val="fr-FR"/>
                </w:rPr>
                <w:t>OMASA</w:t>
              </w:r>
            </w:ins>
          </w:p>
        </w:tc>
      </w:tr>
      <w:tr w:rsidR="00F34D65" w:rsidRPr="00F87C84" w14:paraId="720D5E01" w14:textId="77777777" w:rsidTr="00F34D65">
        <w:trPr>
          <w:trHeight w:val="227"/>
          <w:jc w:val="center"/>
          <w:ins w:id="471" w:author="Author"/>
        </w:trPr>
        <w:tc>
          <w:tcPr>
            <w:tcW w:w="988" w:type="dxa"/>
          </w:tcPr>
          <w:p w14:paraId="29C03EF7" w14:textId="77777777" w:rsidR="00F34D65" w:rsidRPr="00F87C84" w:rsidRDefault="00F34D65">
            <w:pPr>
              <w:pStyle w:val="TAC"/>
              <w:rPr>
                <w:ins w:id="472" w:author="Author"/>
                <w:lang w:val="en" w:eastAsia="ja-JP"/>
              </w:rPr>
            </w:pPr>
            <w:ins w:id="473" w:author="Author">
              <w:r w:rsidRPr="00B75EAE">
                <w:rPr>
                  <w:lang w:val="fr-FR"/>
                </w:rPr>
                <w:t>000110</w:t>
              </w:r>
            </w:ins>
          </w:p>
        </w:tc>
        <w:tc>
          <w:tcPr>
            <w:tcW w:w="2409" w:type="dxa"/>
            <w:tcBorders>
              <w:right w:val="single" w:sz="4" w:space="0" w:color="auto"/>
            </w:tcBorders>
          </w:tcPr>
          <w:p w14:paraId="4F3C42D3" w14:textId="77777777" w:rsidR="00F34D65" w:rsidRPr="00F87C84" w:rsidRDefault="00F34D65">
            <w:pPr>
              <w:pStyle w:val="TAC"/>
              <w:rPr>
                <w:ins w:id="474" w:author="Author"/>
                <w:lang w:val="en" w:eastAsia="ja-JP"/>
              </w:rPr>
            </w:pPr>
            <w:ins w:id="475" w:author="Author">
              <w:r w:rsidRPr="00B75EAE">
                <w:rPr>
                  <w:lang w:val="fr-FR"/>
                </w:rPr>
                <w:t> MASA</w:t>
              </w:r>
              <w:r>
                <w:rPr>
                  <w:lang w:val="fr-FR"/>
                </w:rPr>
                <w:t>1</w:t>
              </w:r>
            </w:ins>
          </w:p>
        </w:tc>
        <w:tc>
          <w:tcPr>
            <w:tcW w:w="880" w:type="dxa"/>
            <w:tcBorders>
              <w:right w:val="single" w:sz="4" w:space="0" w:color="auto"/>
            </w:tcBorders>
          </w:tcPr>
          <w:p w14:paraId="55DC823A" w14:textId="77777777" w:rsidR="00F34D65" w:rsidRDefault="00F34D65" w:rsidP="008C4EE9">
            <w:pPr>
              <w:pStyle w:val="TAC"/>
              <w:rPr>
                <w:lang w:val="fr-FR"/>
              </w:rPr>
            </w:pPr>
            <w:ins w:id="476" w:author="Lauros Pajunen" w:date="2025-11-11T17:58:00Z">
              <w:r w:rsidRPr="1C70E8A1">
                <w:rPr>
                  <w:lang w:val="fr-FR"/>
                </w:rPr>
                <w:t>MASA</w:t>
              </w:r>
            </w:ins>
          </w:p>
        </w:tc>
        <w:tc>
          <w:tcPr>
            <w:tcW w:w="236" w:type="dxa"/>
            <w:vMerge/>
            <w:tcBorders>
              <w:left w:val="single" w:sz="4" w:space="0" w:color="auto"/>
              <w:right w:val="single" w:sz="4" w:space="0" w:color="auto"/>
            </w:tcBorders>
          </w:tcPr>
          <w:p w14:paraId="077CC24A" w14:textId="77777777" w:rsidR="00F34D65" w:rsidRPr="00B75EAE" w:rsidRDefault="00F34D65">
            <w:pPr>
              <w:pStyle w:val="TAC"/>
              <w:rPr>
                <w:ins w:id="477" w:author="Author"/>
                <w:lang w:val="fr-FR"/>
              </w:rPr>
            </w:pPr>
          </w:p>
        </w:tc>
        <w:tc>
          <w:tcPr>
            <w:tcW w:w="1011" w:type="dxa"/>
            <w:tcBorders>
              <w:left w:val="single" w:sz="4" w:space="0" w:color="auto"/>
            </w:tcBorders>
          </w:tcPr>
          <w:p w14:paraId="583654D7" w14:textId="77777777" w:rsidR="00F34D65" w:rsidRPr="00B75EAE" w:rsidRDefault="00F34D65">
            <w:pPr>
              <w:pStyle w:val="TAC"/>
              <w:rPr>
                <w:ins w:id="478" w:author="Author"/>
                <w:lang w:val="fr-FR"/>
              </w:rPr>
            </w:pPr>
            <w:ins w:id="479" w:author="Author">
              <w:r w:rsidRPr="00B75EAE">
                <w:rPr>
                  <w:lang w:val="fr-FR"/>
                </w:rPr>
                <w:t>100110</w:t>
              </w:r>
            </w:ins>
          </w:p>
        </w:tc>
        <w:tc>
          <w:tcPr>
            <w:tcW w:w="2551" w:type="dxa"/>
          </w:tcPr>
          <w:p w14:paraId="3761B2A5" w14:textId="77777777" w:rsidR="00F34D65" w:rsidRPr="00B75EAE" w:rsidRDefault="00F34D65">
            <w:pPr>
              <w:pStyle w:val="TAC"/>
              <w:rPr>
                <w:ins w:id="480" w:author="Author"/>
                <w:lang w:val="fr-FR"/>
              </w:rPr>
            </w:pPr>
            <w:ins w:id="481" w:author="Author">
              <w:r w:rsidRPr="00C377D5">
                <w:rPr>
                  <w:lang w:val="fr-FR"/>
                </w:rPr>
                <w:t>OMASA ISM</w:t>
              </w:r>
              <w:r>
                <w:rPr>
                  <w:lang w:val="fr-FR"/>
                </w:rPr>
                <w:t>3</w:t>
              </w:r>
              <w:r w:rsidRPr="00C377D5">
                <w:rPr>
                  <w:lang w:val="fr-FR"/>
                </w:rPr>
                <w:t xml:space="preserve"> </w:t>
              </w:r>
              <w:r>
                <w:rPr>
                  <w:lang w:val="fr-FR"/>
                </w:rPr>
                <w:t>2</w:t>
              </w:r>
              <w:r w:rsidRPr="00C377D5">
                <w:rPr>
                  <w:lang w:val="fr-FR"/>
                </w:rPr>
                <w:t>TC</w:t>
              </w:r>
            </w:ins>
          </w:p>
        </w:tc>
        <w:tc>
          <w:tcPr>
            <w:tcW w:w="1276" w:type="dxa"/>
          </w:tcPr>
          <w:p w14:paraId="3A0F250E" w14:textId="77777777" w:rsidR="00F34D65" w:rsidRDefault="00F34D65" w:rsidP="1C70E8A1">
            <w:pPr>
              <w:pStyle w:val="TAC"/>
              <w:rPr>
                <w:lang w:val="fr-FR"/>
              </w:rPr>
            </w:pPr>
            <w:ins w:id="482" w:author="Lauros Pajunen" w:date="2025-11-11T18:00:00Z">
              <w:r w:rsidRPr="1C70E8A1">
                <w:rPr>
                  <w:lang w:val="fr-FR"/>
                </w:rPr>
                <w:t>OMASA</w:t>
              </w:r>
            </w:ins>
          </w:p>
        </w:tc>
      </w:tr>
      <w:tr w:rsidR="00F34D65" w:rsidRPr="00F87C84" w14:paraId="5EE1BACE" w14:textId="77777777" w:rsidTr="00F34D65">
        <w:trPr>
          <w:trHeight w:val="227"/>
          <w:jc w:val="center"/>
          <w:ins w:id="483" w:author="Author"/>
        </w:trPr>
        <w:tc>
          <w:tcPr>
            <w:tcW w:w="988" w:type="dxa"/>
          </w:tcPr>
          <w:p w14:paraId="05DC36FD" w14:textId="77777777" w:rsidR="00F34D65" w:rsidRPr="00F87C84" w:rsidRDefault="00F34D65">
            <w:pPr>
              <w:pStyle w:val="TAC"/>
              <w:rPr>
                <w:ins w:id="484" w:author="Author"/>
                <w:lang w:val="en" w:eastAsia="ja-JP"/>
              </w:rPr>
            </w:pPr>
            <w:ins w:id="485" w:author="Author">
              <w:r w:rsidRPr="00B75EAE">
                <w:rPr>
                  <w:lang w:val="fr-FR"/>
                </w:rPr>
                <w:t>000111</w:t>
              </w:r>
            </w:ins>
          </w:p>
        </w:tc>
        <w:tc>
          <w:tcPr>
            <w:tcW w:w="2409" w:type="dxa"/>
            <w:tcBorders>
              <w:right w:val="single" w:sz="4" w:space="0" w:color="auto"/>
            </w:tcBorders>
          </w:tcPr>
          <w:p w14:paraId="6C364DAB" w14:textId="77777777" w:rsidR="00F34D65" w:rsidRPr="00F87C84" w:rsidRDefault="00F34D65">
            <w:pPr>
              <w:pStyle w:val="TAC"/>
              <w:rPr>
                <w:ins w:id="486" w:author="Author"/>
                <w:lang w:val="en" w:eastAsia="ja-JP"/>
              </w:rPr>
            </w:pPr>
            <w:ins w:id="487" w:author="Author">
              <w:r w:rsidRPr="00B75EAE">
                <w:rPr>
                  <w:lang w:val="fr-FR"/>
                </w:rPr>
                <w:t> MASA</w:t>
              </w:r>
              <w:r>
                <w:rPr>
                  <w:lang w:val="fr-FR"/>
                </w:rPr>
                <w:t>2</w:t>
              </w:r>
            </w:ins>
          </w:p>
        </w:tc>
        <w:tc>
          <w:tcPr>
            <w:tcW w:w="880" w:type="dxa"/>
            <w:tcBorders>
              <w:right w:val="single" w:sz="4" w:space="0" w:color="auto"/>
            </w:tcBorders>
          </w:tcPr>
          <w:p w14:paraId="7A4E7714" w14:textId="77777777" w:rsidR="00F34D65" w:rsidRDefault="00F34D65" w:rsidP="008C4EE9">
            <w:pPr>
              <w:pStyle w:val="TAC"/>
              <w:rPr>
                <w:lang w:val="fr-FR"/>
              </w:rPr>
            </w:pPr>
            <w:ins w:id="488" w:author="Lauros Pajunen" w:date="2025-11-11T17:58:00Z">
              <w:r w:rsidRPr="1C70E8A1">
                <w:rPr>
                  <w:lang w:val="fr-FR"/>
                </w:rPr>
                <w:t>MASA</w:t>
              </w:r>
            </w:ins>
          </w:p>
        </w:tc>
        <w:tc>
          <w:tcPr>
            <w:tcW w:w="236" w:type="dxa"/>
            <w:vMerge/>
            <w:tcBorders>
              <w:left w:val="single" w:sz="4" w:space="0" w:color="auto"/>
              <w:right w:val="single" w:sz="4" w:space="0" w:color="auto"/>
            </w:tcBorders>
          </w:tcPr>
          <w:p w14:paraId="2F3B31ED" w14:textId="77777777" w:rsidR="00F34D65" w:rsidRPr="00B75EAE" w:rsidRDefault="00F34D65">
            <w:pPr>
              <w:pStyle w:val="TAC"/>
              <w:rPr>
                <w:ins w:id="489" w:author="Author"/>
                <w:lang w:val="fr-FR"/>
              </w:rPr>
            </w:pPr>
          </w:p>
        </w:tc>
        <w:tc>
          <w:tcPr>
            <w:tcW w:w="1011" w:type="dxa"/>
            <w:tcBorders>
              <w:left w:val="single" w:sz="4" w:space="0" w:color="auto"/>
            </w:tcBorders>
          </w:tcPr>
          <w:p w14:paraId="0CF72E16" w14:textId="77777777" w:rsidR="00F34D65" w:rsidRPr="00B75EAE" w:rsidRDefault="00F34D65">
            <w:pPr>
              <w:pStyle w:val="TAC"/>
              <w:rPr>
                <w:ins w:id="490" w:author="Author"/>
                <w:lang w:val="fr-FR"/>
              </w:rPr>
            </w:pPr>
            <w:ins w:id="491" w:author="Author">
              <w:r w:rsidRPr="00B75EAE">
                <w:rPr>
                  <w:lang w:val="fr-FR"/>
                </w:rPr>
                <w:t>100111</w:t>
              </w:r>
            </w:ins>
          </w:p>
        </w:tc>
        <w:tc>
          <w:tcPr>
            <w:tcW w:w="2551" w:type="dxa"/>
          </w:tcPr>
          <w:p w14:paraId="01AFC56F" w14:textId="77777777" w:rsidR="00F34D65" w:rsidRPr="00B75EAE" w:rsidRDefault="00F34D65">
            <w:pPr>
              <w:pStyle w:val="TAC"/>
              <w:rPr>
                <w:ins w:id="492" w:author="Author"/>
                <w:lang w:val="fr-FR"/>
              </w:rPr>
            </w:pPr>
            <w:ins w:id="493" w:author="Author">
              <w:r w:rsidRPr="00C377D5">
                <w:rPr>
                  <w:lang w:val="fr-FR"/>
                </w:rPr>
                <w:t>OMASA ISM</w:t>
              </w:r>
              <w:r>
                <w:rPr>
                  <w:lang w:val="fr-FR"/>
                </w:rPr>
                <w:t>4</w:t>
              </w:r>
              <w:r w:rsidRPr="00C377D5">
                <w:rPr>
                  <w:lang w:val="fr-FR"/>
                </w:rPr>
                <w:t xml:space="preserve"> </w:t>
              </w:r>
              <w:r>
                <w:rPr>
                  <w:lang w:val="fr-FR"/>
                </w:rPr>
                <w:t>2</w:t>
              </w:r>
              <w:r w:rsidRPr="00C377D5">
                <w:rPr>
                  <w:lang w:val="fr-FR"/>
                </w:rPr>
                <w:t>TC</w:t>
              </w:r>
            </w:ins>
          </w:p>
        </w:tc>
        <w:tc>
          <w:tcPr>
            <w:tcW w:w="1276" w:type="dxa"/>
          </w:tcPr>
          <w:p w14:paraId="4F35D2B8" w14:textId="77777777" w:rsidR="00F34D65" w:rsidRDefault="00F34D65" w:rsidP="1C70E8A1">
            <w:pPr>
              <w:pStyle w:val="TAC"/>
              <w:rPr>
                <w:lang w:val="fr-FR"/>
              </w:rPr>
            </w:pPr>
            <w:ins w:id="494" w:author="Lauros Pajunen" w:date="2025-11-11T18:00:00Z">
              <w:r w:rsidRPr="1C70E8A1">
                <w:rPr>
                  <w:lang w:val="fr-FR"/>
                </w:rPr>
                <w:t>OMASA</w:t>
              </w:r>
            </w:ins>
          </w:p>
        </w:tc>
      </w:tr>
      <w:tr w:rsidR="00F34D65" w:rsidRPr="00F87C84" w14:paraId="7FBB0EC1" w14:textId="77777777" w:rsidTr="00F34D65">
        <w:trPr>
          <w:trHeight w:val="227"/>
          <w:jc w:val="center"/>
          <w:ins w:id="495" w:author="Author"/>
        </w:trPr>
        <w:tc>
          <w:tcPr>
            <w:tcW w:w="988" w:type="dxa"/>
          </w:tcPr>
          <w:p w14:paraId="14C85924" w14:textId="77777777" w:rsidR="00F34D65" w:rsidRPr="00F87C84" w:rsidRDefault="00F34D65">
            <w:pPr>
              <w:pStyle w:val="TAC"/>
              <w:rPr>
                <w:ins w:id="496" w:author="Author"/>
                <w:lang w:val="en" w:eastAsia="ja-JP"/>
              </w:rPr>
            </w:pPr>
            <w:ins w:id="497" w:author="Author">
              <w:r w:rsidRPr="00B75EAE">
                <w:rPr>
                  <w:lang w:val="fr-FR"/>
                </w:rPr>
                <w:t>001000</w:t>
              </w:r>
            </w:ins>
          </w:p>
        </w:tc>
        <w:tc>
          <w:tcPr>
            <w:tcW w:w="2409" w:type="dxa"/>
            <w:tcBorders>
              <w:right w:val="single" w:sz="4" w:space="0" w:color="auto"/>
            </w:tcBorders>
          </w:tcPr>
          <w:p w14:paraId="6510678F" w14:textId="77777777" w:rsidR="00F34D65" w:rsidRPr="00F87C84" w:rsidRDefault="00F34D65">
            <w:pPr>
              <w:pStyle w:val="TAC"/>
              <w:rPr>
                <w:ins w:id="498" w:author="Author"/>
                <w:lang w:val="en" w:eastAsia="ja-JP"/>
              </w:rPr>
            </w:pPr>
            <w:ins w:id="499" w:author="Author">
              <w:r w:rsidRPr="00B75EAE">
                <w:rPr>
                  <w:lang w:val="fr-FR"/>
                </w:rPr>
                <w:t>ISM</w:t>
              </w:r>
              <w:r>
                <w:rPr>
                  <w:lang w:val="fr-FR"/>
                </w:rPr>
                <w:t>1</w:t>
              </w:r>
            </w:ins>
          </w:p>
        </w:tc>
        <w:tc>
          <w:tcPr>
            <w:tcW w:w="880" w:type="dxa"/>
            <w:tcBorders>
              <w:right w:val="single" w:sz="4" w:space="0" w:color="auto"/>
            </w:tcBorders>
          </w:tcPr>
          <w:p w14:paraId="4161BC9B" w14:textId="77777777" w:rsidR="00F34D65" w:rsidRDefault="00F34D65" w:rsidP="008C4EE9">
            <w:pPr>
              <w:pStyle w:val="TAC"/>
              <w:rPr>
                <w:lang w:val="fr-FR"/>
              </w:rPr>
            </w:pPr>
            <w:ins w:id="500" w:author="Lauros Pajunen" w:date="2025-11-11T17:58:00Z">
              <w:r w:rsidRPr="1C70E8A1">
                <w:rPr>
                  <w:lang w:val="fr-FR"/>
                </w:rPr>
                <w:t>ISM</w:t>
              </w:r>
            </w:ins>
          </w:p>
        </w:tc>
        <w:tc>
          <w:tcPr>
            <w:tcW w:w="236" w:type="dxa"/>
            <w:vMerge/>
            <w:tcBorders>
              <w:left w:val="single" w:sz="4" w:space="0" w:color="auto"/>
              <w:right w:val="single" w:sz="4" w:space="0" w:color="auto"/>
            </w:tcBorders>
          </w:tcPr>
          <w:p w14:paraId="5D8D501D" w14:textId="77777777" w:rsidR="00F34D65" w:rsidRPr="00B75EAE" w:rsidRDefault="00F34D65">
            <w:pPr>
              <w:pStyle w:val="TAC"/>
              <w:rPr>
                <w:ins w:id="501" w:author="Author"/>
                <w:lang w:val="fr-FR"/>
              </w:rPr>
            </w:pPr>
          </w:p>
        </w:tc>
        <w:tc>
          <w:tcPr>
            <w:tcW w:w="1011" w:type="dxa"/>
            <w:tcBorders>
              <w:left w:val="single" w:sz="4" w:space="0" w:color="auto"/>
            </w:tcBorders>
          </w:tcPr>
          <w:p w14:paraId="11473F28" w14:textId="77777777" w:rsidR="00F34D65" w:rsidRPr="00B75EAE" w:rsidRDefault="00F34D65">
            <w:pPr>
              <w:pStyle w:val="TAC"/>
              <w:rPr>
                <w:ins w:id="502" w:author="Author"/>
                <w:lang w:val="fr-FR"/>
              </w:rPr>
            </w:pPr>
            <w:ins w:id="503" w:author="Author">
              <w:r w:rsidRPr="00B75EAE">
                <w:rPr>
                  <w:lang w:val="fr-FR"/>
                </w:rPr>
                <w:t>101000</w:t>
              </w:r>
            </w:ins>
          </w:p>
        </w:tc>
        <w:tc>
          <w:tcPr>
            <w:tcW w:w="2551" w:type="dxa"/>
          </w:tcPr>
          <w:p w14:paraId="754E941B" w14:textId="77777777" w:rsidR="00F34D65" w:rsidRPr="00B75EAE" w:rsidRDefault="00F34D65">
            <w:pPr>
              <w:pStyle w:val="TAC"/>
              <w:rPr>
                <w:ins w:id="504" w:author="Author"/>
                <w:lang w:val="fr-FR"/>
              </w:rPr>
            </w:pPr>
            <w:ins w:id="505" w:author="Author">
              <w:r w:rsidRPr="00B75EAE">
                <w:rPr>
                  <w:lang w:val="fr-FR"/>
                </w:rPr>
                <w:t>OSBA</w:t>
              </w:r>
              <w:r>
                <w:rPr>
                  <w:lang w:val="fr-FR"/>
                </w:rPr>
                <w:t xml:space="preserve"> ISM1 FOA planar</w:t>
              </w:r>
            </w:ins>
          </w:p>
        </w:tc>
        <w:tc>
          <w:tcPr>
            <w:tcW w:w="1276" w:type="dxa"/>
          </w:tcPr>
          <w:p w14:paraId="6294C0F3" w14:textId="77777777" w:rsidR="00F34D65" w:rsidRDefault="00F34D65" w:rsidP="008C4EE9">
            <w:pPr>
              <w:pStyle w:val="TAC"/>
              <w:rPr>
                <w:lang w:val="fr-FR"/>
              </w:rPr>
            </w:pPr>
            <w:ins w:id="506" w:author="Lauros Pajunen" w:date="2025-11-11T18:00:00Z">
              <w:r w:rsidRPr="1C70E8A1">
                <w:rPr>
                  <w:lang w:val="fr-FR"/>
                </w:rPr>
                <w:t>OSBA</w:t>
              </w:r>
            </w:ins>
          </w:p>
        </w:tc>
      </w:tr>
      <w:tr w:rsidR="00F34D65" w:rsidRPr="00F87C84" w14:paraId="22172296" w14:textId="77777777" w:rsidTr="00F34D65">
        <w:trPr>
          <w:trHeight w:val="227"/>
          <w:jc w:val="center"/>
          <w:ins w:id="507" w:author="Author"/>
        </w:trPr>
        <w:tc>
          <w:tcPr>
            <w:tcW w:w="988" w:type="dxa"/>
          </w:tcPr>
          <w:p w14:paraId="4631F235" w14:textId="77777777" w:rsidR="00F34D65" w:rsidRPr="00F87C84" w:rsidRDefault="00F34D65">
            <w:pPr>
              <w:pStyle w:val="TAC"/>
              <w:rPr>
                <w:ins w:id="508" w:author="Author"/>
                <w:lang w:val="en" w:eastAsia="ja-JP"/>
              </w:rPr>
            </w:pPr>
            <w:ins w:id="509" w:author="Author">
              <w:r w:rsidRPr="00B75EAE">
                <w:rPr>
                  <w:lang w:val="fr-FR"/>
                </w:rPr>
                <w:t>001001</w:t>
              </w:r>
            </w:ins>
          </w:p>
        </w:tc>
        <w:tc>
          <w:tcPr>
            <w:tcW w:w="2409" w:type="dxa"/>
            <w:tcBorders>
              <w:right w:val="single" w:sz="4" w:space="0" w:color="auto"/>
            </w:tcBorders>
          </w:tcPr>
          <w:p w14:paraId="0525AAE8" w14:textId="77777777" w:rsidR="00F34D65" w:rsidRPr="00F87C84" w:rsidRDefault="00F34D65">
            <w:pPr>
              <w:pStyle w:val="TAC"/>
              <w:rPr>
                <w:ins w:id="510" w:author="Author"/>
                <w:lang w:val="en" w:eastAsia="ja-JP"/>
              </w:rPr>
            </w:pPr>
            <w:ins w:id="511" w:author="Author">
              <w:r w:rsidRPr="00B75EAE">
                <w:rPr>
                  <w:lang w:val="fr-FR"/>
                </w:rPr>
                <w:t>ISM</w:t>
              </w:r>
              <w:r>
                <w:rPr>
                  <w:lang w:val="fr-FR"/>
                </w:rPr>
                <w:t>2</w:t>
              </w:r>
            </w:ins>
          </w:p>
        </w:tc>
        <w:tc>
          <w:tcPr>
            <w:tcW w:w="880" w:type="dxa"/>
            <w:tcBorders>
              <w:right w:val="single" w:sz="4" w:space="0" w:color="auto"/>
            </w:tcBorders>
          </w:tcPr>
          <w:p w14:paraId="111A3CFB" w14:textId="77777777" w:rsidR="00F34D65" w:rsidRDefault="00F34D65" w:rsidP="008C4EE9">
            <w:pPr>
              <w:pStyle w:val="TAC"/>
              <w:rPr>
                <w:lang w:val="fr-FR"/>
              </w:rPr>
            </w:pPr>
            <w:ins w:id="512" w:author="Lauros Pajunen" w:date="2025-11-11T17:59:00Z">
              <w:r w:rsidRPr="1C70E8A1">
                <w:rPr>
                  <w:lang w:val="fr-FR"/>
                </w:rPr>
                <w:t>ISM</w:t>
              </w:r>
            </w:ins>
          </w:p>
        </w:tc>
        <w:tc>
          <w:tcPr>
            <w:tcW w:w="236" w:type="dxa"/>
            <w:vMerge/>
            <w:tcBorders>
              <w:left w:val="single" w:sz="4" w:space="0" w:color="auto"/>
              <w:right w:val="single" w:sz="4" w:space="0" w:color="auto"/>
            </w:tcBorders>
          </w:tcPr>
          <w:p w14:paraId="36A23397" w14:textId="77777777" w:rsidR="00F34D65" w:rsidRPr="00B75EAE" w:rsidRDefault="00F34D65">
            <w:pPr>
              <w:pStyle w:val="TAC"/>
              <w:rPr>
                <w:ins w:id="513" w:author="Author"/>
                <w:lang w:val="fr-FR"/>
              </w:rPr>
            </w:pPr>
          </w:p>
        </w:tc>
        <w:tc>
          <w:tcPr>
            <w:tcW w:w="1011" w:type="dxa"/>
            <w:tcBorders>
              <w:left w:val="single" w:sz="4" w:space="0" w:color="auto"/>
            </w:tcBorders>
          </w:tcPr>
          <w:p w14:paraId="07A1E97F" w14:textId="77777777" w:rsidR="00F34D65" w:rsidRPr="00B75EAE" w:rsidRDefault="00F34D65">
            <w:pPr>
              <w:pStyle w:val="TAC"/>
              <w:rPr>
                <w:ins w:id="514" w:author="Author"/>
                <w:lang w:val="fr-FR"/>
              </w:rPr>
            </w:pPr>
            <w:ins w:id="515" w:author="Author">
              <w:r w:rsidRPr="00B75EAE">
                <w:rPr>
                  <w:lang w:val="fr-FR"/>
                </w:rPr>
                <w:t>101001</w:t>
              </w:r>
            </w:ins>
          </w:p>
        </w:tc>
        <w:tc>
          <w:tcPr>
            <w:tcW w:w="2551" w:type="dxa"/>
          </w:tcPr>
          <w:p w14:paraId="6987651B" w14:textId="77777777" w:rsidR="00F34D65" w:rsidRPr="00B75EAE" w:rsidRDefault="00F34D65">
            <w:pPr>
              <w:pStyle w:val="TAC"/>
              <w:rPr>
                <w:ins w:id="516" w:author="Author"/>
                <w:lang w:val="fr-FR"/>
              </w:rPr>
            </w:pPr>
            <w:ins w:id="517" w:author="Author">
              <w:r w:rsidRPr="00B57D92">
                <w:rPr>
                  <w:lang w:val="fr-FR"/>
                </w:rPr>
                <w:t>OSBA ISM</w:t>
              </w:r>
              <w:r>
                <w:rPr>
                  <w:lang w:val="fr-FR"/>
                </w:rPr>
                <w:t>2</w:t>
              </w:r>
              <w:r w:rsidRPr="00B57D92">
                <w:rPr>
                  <w:lang w:val="fr-FR"/>
                </w:rPr>
                <w:t xml:space="preserve"> FOA planar</w:t>
              </w:r>
            </w:ins>
          </w:p>
        </w:tc>
        <w:tc>
          <w:tcPr>
            <w:tcW w:w="1276" w:type="dxa"/>
          </w:tcPr>
          <w:p w14:paraId="0A3EB0F3" w14:textId="77777777" w:rsidR="00F34D65" w:rsidRDefault="00F34D65" w:rsidP="1C70E8A1">
            <w:pPr>
              <w:pStyle w:val="TAC"/>
              <w:rPr>
                <w:lang w:val="fr-FR"/>
              </w:rPr>
            </w:pPr>
            <w:ins w:id="518" w:author="Lauros Pajunen" w:date="2025-11-11T18:00:00Z">
              <w:r w:rsidRPr="1C70E8A1">
                <w:rPr>
                  <w:lang w:val="fr-FR"/>
                </w:rPr>
                <w:t>OSBA</w:t>
              </w:r>
            </w:ins>
          </w:p>
        </w:tc>
      </w:tr>
      <w:tr w:rsidR="00F34D65" w:rsidRPr="00F87C84" w14:paraId="36861182" w14:textId="77777777" w:rsidTr="00F34D65">
        <w:trPr>
          <w:trHeight w:val="227"/>
          <w:jc w:val="center"/>
          <w:ins w:id="519" w:author="Author"/>
        </w:trPr>
        <w:tc>
          <w:tcPr>
            <w:tcW w:w="988" w:type="dxa"/>
          </w:tcPr>
          <w:p w14:paraId="6C9692D5" w14:textId="77777777" w:rsidR="00F34D65" w:rsidRPr="00F87C84" w:rsidRDefault="00F34D65">
            <w:pPr>
              <w:pStyle w:val="TAC"/>
              <w:rPr>
                <w:ins w:id="520" w:author="Author"/>
                <w:lang w:val="en" w:eastAsia="ja-JP"/>
              </w:rPr>
            </w:pPr>
            <w:ins w:id="521" w:author="Author">
              <w:r w:rsidRPr="00B75EAE">
                <w:rPr>
                  <w:lang w:val="fr-FR"/>
                </w:rPr>
                <w:t>001010</w:t>
              </w:r>
            </w:ins>
          </w:p>
        </w:tc>
        <w:tc>
          <w:tcPr>
            <w:tcW w:w="2409" w:type="dxa"/>
            <w:tcBorders>
              <w:right w:val="single" w:sz="4" w:space="0" w:color="auto"/>
            </w:tcBorders>
          </w:tcPr>
          <w:p w14:paraId="678BD403" w14:textId="77777777" w:rsidR="00F34D65" w:rsidRPr="00F87C84" w:rsidRDefault="00F34D65">
            <w:pPr>
              <w:pStyle w:val="TAC"/>
              <w:rPr>
                <w:ins w:id="522" w:author="Author"/>
                <w:lang w:val="en" w:eastAsia="ja-JP"/>
              </w:rPr>
            </w:pPr>
            <w:ins w:id="523" w:author="Author">
              <w:r w:rsidRPr="00B75EAE">
                <w:rPr>
                  <w:lang w:val="fr-FR"/>
                </w:rPr>
                <w:t>ISM</w:t>
              </w:r>
              <w:r>
                <w:rPr>
                  <w:lang w:val="fr-FR"/>
                </w:rPr>
                <w:t>3</w:t>
              </w:r>
            </w:ins>
          </w:p>
        </w:tc>
        <w:tc>
          <w:tcPr>
            <w:tcW w:w="880" w:type="dxa"/>
            <w:tcBorders>
              <w:right w:val="single" w:sz="4" w:space="0" w:color="auto"/>
            </w:tcBorders>
          </w:tcPr>
          <w:p w14:paraId="7A5160CF" w14:textId="77777777" w:rsidR="00F34D65" w:rsidRDefault="00F34D65" w:rsidP="008C4EE9">
            <w:pPr>
              <w:pStyle w:val="TAC"/>
              <w:rPr>
                <w:lang w:val="fr-FR"/>
              </w:rPr>
            </w:pPr>
            <w:ins w:id="524" w:author="Lauros Pajunen" w:date="2025-11-11T17:59:00Z">
              <w:r w:rsidRPr="1C70E8A1">
                <w:rPr>
                  <w:lang w:val="fr-FR"/>
                </w:rPr>
                <w:t>ISM</w:t>
              </w:r>
            </w:ins>
          </w:p>
        </w:tc>
        <w:tc>
          <w:tcPr>
            <w:tcW w:w="236" w:type="dxa"/>
            <w:vMerge/>
            <w:tcBorders>
              <w:left w:val="single" w:sz="4" w:space="0" w:color="auto"/>
              <w:right w:val="single" w:sz="4" w:space="0" w:color="auto"/>
            </w:tcBorders>
          </w:tcPr>
          <w:p w14:paraId="1EFBF0B8" w14:textId="77777777" w:rsidR="00F34D65" w:rsidRPr="00B75EAE" w:rsidRDefault="00F34D65">
            <w:pPr>
              <w:pStyle w:val="TAC"/>
              <w:rPr>
                <w:ins w:id="525" w:author="Author"/>
                <w:lang w:val="fr-FR"/>
              </w:rPr>
            </w:pPr>
          </w:p>
        </w:tc>
        <w:tc>
          <w:tcPr>
            <w:tcW w:w="1011" w:type="dxa"/>
            <w:tcBorders>
              <w:left w:val="single" w:sz="4" w:space="0" w:color="auto"/>
            </w:tcBorders>
          </w:tcPr>
          <w:p w14:paraId="424E7E90" w14:textId="77777777" w:rsidR="00F34D65" w:rsidRPr="00B75EAE" w:rsidRDefault="00F34D65">
            <w:pPr>
              <w:pStyle w:val="TAC"/>
              <w:rPr>
                <w:ins w:id="526" w:author="Author"/>
                <w:lang w:val="fr-FR"/>
              </w:rPr>
            </w:pPr>
            <w:ins w:id="527" w:author="Author">
              <w:r w:rsidRPr="00B75EAE">
                <w:rPr>
                  <w:lang w:val="fr-FR"/>
                </w:rPr>
                <w:t>101010</w:t>
              </w:r>
            </w:ins>
          </w:p>
        </w:tc>
        <w:tc>
          <w:tcPr>
            <w:tcW w:w="2551" w:type="dxa"/>
          </w:tcPr>
          <w:p w14:paraId="585A2B3C" w14:textId="77777777" w:rsidR="00F34D65" w:rsidRPr="00B75EAE" w:rsidRDefault="00F34D65">
            <w:pPr>
              <w:pStyle w:val="TAC"/>
              <w:rPr>
                <w:ins w:id="528" w:author="Author"/>
                <w:lang w:val="fr-FR"/>
              </w:rPr>
            </w:pPr>
            <w:ins w:id="529" w:author="Author">
              <w:r w:rsidRPr="00B57D92">
                <w:rPr>
                  <w:lang w:val="fr-FR"/>
                </w:rPr>
                <w:t>OSBA ISM</w:t>
              </w:r>
              <w:r>
                <w:rPr>
                  <w:lang w:val="fr-FR"/>
                </w:rPr>
                <w:t>3</w:t>
              </w:r>
              <w:r w:rsidRPr="00B57D92">
                <w:rPr>
                  <w:lang w:val="fr-FR"/>
                </w:rPr>
                <w:t xml:space="preserve"> FOA planar</w:t>
              </w:r>
            </w:ins>
          </w:p>
        </w:tc>
        <w:tc>
          <w:tcPr>
            <w:tcW w:w="1276" w:type="dxa"/>
          </w:tcPr>
          <w:p w14:paraId="16397D3C" w14:textId="77777777" w:rsidR="00F34D65" w:rsidRDefault="00F34D65" w:rsidP="1C70E8A1">
            <w:pPr>
              <w:pStyle w:val="TAC"/>
              <w:rPr>
                <w:lang w:val="fr-FR"/>
              </w:rPr>
            </w:pPr>
            <w:ins w:id="530" w:author="Lauros Pajunen" w:date="2025-11-11T18:00:00Z">
              <w:r w:rsidRPr="1C70E8A1">
                <w:rPr>
                  <w:lang w:val="fr-FR"/>
                </w:rPr>
                <w:t>OSBA</w:t>
              </w:r>
            </w:ins>
          </w:p>
        </w:tc>
      </w:tr>
      <w:tr w:rsidR="00F34D65" w:rsidRPr="00F87C84" w14:paraId="586D541A" w14:textId="77777777" w:rsidTr="00F34D65">
        <w:trPr>
          <w:trHeight w:val="227"/>
          <w:jc w:val="center"/>
          <w:ins w:id="531" w:author="Author"/>
        </w:trPr>
        <w:tc>
          <w:tcPr>
            <w:tcW w:w="988" w:type="dxa"/>
          </w:tcPr>
          <w:p w14:paraId="505A703B" w14:textId="77777777" w:rsidR="00F34D65" w:rsidRPr="00F87C84" w:rsidRDefault="00F34D65">
            <w:pPr>
              <w:pStyle w:val="TAC"/>
              <w:rPr>
                <w:ins w:id="532" w:author="Author"/>
                <w:lang w:val="en" w:eastAsia="ja-JP"/>
              </w:rPr>
            </w:pPr>
            <w:ins w:id="533" w:author="Author">
              <w:r w:rsidRPr="00B75EAE">
                <w:rPr>
                  <w:lang w:val="fr-FR"/>
                </w:rPr>
                <w:t>001011</w:t>
              </w:r>
            </w:ins>
          </w:p>
        </w:tc>
        <w:tc>
          <w:tcPr>
            <w:tcW w:w="2409" w:type="dxa"/>
            <w:tcBorders>
              <w:right w:val="single" w:sz="4" w:space="0" w:color="auto"/>
            </w:tcBorders>
          </w:tcPr>
          <w:p w14:paraId="389076A1" w14:textId="77777777" w:rsidR="00F34D65" w:rsidRPr="00F87C84" w:rsidRDefault="00F34D65">
            <w:pPr>
              <w:pStyle w:val="TAC"/>
              <w:rPr>
                <w:ins w:id="534" w:author="Author"/>
                <w:lang w:val="en" w:eastAsia="ja-JP"/>
              </w:rPr>
            </w:pPr>
            <w:ins w:id="535" w:author="Author">
              <w:r w:rsidRPr="00B75EAE">
                <w:rPr>
                  <w:lang w:val="fr-FR"/>
                </w:rPr>
                <w:t>ISM</w:t>
              </w:r>
              <w:r>
                <w:rPr>
                  <w:lang w:val="fr-FR"/>
                </w:rPr>
                <w:t>4</w:t>
              </w:r>
            </w:ins>
          </w:p>
        </w:tc>
        <w:tc>
          <w:tcPr>
            <w:tcW w:w="880" w:type="dxa"/>
            <w:tcBorders>
              <w:right w:val="single" w:sz="4" w:space="0" w:color="auto"/>
            </w:tcBorders>
          </w:tcPr>
          <w:p w14:paraId="1923C73F" w14:textId="77777777" w:rsidR="00F34D65" w:rsidRDefault="00F34D65" w:rsidP="008C4EE9">
            <w:pPr>
              <w:pStyle w:val="TAC"/>
              <w:rPr>
                <w:lang w:val="fr-FR"/>
              </w:rPr>
            </w:pPr>
            <w:ins w:id="536" w:author="Lauros Pajunen" w:date="2025-11-11T17:59:00Z">
              <w:r w:rsidRPr="1C70E8A1">
                <w:rPr>
                  <w:lang w:val="fr-FR"/>
                </w:rPr>
                <w:t>ISM</w:t>
              </w:r>
            </w:ins>
          </w:p>
        </w:tc>
        <w:tc>
          <w:tcPr>
            <w:tcW w:w="236" w:type="dxa"/>
            <w:vMerge/>
            <w:tcBorders>
              <w:left w:val="single" w:sz="4" w:space="0" w:color="auto"/>
              <w:right w:val="single" w:sz="4" w:space="0" w:color="auto"/>
            </w:tcBorders>
          </w:tcPr>
          <w:p w14:paraId="0C9F7DAD" w14:textId="77777777" w:rsidR="00F34D65" w:rsidRPr="00B75EAE" w:rsidRDefault="00F34D65">
            <w:pPr>
              <w:pStyle w:val="TAC"/>
              <w:rPr>
                <w:ins w:id="537" w:author="Author"/>
                <w:lang w:val="fr-FR"/>
              </w:rPr>
            </w:pPr>
          </w:p>
        </w:tc>
        <w:tc>
          <w:tcPr>
            <w:tcW w:w="1011" w:type="dxa"/>
            <w:tcBorders>
              <w:left w:val="single" w:sz="4" w:space="0" w:color="auto"/>
            </w:tcBorders>
          </w:tcPr>
          <w:p w14:paraId="5DA51BC1" w14:textId="77777777" w:rsidR="00F34D65" w:rsidRPr="00B75EAE" w:rsidRDefault="00F34D65">
            <w:pPr>
              <w:pStyle w:val="TAC"/>
              <w:rPr>
                <w:ins w:id="538" w:author="Author"/>
                <w:lang w:val="fr-FR"/>
              </w:rPr>
            </w:pPr>
            <w:ins w:id="539" w:author="Author">
              <w:r w:rsidRPr="00B75EAE">
                <w:rPr>
                  <w:lang w:val="fr-FR"/>
                </w:rPr>
                <w:t>101011</w:t>
              </w:r>
            </w:ins>
          </w:p>
        </w:tc>
        <w:tc>
          <w:tcPr>
            <w:tcW w:w="2551" w:type="dxa"/>
          </w:tcPr>
          <w:p w14:paraId="2226A703" w14:textId="77777777" w:rsidR="00F34D65" w:rsidRPr="00B75EAE" w:rsidRDefault="00F34D65">
            <w:pPr>
              <w:pStyle w:val="TAC"/>
              <w:rPr>
                <w:ins w:id="540" w:author="Author"/>
                <w:lang w:val="fr-FR"/>
              </w:rPr>
            </w:pPr>
            <w:ins w:id="541" w:author="Author">
              <w:r w:rsidRPr="00B57D92">
                <w:rPr>
                  <w:lang w:val="fr-FR"/>
                </w:rPr>
                <w:t>OSBA ISM</w:t>
              </w:r>
              <w:r>
                <w:rPr>
                  <w:lang w:val="fr-FR"/>
                </w:rPr>
                <w:t>4</w:t>
              </w:r>
              <w:r w:rsidRPr="00B57D92">
                <w:rPr>
                  <w:lang w:val="fr-FR"/>
                </w:rPr>
                <w:t xml:space="preserve"> FOA planar</w:t>
              </w:r>
            </w:ins>
          </w:p>
        </w:tc>
        <w:tc>
          <w:tcPr>
            <w:tcW w:w="1276" w:type="dxa"/>
          </w:tcPr>
          <w:p w14:paraId="3FE1E725" w14:textId="77777777" w:rsidR="00F34D65" w:rsidRDefault="00F34D65" w:rsidP="1C70E8A1">
            <w:pPr>
              <w:pStyle w:val="TAC"/>
              <w:rPr>
                <w:lang w:val="fr-FR"/>
              </w:rPr>
            </w:pPr>
            <w:ins w:id="542" w:author="Lauros Pajunen" w:date="2025-11-11T18:00:00Z">
              <w:r w:rsidRPr="1C70E8A1">
                <w:rPr>
                  <w:lang w:val="fr-FR"/>
                </w:rPr>
                <w:t>OSBA</w:t>
              </w:r>
            </w:ins>
          </w:p>
        </w:tc>
      </w:tr>
      <w:tr w:rsidR="00F34D65" w:rsidRPr="00F87C84" w14:paraId="4210C965" w14:textId="77777777" w:rsidTr="00F34D65">
        <w:trPr>
          <w:trHeight w:val="227"/>
          <w:jc w:val="center"/>
          <w:ins w:id="543" w:author="Author"/>
        </w:trPr>
        <w:tc>
          <w:tcPr>
            <w:tcW w:w="988" w:type="dxa"/>
          </w:tcPr>
          <w:p w14:paraId="7540453B" w14:textId="77777777" w:rsidR="00F34D65" w:rsidRPr="00F87C84" w:rsidRDefault="00F34D65">
            <w:pPr>
              <w:pStyle w:val="TAC"/>
              <w:rPr>
                <w:ins w:id="544" w:author="Author"/>
                <w:lang w:val="en" w:eastAsia="ja-JP"/>
              </w:rPr>
            </w:pPr>
            <w:ins w:id="545" w:author="Author">
              <w:r w:rsidRPr="00B75EAE">
                <w:rPr>
                  <w:lang w:val="fr-FR"/>
                </w:rPr>
                <w:t>001100</w:t>
              </w:r>
            </w:ins>
          </w:p>
        </w:tc>
        <w:tc>
          <w:tcPr>
            <w:tcW w:w="2409" w:type="dxa"/>
            <w:tcBorders>
              <w:right w:val="single" w:sz="4" w:space="0" w:color="auto"/>
            </w:tcBorders>
          </w:tcPr>
          <w:p w14:paraId="3DACD5D4" w14:textId="77777777" w:rsidR="00F34D65" w:rsidRPr="00F87C84" w:rsidRDefault="00F34D65">
            <w:pPr>
              <w:pStyle w:val="TAC"/>
              <w:rPr>
                <w:ins w:id="546" w:author="Author"/>
                <w:lang w:val="en" w:eastAsia="ja-JP"/>
              </w:rPr>
            </w:pPr>
            <w:ins w:id="547" w:author="Author">
              <w:r w:rsidRPr="00B75EAE">
                <w:rPr>
                  <w:lang w:val="fr-FR"/>
                </w:rPr>
                <w:t>ISM</w:t>
              </w:r>
              <w:r>
                <w:rPr>
                  <w:lang w:val="fr-FR"/>
                </w:rPr>
                <w:t>1 extended metadata</w:t>
              </w:r>
            </w:ins>
          </w:p>
        </w:tc>
        <w:tc>
          <w:tcPr>
            <w:tcW w:w="880" w:type="dxa"/>
            <w:tcBorders>
              <w:right w:val="single" w:sz="4" w:space="0" w:color="auto"/>
            </w:tcBorders>
          </w:tcPr>
          <w:p w14:paraId="2A940759" w14:textId="77777777" w:rsidR="00F34D65" w:rsidRDefault="00F34D65" w:rsidP="008C4EE9">
            <w:pPr>
              <w:pStyle w:val="TAC"/>
              <w:rPr>
                <w:lang w:val="fr-FR"/>
              </w:rPr>
            </w:pPr>
            <w:ins w:id="548" w:author="Lauros Pajunen" w:date="2025-11-11T17:59:00Z">
              <w:r w:rsidRPr="1C70E8A1">
                <w:rPr>
                  <w:lang w:val="fr-FR"/>
                </w:rPr>
                <w:t>ISM</w:t>
              </w:r>
            </w:ins>
          </w:p>
        </w:tc>
        <w:tc>
          <w:tcPr>
            <w:tcW w:w="236" w:type="dxa"/>
            <w:vMerge/>
            <w:tcBorders>
              <w:left w:val="single" w:sz="4" w:space="0" w:color="auto"/>
              <w:right w:val="single" w:sz="4" w:space="0" w:color="auto"/>
            </w:tcBorders>
          </w:tcPr>
          <w:p w14:paraId="0BEAB94D" w14:textId="77777777" w:rsidR="00F34D65" w:rsidRPr="00B75EAE" w:rsidRDefault="00F34D65">
            <w:pPr>
              <w:pStyle w:val="TAC"/>
              <w:rPr>
                <w:ins w:id="549" w:author="Author"/>
                <w:lang w:val="fr-FR"/>
              </w:rPr>
            </w:pPr>
          </w:p>
        </w:tc>
        <w:tc>
          <w:tcPr>
            <w:tcW w:w="1011" w:type="dxa"/>
            <w:tcBorders>
              <w:left w:val="single" w:sz="4" w:space="0" w:color="auto"/>
            </w:tcBorders>
          </w:tcPr>
          <w:p w14:paraId="46D37BE4" w14:textId="77777777" w:rsidR="00F34D65" w:rsidRPr="00B75EAE" w:rsidRDefault="00F34D65">
            <w:pPr>
              <w:pStyle w:val="TAC"/>
              <w:rPr>
                <w:ins w:id="550" w:author="Author"/>
                <w:lang w:val="fr-FR"/>
              </w:rPr>
            </w:pPr>
            <w:ins w:id="551" w:author="Author">
              <w:r w:rsidRPr="00B75EAE">
                <w:rPr>
                  <w:lang w:val="fr-FR"/>
                </w:rPr>
                <w:t>101100</w:t>
              </w:r>
            </w:ins>
          </w:p>
        </w:tc>
        <w:tc>
          <w:tcPr>
            <w:tcW w:w="2551" w:type="dxa"/>
          </w:tcPr>
          <w:p w14:paraId="3A44A728" w14:textId="77777777" w:rsidR="00F34D65" w:rsidRPr="00B75EAE" w:rsidRDefault="00F34D65">
            <w:pPr>
              <w:pStyle w:val="TAC"/>
              <w:rPr>
                <w:ins w:id="552" w:author="Author"/>
                <w:lang w:val="fr-FR"/>
              </w:rPr>
            </w:pPr>
            <w:ins w:id="553" w:author="Author">
              <w:r w:rsidRPr="00B75EAE">
                <w:rPr>
                  <w:lang w:val="fr-FR"/>
                </w:rPr>
                <w:t>OSBA</w:t>
              </w:r>
              <w:r>
                <w:rPr>
                  <w:lang w:val="fr-FR"/>
                </w:rPr>
                <w:t xml:space="preserve"> ISM1 FOA</w:t>
              </w:r>
            </w:ins>
          </w:p>
        </w:tc>
        <w:tc>
          <w:tcPr>
            <w:tcW w:w="1276" w:type="dxa"/>
          </w:tcPr>
          <w:p w14:paraId="76CD6E63" w14:textId="77777777" w:rsidR="00F34D65" w:rsidRDefault="00F34D65" w:rsidP="1C70E8A1">
            <w:pPr>
              <w:pStyle w:val="TAC"/>
              <w:rPr>
                <w:lang w:val="fr-FR"/>
              </w:rPr>
            </w:pPr>
            <w:ins w:id="554" w:author="Lauros Pajunen" w:date="2025-11-11T18:00:00Z">
              <w:r w:rsidRPr="1C70E8A1">
                <w:rPr>
                  <w:lang w:val="fr-FR"/>
                </w:rPr>
                <w:t>OSBA</w:t>
              </w:r>
            </w:ins>
          </w:p>
        </w:tc>
      </w:tr>
      <w:tr w:rsidR="00F34D65" w:rsidRPr="00F87C84" w14:paraId="3FABA6D7" w14:textId="77777777" w:rsidTr="00F34D65">
        <w:trPr>
          <w:trHeight w:val="227"/>
          <w:jc w:val="center"/>
          <w:ins w:id="555" w:author="Author"/>
        </w:trPr>
        <w:tc>
          <w:tcPr>
            <w:tcW w:w="988" w:type="dxa"/>
          </w:tcPr>
          <w:p w14:paraId="190B0415" w14:textId="77777777" w:rsidR="00F34D65" w:rsidRPr="00F87C84" w:rsidRDefault="00F34D65">
            <w:pPr>
              <w:pStyle w:val="TAC"/>
              <w:rPr>
                <w:ins w:id="556" w:author="Author"/>
                <w:lang w:val="en" w:eastAsia="ja-JP"/>
              </w:rPr>
            </w:pPr>
            <w:ins w:id="557" w:author="Author">
              <w:r w:rsidRPr="00B75EAE">
                <w:rPr>
                  <w:lang w:val="fr-FR"/>
                </w:rPr>
                <w:t>001101</w:t>
              </w:r>
            </w:ins>
          </w:p>
        </w:tc>
        <w:tc>
          <w:tcPr>
            <w:tcW w:w="2409" w:type="dxa"/>
            <w:tcBorders>
              <w:right w:val="single" w:sz="4" w:space="0" w:color="auto"/>
            </w:tcBorders>
          </w:tcPr>
          <w:p w14:paraId="56A84BAE" w14:textId="77777777" w:rsidR="00F34D65" w:rsidRPr="00F87C84" w:rsidRDefault="00F34D65">
            <w:pPr>
              <w:pStyle w:val="TAC"/>
              <w:rPr>
                <w:ins w:id="558" w:author="Author"/>
                <w:lang w:val="en" w:eastAsia="ja-JP"/>
              </w:rPr>
            </w:pPr>
            <w:ins w:id="559" w:author="Author">
              <w:r w:rsidRPr="00B75EAE">
                <w:rPr>
                  <w:lang w:val="fr-FR"/>
                </w:rPr>
                <w:t>ISM</w:t>
              </w:r>
              <w:r>
                <w:rPr>
                  <w:lang w:val="fr-FR"/>
                </w:rPr>
                <w:t>2 extended metadata</w:t>
              </w:r>
            </w:ins>
          </w:p>
        </w:tc>
        <w:tc>
          <w:tcPr>
            <w:tcW w:w="880" w:type="dxa"/>
            <w:tcBorders>
              <w:right w:val="single" w:sz="4" w:space="0" w:color="auto"/>
            </w:tcBorders>
          </w:tcPr>
          <w:p w14:paraId="116C38F1" w14:textId="77777777" w:rsidR="00F34D65" w:rsidRDefault="00F34D65" w:rsidP="008C4EE9">
            <w:pPr>
              <w:pStyle w:val="TAC"/>
              <w:rPr>
                <w:lang w:val="fr-FR"/>
              </w:rPr>
            </w:pPr>
            <w:ins w:id="560" w:author="Lauros Pajunen" w:date="2025-11-11T17:59:00Z">
              <w:r w:rsidRPr="1C70E8A1">
                <w:rPr>
                  <w:lang w:val="fr-FR"/>
                </w:rPr>
                <w:t>ISM</w:t>
              </w:r>
            </w:ins>
          </w:p>
        </w:tc>
        <w:tc>
          <w:tcPr>
            <w:tcW w:w="236" w:type="dxa"/>
            <w:vMerge/>
            <w:tcBorders>
              <w:left w:val="single" w:sz="4" w:space="0" w:color="auto"/>
              <w:right w:val="single" w:sz="4" w:space="0" w:color="auto"/>
            </w:tcBorders>
          </w:tcPr>
          <w:p w14:paraId="7FD12A26" w14:textId="77777777" w:rsidR="00F34D65" w:rsidRPr="00B75EAE" w:rsidRDefault="00F34D65">
            <w:pPr>
              <w:pStyle w:val="TAC"/>
              <w:rPr>
                <w:ins w:id="561" w:author="Author"/>
                <w:lang w:val="fr-FR"/>
              </w:rPr>
            </w:pPr>
          </w:p>
        </w:tc>
        <w:tc>
          <w:tcPr>
            <w:tcW w:w="1011" w:type="dxa"/>
            <w:tcBorders>
              <w:left w:val="single" w:sz="4" w:space="0" w:color="auto"/>
            </w:tcBorders>
          </w:tcPr>
          <w:p w14:paraId="164AE147" w14:textId="77777777" w:rsidR="00F34D65" w:rsidRPr="00B75EAE" w:rsidRDefault="00F34D65">
            <w:pPr>
              <w:pStyle w:val="TAC"/>
              <w:rPr>
                <w:ins w:id="562" w:author="Author"/>
                <w:lang w:val="fr-FR"/>
              </w:rPr>
            </w:pPr>
            <w:ins w:id="563" w:author="Author">
              <w:r w:rsidRPr="00B75EAE">
                <w:rPr>
                  <w:lang w:val="fr-FR"/>
                </w:rPr>
                <w:t>101101</w:t>
              </w:r>
            </w:ins>
          </w:p>
        </w:tc>
        <w:tc>
          <w:tcPr>
            <w:tcW w:w="2551" w:type="dxa"/>
          </w:tcPr>
          <w:p w14:paraId="51B122CE" w14:textId="77777777" w:rsidR="00F34D65" w:rsidRPr="00B75EAE" w:rsidRDefault="00F34D65">
            <w:pPr>
              <w:pStyle w:val="TAC"/>
              <w:rPr>
                <w:ins w:id="564" w:author="Author"/>
                <w:lang w:val="fr-FR"/>
              </w:rPr>
            </w:pPr>
            <w:ins w:id="565" w:author="Author">
              <w:r w:rsidRPr="00B57D92">
                <w:rPr>
                  <w:lang w:val="fr-FR"/>
                </w:rPr>
                <w:t>OSBA ISM</w:t>
              </w:r>
              <w:r>
                <w:rPr>
                  <w:lang w:val="fr-FR"/>
                </w:rPr>
                <w:t>2</w:t>
              </w:r>
              <w:r w:rsidRPr="00B57D92">
                <w:rPr>
                  <w:lang w:val="fr-FR"/>
                </w:rPr>
                <w:t xml:space="preserve"> FOA</w:t>
              </w:r>
            </w:ins>
          </w:p>
        </w:tc>
        <w:tc>
          <w:tcPr>
            <w:tcW w:w="1276" w:type="dxa"/>
          </w:tcPr>
          <w:p w14:paraId="139113A7" w14:textId="77777777" w:rsidR="00F34D65" w:rsidRDefault="00F34D65" w:rsidP="1C70E8A1">
            <w:pPr>
              <w:pStyle w:val="TAC"/>
              <w:rPr>
                <w:lang w:val="fr-FR"/>
              </w:rPr>
            </w:pPr>
            <w:ins w:id="566" w:author="Lauros Pajunen" w:date="2025-11-11T18:00:00Z">
              <w:r w:rsidRPr="1C70E8A1">
                <w:rPr>
                  <w:lang w:val="fr-FR"/>
                </w:rPr>
                <w:t>OSBA</w:t>
              </w:r>
            </w:ins>
          </w:p>
        </w:tc>
      </w:tr>
      <w:tr w:rsidR="00F34D65" w:rsidRPr="00F87C84" w14:paraId="05638D55" w14:textId="77777777" w:rsidTr="00F34D65">
        <w:trPr>
          <w:trHeight w:val="227"/>
          <w:jc w:val="center"/>
          <w:ins w:id="567" w:author="Author"/>
        </w:trPr>
        <w:tc>
          <w:tcPr>
            <w:tcW w:w="988" w:type="dxa"/>
          </w:tcPr>
          <w:p w14:paraId="372C5049" w14:textId="77777777" w:rsidR="00F34D65" w:rsidRPr="00F87C84" w:rsidRDefault="00F34D65">
            <w:pPr>
              <w:pStyle w:val="TAC"/>
              <w:rPr>
                <w:ins w:id="568" w:author="Author"/>
                <w:lang w:val="en" w:eastAsia="ja-JP"/>
              </w:rPr>
            </w:pPr>
            <w:ins w:id="569" w:author="Author">
              <w:r w:rsidRPr="00B75EAE">
                <w:rPr>
                  <w:lang w:val="fr-FR"/>
                </w:rPr>
                <w:t>001110</w:t>
              </w:r>
            </w:ins>
          </w:p>
        </w:tc>
        <w:tc>
          <w:tcPr>
            <w:tcW w:w="2409" w:type="dxa"/>
            <w:tcBorders>
              <w:right w:val="single" w:sz="4" w:space="0" w:color="auto"/>
            </w:tcBorders>
          </w:tcPr>
          <w:p w14:paraId="3A10D39E" w14:textId="77777777" w:rsidR="00F34D65" w:rsidRPr="00F87C84" w:rsidRDefault="00F34D65">
            <w:pPr>
              <w:pStyle w:val="TAC"/>
              <w:rPr>
                <w:ins w:id="570" w:author="Author"/>
                <w:lang w:val="en" w:eastAsia="ja-JP"/>
              </w:rPr>
            </w:pPr>
            <w:ins w:id="571" w:author="Author">
              <w:r w:rsidRPr="00B75EAE">
                <w:rPr>
                  <w:lang w:val="fr-FR"/>
                </w:rPr>
                <w:t>ISM</w:t>
              </w:r>
              <w:r>
                <w:rPr>
                  <w:lang w:val="fr-FR"/>
                </w:rPr>
                <w:t>3 extended metadata</w:t>
              </w:r>
            </w:ins>
          </w:p>
        </w:tc>
        <w:tc>
          <w:tcPr>
            <w:tcW w:w="880" w:type="dxa"/>
            <w:tcBorders>
              <w:right w:val="single" w:sz="4" w:space="0" w:color="auto"/>
            </w:tcBorders>
          </w:tcPr>
          <w:p w14:paraId="329318BC" w14:textId="77777777" w:rsidR="00F34D65" w:rsidRDefault="00F34D65" w:rsidP="008C4EE9">
            <w:pPr>
              <w:pStyle w:val="TAC"/>
              <w:rPr>
                <w:lang w:val="fr-FR"/>
              </w:rPr>
            </w:pPr>
            <w:ins w:id="572" w:author="Lauros Pajunen" w:date="2025-11-11T17:59:00Z">
              <w:r w:rsidRPr="1C70E8A1">
                <w:rPr>
                  <w:lang w:val="fr-FR"/>
                </w:rPr>
                <w:t>ISM</w:t>
              </w:r>
            </w:ins>
          </w:p>
        </w:tc>
        <w:tc>
          <w:tcPr>
            <w:tcW w:w="236" w:type="dxa"/>
            <w:vMerge/>
            <w:tcBorders>
              <w:left w:val="single" w:sz="4" w:space="0" w:color="auto"/>
              <w:right w:val="single" w:sz="4" w:space="0" w:color="auto"/>
            </w:tcBorders>
          </w:tcPr>
          <w:p w14:paraId="5028B0F3" w14:textId="77777777" w:rsidR="00F34D65" w:rsidRPr="00B75EAE" w:rsidRDefault="00F34D65">
            <w:pPr>
              <w:pStyle w:val="TAC"/>
              <w:rPr>
                <w:ins w:id="573" w:author="Author"/>
                <w:lang w:val="fr-FR"/>
              </w:rPr>
            </w:pPr>
          </w:p>
        </w:tc>
        <w:tc>
          <w:tcPr>
            <w:tcW w:w="1011" w:type="dxa"/>
            <w:tcBorders>
              <w:left w:val="single" w:sz="4" w:space="0" w:color="auto"/>
            </w:tcBorders>
          </w:tcPr>
          <w:p w14:paraId="44192D26" w14:textId="77777777" w:rsidR="00F34D65" w:rsidRPr="00B75EAE" w:rsidRDefault="00F34D65">
            <w:pPr>
              <w:pStyle w:val="TAC"/>
              <w:rPr>
                <w:ins w:id="574" w:author="Author"/>
                <w:lang w:val="fr-FR"/>
              </w:rPr>
            </w:pPr>
            <w:ins w:id="575" w:author="Author">
              <w:r w:rsidRPr="00B75EAE">
                <w:rPr>
                  <w:lang w:val="fr-FR"/>
                </w:rPr>
                <w:t>101110</w:t>
              </w:r>
            </w:ins>
          </w:p>
        </w:tc>
        <w:tc>
          <w:tcPr>
            <w:tcW w:w="2551" w:type="dxa"/>
          </w:tcPr>
          <w:p w14:paraId="14E5E09A" w14:textId="77777777" w:rsidR="00F34D65" w:rsidRPr="00B75EAE" w:rsidRDefault="00F34D65">
            <w:pPr>
              <w:pStyle w:val="TAC"/>
              <w:rPr>
                <w:ins w:id="576" w:author="Author"/>
                <w:lang w:val="fr-FR"/>
              </w:rPr>
            </w:pPr>
            <w:ins w:id="577" w:author="Author">
              <w:r w:rsidRPr="00B57D92">
                <w:rPr>
                  <w:lang w:val="fr-FR"/>
                </w:rPr>
                <w:t>OSBA ISM</w:t>
              </w:r>
              <w:r>
                <w:rPr>
                  <w:lang w:val="fr-FR"/>
                </w:rPr>
                <w:t>3</w:t>
              </w:r>
              <w:r w:rsidRPr="00B57D92">
                <w:rPr>
                  <w:lang w:val="fr-FR"/>
                </w:rPr>
                <w:t xml:space="preserve"> FOA</w:t>
              </w:r>
            </w:ins>
          </w:p>
        </w:tc>
        <w:tc>
          <w:tcPr>
            <w:tcW w:w="1276" w:type="dxa"/>
          </w:tcPr>
          <w:p w14:paraId="51E62699" w14:textId="77777777" w:rsidR="00F34D65" w:rsidRDefault="00F34D65" w:rsidP="1C70E8A1">
            <w:pPr>
              <w:pStyle w:val="TAC"/>
              <w:rPr>
                <w:lang w:val="fr-FR"/>
              </w:rPr>
            </w:pPr>
            <w:ins w:id="578" w:author="Lauros Pajunen" w:date="2025-11-11T18:00:00Z">
              <w:r w:rsidRPr="1C70E8A1">
                <w:rPr>
                  <w:lang w:val="fr-FR"/>
                </w:rPr>
                <w:t>OSBA</w:t>
              </w:r>
            </w:ins>
          </w:p>
        </w:tc>
      </w:tr>
      <w:tr w:rsidR="00F34D65" w:rsidRPr="00F87C84" w14:paraId="171CCB0E" w14:textId="77777777" w:rsidTr="00F34D65">
        <w:trPr>
          <w:trHeight w:val="227"/>
          <w:jc w:val="center"/>
          <w:ins w:id="579" w:author="Author"/>
        </w:trPr>
        <w:tc>
          <w:tcPr>
            <w:tcW w:w="988" w:type="dxa"/>
          </w:tcPr>
          <w:p w14:paraId="5731AFDF" w14:textId="77777777" w:rsidR="00F34D65" w:rsidRPr="00F87C84" w:rsidRDefault="00F34D65">
            <w:pPr>
              <w:pStyle w:val="TAC"/>
              <w:rPr>
                <w:ins w:id="580" w:author="Author"/>
                <w:lang w:val="en" w:eastAsia="ja-JP"/>
              </w:rPr>
            </w:pPr>
            <w:ins w:id="581" w:author="Author">
              <w:r w:rsidRPr="00B75EAE">
                <w:rPr>
                  <w:lang w:val="fr-FR"/>
                </w:rPr>
                <w:t>001111</w:t>
              </w:r>
            </w:ins>
          </w:p>
        </w:tc>
        <w:tc>
          <w:tcPr>
            <w:tcW w:w="2409" w:type="dxa"/>
            <w:tcBorders>
              <w:right w:val="single" w:sz="4" w:space="0" w:color="auto"/>
            </w:tcBorders>
          </w:tcPr>
          <w:p w14:paraId="2834EE7B" w14:textId="77777777" w:rsidR="00F34D65" w:rsidRPr="00F87C84" w:rsidRDefault="00F34D65">
            <w:pPr>
              <w:pStyle w:val="TAC"/>
              <w:rPr>
                <w:ins w:id="582" w:author="Author"/>
                <w:lang w:val="en" w:eastAsia="ja-JP"/>
              </w:rPr>
            </w:pPr>
            <w:ins w:id="583" w:author="Author">
              <w:r w:rsidRPr="00B75EAE">
                <w:rPr>
                  <w:lang w:val="fr-FR"/>
                </w:rPr>
                <w:t>ISM</w:t>
              </w:r>
              <w:r>
                <w:rPr>
                  <w:lang w:val="fr-FR"/>
                </w:rPr>
                <w:t>4 extended metadata</w:t>
              </w:r>
            </w:ins>
          </w:p>
        </w:tc>
        <w:tc>
          <w:tcPr>
            <w:tcW w:w="880" w:type="dxa"/>
            <w:tcBorders>
              <w:right w:val="single" w:sz="4" w:space="0" w:color="auto"/>
            </w:tcBorders>
          </w:tcPr>
          <w:p w14:paraId="11ADB0D0" w14:textId="77777777" w:rsidR="00F34D65" w:rsidRDefault="00F34D65" w:rsidP="008C4EE9">
            <w:pPr>
              <w:pStyle w:val="TAC"/>
              <w:rPr>
                <w:lang w:val="fr-FR"/>
              </w:rPr>
            </w:pPr>
            <w:ins w:id="584" w:author="Lauros Pajunen" w:date="2025-11-11T17:59:00Z">
              <w:r w:rsidRPr="1C70E8A1">
                <w:rPr>
                  <w:lang w:val="fr-FR"/>
                </w:rPr>
                <w:t>ISM</w:t>
              </w:r>
            </w:ins>
          </w:p>
        </w:tc>
        <w:tc>
          <w:tcPr>
            <w:tcW w:w="236" w:type="dxa"/>
            <w:vMerge/>
            <w:tcBorders>
              <w:left w:val="single" w:sz="4" w:space="0" w:color="auto"/>
              <w:right w:val="single" w:sz="4" w:space="0" w:color="auto"/>
            </w:tcBorders>
          </w:tcPr>
          <w:p w14:paraId="4F64E404" w14:textId="77777777" w:rsidR="00F34D65" w:rsidRPr="00B75EAE" w:rsidRDefault="00F34D65">
            <w:pPr>
              <w:pStyle w:val="TAC"/>
              <w:rPr>
                <w:ins w:id="585" w:author="Author"/>
                <w:lang w:val="fr-FR"/>
              </w:rPr>
            </w:pPr>
          </w:p>
        </w:tc>
        <w:tc>
          <w:tcPr>
            <w:tcW w:w="1011" w:type="dxa"/>
            <w:tcBorders>
              <w:left w:val="single" w:sz="4" w:space="0" w:color="auto"/>
            </w:tcBorders>
          </w:tcPr>
          <w:p w14:paraId="6C8C6017" w14:textId="77777777" w:rsidR="00F34D65" w:rsidRPr="00B75EAE" w:rsidRDefault="00F34D65">
            <w:pPr>
              <w:pStyle w:val="TAC"/>
              <w:rPr>
                <w:ins w:id="586" w:author="Author"/>
                <w:lang w:val="fr-FR"/>
              </w:rPr>
            </w:pPr>
            <w:ins w:id="587" w:author="Author">
              <w:r w:rsidRPr="00B75EAE">
                <w:rPr>
                  <w:lang w:val="fr-FR"/>
                </w:rPr>
                <w:t>101111</w:t>
              </w:r>
            </w:ins>
          </w:p>
        </w:tc>
        <w:tc>
          <w:tcPr>
            <w:tcW w:w="2551" w:type="dxa"/>
          </w:tcPr>
          <w:p w14:paraId="604F4F1C" w14:textId="77777777" w:rsidR="00F34D65" w:rsidRPr="00B75EAE" w:rsidRDefault="00F34D65">
            <w:pPr>
              <w:pStyle w:val="TAC"/>
              <w:rPr>
                <w:ins w:id="588" w:author="Author"/>
                <w:lang w:val="fr-FR"/>
              </w:rPr>
            </w:pPr>
            <w:ins w:id="589" w:author="Author">
              <w:r w:rsidRPr="00B57D92">
                <w:rPr>
                  <w:lang w:val="fr-FR"/>
                </w:rPr>
                <w:t>OSBA ISM</w:t>
              </w:r>
              <w:r>
                <w:rPr>
                  <w:lang w:val="fr-FR"/>
                </w:rPr>
                <w:t>4</w:t>
              </w:r>
              <w:r w:rsidRPr="00B57D92">
                <w:rPr>
                  <w:lang w:val="fr-FR"/>
                </w:rPr>
                <w:t xml:space="preserve"> FOA</w:t>
              </w:r>
            </w:ins>
          </w:p>
        </w:tc>
        <w:tc>
          <w:tcPr>
            <w:tcW w:w="1276" w:type="dxa"/>
          </w:tcPr>
          <w:p w14:paraId="5D9ACFA5" w14:textId="77777777" w:rsidR="00F34D65" w:rsidRDefault="00F34D65" w:rsidP="1C70E8A1">
            <w:pPr>
              <w:pStyle w:val="TAC"/>
              <w:rPr>
                <w:lang w:val="fr-FR"/>
              </w:rPr>
            </w:pPr>
            <w:ins w:id="590" w:author="Lauros Pajunen" w:date="2025-11-11T18:00:00Z">
              <w:r w:rsidRPr="1C70E8A1">
                <w:rPr>
                  <w:lang w:val="fr-FR"/>
                </w:rPr>
                <w:t>OSBA</w:t>
              </w:r>
            </w:ins>
          </w:p>
        </w:tc>
      </w:tr>
      <w:tr w:rsidR="00F34D65" w:rsidRPr="00F87C84" w14:paraId="05B48A0E" w14:textId="77777777" w:rsidTr="00F34D65">
        <w:trPr>
          <w:trHeight w:val="227"/>
          <w:jc w:val="center"/>
          <w:ins w:id="591" w:author="Author"/>
        </w:trPr>
        <w:tc>
          <w:tcPr>
            <w:tcW w:w="988" w:type="dxa"/>
          </w:tcPr>
          <w:p w14:paraId="46A690F5" w14:textId="77777777" w:rsidR="00F34D65" w:rsidRPr="00F87C84" w:rsidRDefault="00F34D65">
            <w:pPr>
              <w:pStyle w:val="TAC"/>
              <w:rPr>
                <w:ins w:id="592" w:author="Author"/>
                <w:lang w:val="en" w:eastAsia="ja-JP"/>
              </w:rPr>
            </w:pPr>
            <w:ins w:id="593" w:author="Author">
              <w:r w:rsidRPr="00B75EAE">
                <w:rPr>
                  <w:lang w:val="fr-FR"/>
                </w:rPr>
                <w:t>010000</w:t>
              </w:r>
            </w:ins>
          </w:p>
        </w:tc>
        <w:tc>
          <w:tcPr>
            <w:tcW w:w="2409" w:type="dxa"/>
            <w:tcBorders>
              <w:right w:val="single" w:sz="4" w:space="0" w:color="auto"/>
            </w:tcBorders>
          </w:tcPr>
          <w:p w14:paraId="7F13DBAB" w14:textId="77777777" w:rsidR="00F34D65" w:rsidRPr="00F87C84" w:rsidRDefault="00F34D65">
            <w:pPr>
              <w:pStyle w:val="TAC"/>
              <w:rPr>
                <w:ins w:id="594" w:author="Author"/>
                <w:lang w:val="en" w:eastAsia="ja-JP"/>
              </w:rPr>
            </w:pPr>
            <w:ins w:id="595" w:author="Author">
              <w:r w:rsidRPr="00B75EAE">
                <w:rPr>
                  <w:lang w:val="fr-FR"/>
                </w:rPr>
                <w:t>MC 5.1</w:t>
              </w:r>
            </w:ins>
          </w:p>
        </w:tc>
        <w:tc>
          <w:tcPr>
            <w:tcW w:w="880" w:type="dxa"/>
            <w:tcBorders>
              <w:right w:val="single" w:sz="4" w:space="0" w:color="auto"/>
            </w:tcBorders>
          </w:tcPr>
          <w:p w14:paraId="37DF3911" w14:textId="77777777" w:rsidR="00F34D65" w:rsidRDefault="00F34D65" w:rsidP="008C4EE9">
            <w:pPr>
              <w:pStyle w:val="TAC"/>
              <w:rPr>
                <w:lang w:val="fr-FR"/>
              </w:rPr>
            </w:pPr>
            <w:ins w:id="596" w:author="Lauros Pajunen" w:date="2025-11-11T17:59:00Z">
              <w:r w:rsidRPr="1C70E8A1">
                <w:rPr>
                  <w:lang w:val="fr-FR"/>
                </w:rPr>
                <w:t>MC</w:t>
              </w:r>
            </w:ins>
          </w:p>
        </w:tc>
        <w:tc>
          <w:tcPr>
            <w:tcW w:w="236" w:type="dxa"/>
            <w:vMerge/>
            <w:tcBorders>
              <w:left w:val="single" w:sz="4" w:space="0" w:color="auto"/>
              <w:right w:val="single" w:sz="4" w:space="0" w:color="auto"/>
            </w:tcBorders>
          </w:tcPr>
          <w:p w14:paraId="099D0417" w14:textId="77777777" w:rsidR="00F34D65" w:rsidRPr="00B75EAE" w:rsidRDefault="00F34D65">
            <w:pPr>
              <w:pStyle w:val="TAC"/>
              <w:rPr>
                <w:ins w:id="597" w:author="Author"/>
                <w:lang w:val="fr-FR"/>
              </w:rPr>
            </w:pPr>
          </w:p>
        </w:tc>
        <w:tc>
          <w:tcPr>
            <w:tcW w:w="1011" w:type="dxa"/>
            <w:tcBorders>
              <w:left w:val="single" w:sz="4" w:space="0" w:color="auto"/>
            </w:tcBorders>
          </w:tcPr>
          <w:p w14:paraId="67B2A1B2" w14:textId="77777777" w:rsidR="00F34D65" w:rsidRPr="00B75EAE" w:rsidRDefault="00F34D65">
            <w:pPr>
              <w:pStyle w:val="TAC"/>
              <w:rPr>
                <w:ins w:id="598" w:author="Author"/>
                <w:lang w:val="fr-FR"/>
              </w:rPr>
            </w:pPr>
            <w:ins w:id="599" w:author="Author">
              <w:r w:rsidRPr="00B75EAE">
                <w:rPr>
                  <w:lang w:val="fr-FR"/>
                </w:rPr>
                <w:t>110000</w:t>
              </w:r>
            </w:ins>
          </w:p>
        </w:tc>
        <w:tc>
          <w:tcPr>
            <w:tcW w:w="2551" w:type="dxa"/>
          </w:tcPr>
          <w:p w14:paraId="4AF22479" w14:textId="77777777" w:rsidR="00F34D65" w:rsidRPr="00B75EAE" w:rsidRDefault="00F34D65">
            <w:pPr>
              <w:pStyle w:val="TAC"/>
              <w:rPr>
                <w:ins w:id="600" w:author="Author"/>
                <w:lang w:val="fr-FR"/>
              </w:rPr>
            </w:pPr>
            <w:ins w:id="601" w:author="Author">
              <w:r w:rsidRPr="00B75EAE">
                <w:rPr>
                  <w:lang w:val="fr-FR"/>
                </w:rPr>
                <w:t>OSBA</w:t>
              </w:r>
              <w:r>
                <w:rPr>
                  <w:lang w:val="fr-FR"/>
                </w:rPr>
                <w:t xml:space="preserve"> ISM1 HOA2 planar</w:t>
              </w:r>
            </w:ins>
          </w:p>
        </w:tc>
        <w:tc>
          <w:tcPr>
            <w:tcW w:w="1276" w:type="dxa"/>
          </w:tcPr>
          <w:p w14:paraId="466E04A2" w14:textId="77777777" w:rsidR="00F34D65" w:rsidRDefault="00F34D65" w:rsidP="1C70E8A1">
            <w:pPr>
              <w:pStyle w:val="TAC"/>
              <w:rPr>
                <w:lang w:val="fr-FR"/>
              </w:rPr>
            </w:pPr>
            <w:ins w:id="602" w:author="Lauros Pajunen" w:date="2025-11-11T18:00:00Z">
              <w:r w:rsidRPr="1C70E8A1">
                <w:rPr>
                  <w:lang w:val="fr-FR"/>
                </w:rPr>
                <w:t>OSBA</w:t>
              </w:r>
            </w:ins>
          </w:p>
        </w:tc>
      </w:tr>
      <w:tr w:rsidR="00F34D65" w:rsidRPr="00F87C84" w14:paraId="47796B6E" w14:textId="77777777" w:rsidTr="00F34D65">
        <w:trPr>
          <w:trHeight w:val="227"/>
          <w:jc w:val="center"/>
          <w:ins w:id="603" w:author="Author"/>
        </w:trPr>
        <w:tc>
          <w:tcPr>
            <w:tcW w:w="988" w:type="dxa"/>
          </w:tcPr>
          <w:p w14:paraId="7A20EE55" w14:textId="77777777" w:rsidR="00F34D65" w:rsidRPr="00F87C84" w:rsidRDefault="00F34D65">
            <w:pPr>
              <w:pStyle w:val="TAC"/>
              <w:rPr>
                <w:ins w:id="604" w:author="Author"/>
                <w:lang w:val="en" w:eastAsia="ja-JP"/>
              </w:rPr>
            </w:pPr>
            <w:ins w:id="605" w:author="Author">
              <w:r w:rsidRPr="00B75EAE">
                <w:rPr>
                  <w:lang w:val="fr-FR"/>
                </w:rPr>
                <w:t>010001</w:t>
              </w:r>
            </w:ins>
          </w:p>
        </w:tc>
        <w:tc>
          <w:tcPr>
            <w:tcW w:w="2409" w:type="dxa"/>
            <w:tcBorders>
              <w:right w:val="single" w:sz="4" w:space="0" w:color="auto"/>
            </w:tcBorders>
          </w:tcPr>
          <w:p w14:paraId="5C643C5F" w14:textId="77777777" w:rsidR="00F34D65" w:rsidRPr="00F87C84" w:rsidRDefault="00F34D65">
            <w:pPr>
              <w:pStyle w:val="TAC"/>
              <w:rPr>
                <w:ins w:id="606" w:author="Author"/>
                <w:lang w:val="en" w:eastAsia="ja-JP"/>
              </w:rPr>
            </w:pPr>
            <w:ins w:id="607" w:author="Author">
              <w:r w:rsidRPr="00B75EAE">
                <w:rPr>
                  <w:lang w:val="fr-FR"/>
                </w:rPr>
                <w:t>MC 7.1</w:t>
              </w:r>
            </w:ins>
          </w:p>
        </w:tc>
        <w:tc>
          <w:tcPr>
            <w:tcW w:w="880" w:type="dxa"/>
            <w:tcBorders>
              <w:right w:val="single" w:sz="4" w:space="0" w:color="auto"/>
            </w:tcBorders>
          </w:tcPr>
          <w:p w14:paraId="0C6CEE58" w14:textId="77777777" w:rsidR="00F34D65" w:rsidRDefault="00F34D65" w:rsidP="008C4EE9">
            <w:pPr>
              <w:pStyle w:val="TAC"/>
              <w:rPr>
                <w:lang w:val="fr-FR"/>
              </w:rPr>
            </w:pPr>
            <w:ins w:id="608" w:author="Lauros Pajunen" w:date="2025-11-11T17:59:00Z">
              <w:r w:rsidRPr="1C70E8A1">
                <w:rPr>
                  <w:lang w:val="fr-FR"/>
                </w:rPr>
                <w:t>MC</w:t>
              </w:r>
            </w:ins>
          </w:p>
        </w:tc>
        <w:tc>
          <w:tcPr>
            <w:tcW w:w="236" w:type="dxa"/>
            <w:vMerge/>
            <w:tcBorders>
              <w:left w:val="single" w:sz="4" w:space="0" w:color="auto"/>
              <w:right w:val="single" w:sz="4" w:space="0" w:color="auto"/>
            </w:tcBorders>
          </w:tcPr>
          <w:p w14:paraId="4A0053AD" w14:textId="77777777" w:rsidR="00F34D65" w:rsidRPr="00B75EAE" w:rsidRDefault="00F34D65">
            <w:pPr>
              <w:pStyle w:val="TAC"/>
              <w:rPr>
                <w:ins w:id="609" w:author="Author"/>
                <w:lang w:val="fr-FR"/>
              </w:rPr>
            </w:pPr>
          </w:p>
        </w:tc>
        <w:tc>
          <w:tcPr>
            <w:tcW w:w="1011" w:type="dxa"/>
            <w:tcBorders>
              <w:left w:val="single" w:sz="4" w:space="0" w:color="auto"/>
            </w:tcBorders>
          </w:tcPr>
          <w:p w14:paraId="0996E60C" w14:textId="77777777" w:rsidR="00F34D65" w:rsidRPr="00B75EAE" w:rsidRDefault="00F34D65">
            <w:pPr>
              <w:pStyle w:val="TAC"/>
              <w:rPr>
                <w:ins w:id="610" w:author="Author"/>
                <w:lang w:val="fr-FR"/>
              </w:rPr>
            </w:pPr>
            <w:ins w:id="611" w:author="Author">
              <w:r w:rsidRPr="00B75EAE">
                <w:rPr>
                  <w:lang w:val="fr-FR"/>
                </w:rPr>
                <w:t>110001</w:t>
              </w:r>
            </w:ins>
          </w:p>
        </w:tc>
        <w:tc>
          <w:tcPr>
            <w:tcW w:w="2551" w:type="dxa"/>
          </w:tcPr>
          <w:p w14:paraId="7D0417CC" w14:textId="77777777" w:rsidR="00F34D65" w:rsidRPr="00B75EAE" w:rsidRDefault="00F34D65">
            <w:pPr>
              <w:pStyle w:val="TAC"/>
              <w:rPr>
                <w:ins w:id="612" w:author="Author"/>
                <w:lang w:val="fr-FR"/>
              </w:rPr>
            </w:pPr>
            <w:ins w:id="613" w:author="Author">
              <w:r w:rsidRPr="00B57D92">
                <w:rPr>
                  <w:lang w:val="fr-FR"/>
                </w:rPr>
                <w:t>OSBA ISM</w:t>
              </w:r>
              <w:r>
                <w:rPr>
                  <w:lang w:val="fr-FR"/>
                </w:rPr>
                <w:t>2</w:t>
              </w:r>
              <w:r w:rsidRPr="00B57D92">
                <w:rPr>
                  <w:lang w:val="fr-FR"/>
                </w:rPr>
                <w:t xml:space="preserve"> </w:t>
              </w:r>
              <w:r>
                <w:rPr>
                  <w:lang w:val="fr-FR"/>
                </w:rPr>
                <w:t>HOA2</w:t>
              </w:r>
              <w:r w:rsidRPr="00B57D92">
                <w:rPr>
                  <w:lang w:val="fr-FR"/>
                </w:rPr>
                <w:t xml:space="preserve"> planar</w:t>
              </w:r>
            </w:ins>
          </w:p>
        </w:tc>
        <w:tc>
          <w:tcPr>
            <w:tcW w:w="1276" w:type="dxa"/>
          </w:tcPr>
          <w:p w14:paraId="2111EB37" w14:textId="77777777" w:rsidR="00F34D65" w:rsidRDefault="00F34D65" w:rsidP="1C70E8A1">
            <w:pPr>
              <w:pStyle w:val="TAC"/>
              <w:rPr>
                <w:lang w:val="fr-FR"/>
              </w:rPr>
            </w:pPr>
            <w:ins w:id="614" w:author="Lauros Pajunen" w:date="2025-11-11T18:00:00Z">
              <w:r w:rsidRPr="1C70E8A1">
                <w:rPr>
                  <w:lang w:val="fr-FR"/>
                </w:rPr>
                <w:t>OSBA</w:t>
              </w:r>
            </w:ins>
          </w:p>
        </w:tc>
      </w:tr>
      <w:tr w:rsidR="00F34D65" w:rsidRPr="00F87C84" w14:paraId="26D58D6E" w14:textId="77777777" w:rsidTr="00F34D65">
        <w:trPr>
          <w:trHeight w:val="227"/>
          <w:jc w:val="center"/>
          <w:ins w:id="615" w:author="Author"/>
        </w:trPr>
        <w:tc>
          <w:tcPr>
            <w:tcW w:w="988" w:type="dxa"/>
          </w:tcPr>
          <w:p w14:paraId="181B3B9F" w14:textId="77777777" w:rsidR="00F34D65" w:rsidRPr="00F87C84" w:rsidRDefault="00F34D65">
            <w:pPr>
              <w:pStyle w:val="TAC"/>
              <w:rPr>
                <w:ins w:id="616" w:author="Author"/>
                <w:lang w:val="en" w:eastAsia="ja-JP"/>
              </w:rPr>
            </w:pPr>
            <w:ins w:id="617" w:author="Author">
              <w:r w:rsidRPr="00B75EAE">
                <w:rPr>
                  <w:lang w:val="fr-FR"/>
                </w:rPr>
                <w:t>010010</w:t>
              </w:r>
            </w:ins>
          </w:p>
        </w:tc>
        <w:tc>
          <w:tcPr>
            <w:tcW w:w="2409" w:type="dxa"/>
            <w:tcBorders>
              <w:right w:val="single" w:sz="4" w:space="0" w:color="auto"/>
            </w:tcBorders>
          </w:tcPr>
          <w:p w14:paraId="67CB0260" w14:textId="77777777" w:rsidR="00F34D65" w:rsidRPr="00F87C84" w:rsidRDefault="00F34D65">
            <w:pPr>
              <w:pStyle w:val="TAC"/>
              <w:rPr>
                <w:ins w:id="618" w:author="Author"/>
                <w:lang w:val="en" w:eastAsia="ja-JP"/>
              </w:rPr>
            </w:pPr>
            <w:ins w:id="619" w:author="Author">
              <w:r w:rsidRPr="00B75EAE">
                <w:rPr>
                  <w:lang w:val="fr-FR"/>
                </w:rPr>
                <w:t>MC 5.1.2</w:t>
              </w:r>
            </w:ins>
          </w:p>
        </w:tc>
        <w:tc>
          <w:tcPr>
            <w:tcW w:w="880" w:type="dxa"/>
            <w:tcBorders>
              <w:right w:val="single" w:sz="4" w:space="0" w:color="auto"/>
            </w:tcBorders>
          </w:tcPr>
          <w:p w14:paraId="7226FEE1" w14:textId="77777777" w:rsidR="00F34D65" w:rsidRDefault="00F34D65" w:rsidP="008C4EE9">
            <w:pPr>
              <w:pStyle w:val="TAC"/>
              <w:rPr>
                <w:lang w:val="fr-FR"/>
              </w:rPr>
            </w:pPr>
            <w:ins w:id="620" w:author="Lauros Pajunen" w:date="2025-11-11T17:59:00Z">
              <w:r w:rsidRPr="1C70E8A1">
                <w:rPr>
                  <w:lang w:val="fr-FR"/>
                </w:rPr>
                <w:t>MC</w:t>
              </w:r>
            </w:ins>
          </w:p>
        </w:tc>
        <w:tc>
          <w:tcPr>
            <w:tcW w:w="236" w:type="dxa"/>
            <w:vMerge/>
            <w:tcBorders>
              <w:left w:val="single" w:sz="4" w:space="0" w:color="auto"/>
              <w:right w:val="single" w:sz="4" w:space="0" w:color="auto"/>
            </w:tcBorders>
          </w:tcPr>
          <w:p w14:paraId="5D0CEE0E" w14:textId="77777777" w:rsidR="00F34D65" w:rsidRPr="00B75EAE" w:rsidRDefault="00F34D65">
            <w:pPr>
              <w:pStyle w:val="TAC"/>
              <w:rPr>
                <w:ins w:id="621" w:author="Author"/>
                <w:lang w:val="fr-FR"/>
              </w:rPr>
            </w:pPr>
          </w:p>
        </w:tc>
        <w:tc>
          <w:tcPr>
            <w:tcW w:w="1011" w:type="dxa"/>
            <w:tcBorders>
              <w:left w:val="single" w:sz="4" w:space="0" w:color="auto"/>
            </w:tcBorders>
          </w:tcPr>
          <w:p w14:paraId="541573B7" w14:textId="77777777" w:rsidR="00F34D65" w:rsidRPr="00B75EAE" w:rsidRDefault="00F34D65">
            <w:pPr>
              <w:pStyle w:val="TAC"/>
              <w:rPr>
                <w:ins w:id="622" w:author="Author"/>
                <w:lang w:val="fr-FR"/>
              </w:rPr>
            </w:pPr>
            <w:ins w:id="623" w:author="Author">
              <w:r w:rsidRPr="00B75EAE">
                <w:rPr>
                  <w:lang w:val="fr-FR"/>
                </w:rPr>
                <w:t>110010</w:t>
              </w:r>
            </w:ins>
          </w:p>
        </w:tc>
        <w:tc>
          <w:tcPr>
            <w:tcW w:w="2551" w:type="dxa"/>
          </w:tcPr>
          <w:p w14:paraId="56050B25" w14:textId="77777777" w:rsidR="00F34D65" w:rsidRPr="00B75EAE" w:rsidRDefault="00F34D65">
            <w:pPr>
              <w:pStyle w:val="TAC"/>
              <w:rPr>
                <w:ins w:id="624" w:author="Author"/>
                <w:lang w:val="fr-FR"/>
              </w:rPr>
            </w:pPr>
            <w:ins w:id="625" w:author="Author">
              <w:r w:rsidRPr="00B57D92">
                <w:rPr>
                  <w:lang w:val="fr-FR"/>
                </w:rPr>
                <w:t>OSBA ISM</w:t>
              </w:r>
              <w:r>
                <w:rPr>
                  <w:lang w:val="fr-FR"/>
                </w:rPr>
                <w:t>3</w:t>
              </w:r>
              <w:r w:rsidRPr="00B57D92">
                <w:rPr>
                  <w:lang w:val="fr-FR"/>
                </w:rPr>
                <w:t xml:space="preserve"> </w:t>
              </w:r>
              <w:r>
                <w:rPr>
                  <w:lang w:val="fr-FR"/>
                </w:rPr>
                <w:t>HOA2</w:t>
              </w:r>
              <w:r w:rsidRPr="00B57D92">
                <w:rPr>
                  <w:lang w:val="fr-FR"/>
                </w:rPr>
                <w:t xml:space="preserve"> planar</w:t>
              </w:r>
            </w:ins>
          </w:p>
        </w:tc>
        <w:tc>
          <w:tcPr>
            <w:tcW w:w="1276" w:type="dxa"/>
          </w:tcPr>
          <w:p w14:paraId="1A897837" w14:textId="77777777" w:rsidR="00F34D65" w:rsidRDefault="00F34D65" w:rsidP="1C70E8A1">
            <w:pPr>
              <w:pStyle w:val="TAC"/>
              <w:rPr>
                <w:lang w:val="fr-FR"/>
              </w:rPr>
            </w:pPr>
            <w:ins w:id="626" w:author="Lauros Pajunen" w:date="2025-11-11T18:00:00Z">
              <w:r w:rsidRPr="1C70E8A1">
                <w:rPr>
                  <w:lang w:val="fr-FR"/>
                </w:rPr>
                <w:t>OSBA</w:t>
              </w:r>
            </w:ins>
          </w:p>
        </w:tc>
      </w:tr>
      <w:tr w:rsidR="00F34D65" w:rsidRPr="00F87C84" w14:paraId="747FEC2E" w14:textId="77777777" w:rsidTr="00F34D65">
        <w:trPr>
          <w:trHeight w:val="227"/>
          <w:jc w:val="center"/>
          <w:ins w:id="627" w:author="Author"/>
        </w:trPr>
        <w:tc>
          <w:tcPr>
            <w:tcW w:w="988" w:type="dxa"/>
          </w:tcPr>
          <w:p w14:paraId="699F7852" w14:textId="77777777" w:rsidR="00F34D65" w:rsidRPr="00F87C84" w:rsidRDefault="00F34D65">
            <w:pPr>
              <w:pStyle w:val="TAC"/>
              <w:rPr>
                <w:ins w:id="628" w:author="Author"/>
                <w:lang w:val="en" w:eastAsia="ja-JP"/>
              </w:rPr>
            </w:pPr>
            <w:ins w:id="629" w:author="Author">
              <w:r w:rsidRPr="00B75EAE">
                <w:rPr>
                  <w:lang w:val="fr-FR"/>
                </w:rPr>
                <w:t>010011</w:t>
              </w:r>
            </w:ins>
          </w:p>
        </w:tc>
        <w:tc>
          <w:tcPr>
            <w:tcW w:w="2409" w:type="dxa"/>
            <w:tcBorders>
              <w:right w:val="single" w:sz="4" w:space="0" w:color="auto"/>
            </w:tcBorders>
          </w:tcPr>
          <w:p w14:paraId="25D7C6F2" w14:textId="77777777" w:rsidR="00F34D65" w:rsidRPr="00F87C84" w:rsidRDefault="00F34D65">
            <w:pPr>
              <w:pStyle w:val="TAC"/>
              <w:rPr>
                <w:ins w:id="630" w:author="Author"/>
                <w:lang w:val="en" w:eastAsia="ja-JP"/>
              </w:rPr>
            </w:pPr>
            <w:ins w:id="631" w:author="Author">
              <w:r w:rsidRPr="00B75EAE">
                <w:rPr>
                  <w:lang w:val="fr-FR"/>
                </w:rPr>
                <w:t>MC 5.1.4</w:t>
              </w:r>
            </w:ins>
          </w:p>
        </w:tc>
        <w:tc>
          <w:tcPr>
            <w:tcW w:w="880" w:type="dxa"/>
            <w:tcBorders>
              <w:right w:val="single" w:sz="4" w:space="0" w:color="auto"/>
            </w:tcBorders>
          </w:tcPr>
          <w:p w14:paraId="61F7EDA1" w14:textId="77777777" w:rsidR="00F34D65" w:rsidRDefault="00F34D65" w:rsidP="008C4EE9">
            <w:pPr>
              <w:pStyle w:val="TAC"/>
              <w:rPr>
                <w:lang w:val="fr-FR"/>
              </w:rPr>
            </w:pPr>
            <w:ins w:id="632" w:author="Lauros Pajunen" w:date="2025-11-11T17:59:00Z">
              <w:r w:rsidRPr="1C70E8A1">
                <w:rPr>
                  <w:lang w:val="fr-FR"/>
                </w:rPr>
                <w:t>MC</w:t>
              </w:r>
            </w:ins>
          </w:p>
        </w:tc>
        <w:tc>
          <w:tcPr>
            <w:tcW w:w="236" w:type="dxa"/>
            <w:vMerge/>
            <w:tcBorders>
              <w:left w:val="single" w:sz="4" w:space="0" w:color="auto"/>
              <w:right w:val="single" w:sz="4" w:space="0" w:color="auto"/>
            </w:tcBorders>
          </w:tcPr>
          <w:p w14:paraId="7F6430C5" w14:textId="77777777" w:rsidR="00F34D65" w:rsidRPr="00B75EAE" w:rsidRDefault="00F34D65">
            <w:pPr>
              <w:pStyle w:val="TAC"/>
              <w:rPr>
                <w:ins w:id="633" w:author="Author"/>
                <w:lang w:val="fr-FR"/>
              </w:rPr>
            </w:pPr>
          </w:p>
        </w:tc>
        <w:tc>
          <w:tcPr>
            <w:tcW w:w="1011" w:type="dxa"/>
            <w:tcBorders>
              <w:left w:val="single" w:sz="4" w:space="0" w:color="auto"/>
            </w:tcBorders>
          </w:tcPr>
          <w:p w14:paraId="41AFFC5D" w14:textId="77777777" w:rsidR="00F34D65" w:rsidRPr="00B75EAE" w:rsidRDefault="00F34D65">
            <w:pPr>
              <w:pStyle w:val="TAC"/>
              <w:rPr>
                <w:ins w:id="634" w:author="Author"/>
                <w:lang w:val="fr-FR"/>
              </w:rPr>
            </w:pPr>
            <w:ins w:id="635" w:author="Author">
              <w:r w:rsidRPr="00B75EAE">
                <w:rPr>
                  <w:lang w:val="fr-FR"/>
                </w:rPr>
                <w:t>110011</w:t>
              </w:r>
            </w:ins>
          </w:p>
        </w:tc>
        <w:tc>
          <w:tcPr>
            <w:tcW w:w="2551" w:type="dxa"/>
          </w:tcPr>
          <w:p w14:paraId="17714CEF" w14:textId="77777777" w:rsidR="00F34D65" w:rsidRPr="00B75EAE" w:rsidRDefault="00F34D65">
            <w:pPr>
              <w:pStyle w:val="TAC"/>
              <w:rPr>
                <w:ins w:id="636" w:author="Author"/>
                <w:lang w:val="fr-FR"/>
              </w:rPr>
            </w:pPr>
            <w:ins w:id="637" w:author="Author">
              <w:r w:rsidRPr="00B57D92">
                <w:rPr>
                  <w:lang w:val="fr-FR"/>
                </w:rPr>
                <w:t>OSBA ISM</w:t>
              </w:r>
              <w:r>
                <w:rPr>
                  <w:lang w:val="fr-FR"/>
                </w:rPr>
                <w:t>4</w:t>
              </w:r>
              <w:r w:rsidRPr="00B57D92">
                <w:rPr>
                  <w:lang w:val="fr-FR"/>
                </w:rPr>
                <w:t xml:space="preserve"> </w:t>
              </w:r>
              <w:r>
                <w:rPr>
                  <w:lang w:val="fr-FR"/>
                </w:rPr>
                <w:t>HOA2</w:t>
              </w:r>
              <w:r w:rsidRPr="00B57D92">
                <w:rPr>
                  <w:lang w:val="fr-FR"/>
                </w:rPr>
                <w:t xml:space="preserve"> planar</w:t>
              </w:r>
            </w:ins>
          </w:p>
        </w:tc>
        <w:tc>
          <w:tcPr>
            <w:tcW w:w="1276" w:type="dxa"/>
          </w:tcPr>
          <w:p w14:paraId="70A13BCC" w14:textId="77777777" w:rsidR="00F34D65" w:rsidRDefault="00F34D65" w:rsidP="1C70E8A1">
            <w:pPr>
              <w:pStyle w:val="TAC"/>
              <w:rPr>
                <w:lang w:val="fr-FR"/>
              </w:rPr>
            </w:pPr>
            <w:ins w:id="638" w:author="Lauros Pajunen" w:date="2025-11-11T18:00:00Z">
              <w:r w:rsidRPr="1C70E8A1">
                <w:rPr>
                  <w:lang w:val="fr-FR"/>
                </w:rPr>
                <w:t>OSBA</w:t>
              </w:r>
            </w:ins>
          </w:p>
        </w:tc>
      </w:tr>
      <w:tr w:rsidR="00F34D65" w:rsidRPr="00F87C84" w14:paraId="484661D4" w14:textId="77777777" w:rsidTr="00F34D65">
        <w:trPr>
          <w:trHeight w:val="227"/>
          <w:jc w:val="center"/>
          <w:ins w:id="639" w:author="Author"/>
        </w:trPr>
        <w:tc>
          <w:tcPr>
            <w:tcW w:w="988" w:type="dxa"/>
          </w:tcPr>
          <w:p w14:paraId="6A949047" w14:textId="77777777" w:rsidR="00F34D65" w:rsidRPr="00F87C84" w:rsidRDefault="00F34D65">
            <w:pPr>
              <w:pStyle w:val="TAC"/>
              <w:rPr>
                <w:ins w:id="640" w:author="Author"/>
                <w:lang w:val="en" w:eastAsia="ja-JP"/>
              </w:rPr>
            </w:pPr>
            <w:ins w:id="641" w:author="Author">
              <w:r w:rsidRPr="00B75EAE">
                <w:rPr>
                  <w:lang w:val="fr-FR"/>
                </w:rPr>
                <w:t>010100</w:t>
              </w:r>
            </w:ins>
          </w:p>
        </w:tc>
        <w:tc>
          <w:tcPr>
            <w:tcW w:w="2409" w:type="dxa"/>
            <w:tcBorders>
              <w:right w:val="single" w:sz="4" w:space="0" w:color="auto"/>
            </w:tcBorders>
          </w:tcPr>
          <w:p w14:paraId="606FDF77" w14:textId="77777777" w:rsidR="00F34D65" w:rsidRPr="00F87C84" w:rsidRDefault="00F34D65">
            <w:pPr>
              <w:pStyle w:val="TAC"/>
              <w:rPr>
                <w:ins w:id="642" w:author="Author"/>
                <w:lang w:val="en" w:eastAsia="ja-JP"/>
              </w:rPr>
            </w:pPr>
            <w:ins w:id="643" w:author="Author">
              <w:r w:rsidRPr="00B75EAE">
                <w:rPr>
                  <w:lang w:val="fr-FR"/>
                </w:rPr>
                <w:t>MC 7.1.4</w:t>
              </w:r>
            </w:ins>
          </w:p>
        </w:tc>
        <w:tc>
          <w:tcPr>
            <w:tcW w:w="880" w:type="dxa"/>
            <w:tcBorders>
              <w:right w:val="single" w:sz="4" w:space="0" w:color="auto"/>
            </w:tcBorders>
          </w:tcPr>
          <w:p w14:paraId="3EDCB2BF" w14:textId="77777777" w:rsidR="00F34D65" w:rsidRDefault="00F34D65" w:rsidP="008C4EE9">
            <w:pPr>
              <w:pStyle w:val="TAC"/>
              <w:rPr>
                <w:lang w:val="fr-FR"/>
              </w:rPr>
            </w:pPr>
            <w:ins w:id="644" w:author="Lauros Pajunen" w:date="2025-11-11T17:59:00Z">
              <w:r w:rsidRPr="1C70E8A1">
                <w:rPr>
                  <w:lang w:val="fr-FR"/>
                </w:rPr>
                <w:t>MC</w:t>
              </w:r>
            </w:ins>
          </w:p>
        </w:tc>
        <w:tc>
          <w:tcPr>
            <w:tcW w:w="236" w:type="dxa"/>
            <w:vMerge/>
            <w:tcBorders>
              <w:left w:val="single" w:sz="4" w:space="0" w:color="auto"/>
              <w:right w:val="single" w:sz="4" w:space="0" w:color="auto"/>
            </w:tcBorders>
          </w:tcPr>
          <w:p w14:paraId="33C20D0C" w14:textId="77777777" w:rsidR="00F34D65" w:rsidRPr="00B75EAE" w:rsidRDefault="00F34D65">
            <w:pPr>
              <w:pStyle w:val="TAC"/>
              <w:rPr>
                <w:ins w:id="645" w:author="Author"/>
                <w:lang w:val="fr-FR"/>
              </w:rPr>
            </w:pPr>
          </w:p>
        </w:tc>
        <w:tc>
          <w:tcPr>
            <w:tcW w:w="1011" w:type="dxa"/>
            <w:tcBorders>
              <w:left w:val="single" w:sz="4" w:space="0" w:color="auto"/>
            </w:tcBorders>
          </w:tcPr>
          <w:p w14:paraId="367B6006" w14:textId="77777777" w:rsidR="00F34D65" w:rsidRPr="00B75EAE" w:rsidRDefault="00F34D65">
            <w:pPr>
              <w:pStyle w:val="TAC"/>
              <w:rPr>
                <w:ins w:id="646" w:author="Author"/>
                <w:lang w:val="fr-FR"/>
              </w:rPr>
            </w:pPr>
            <w:ins w:id="647" w:author="Author">
              <w:r w:rsidRPr="00B75EAE">
                <w:rPr>
                  <w:lang w:val="fr-FR"/>
                </w:rPr>
                <w:t>110100</w:t>
              </w:r>
            </w:ins>
          </w:p>
        </w:tc>
        <w:tc>
          <w:tcPr>
            <w:tcW w:w="2551" w:type="dxa"/>
          </w:tcPr>
          <w:p w14:paraId="361F97C7" w14:textId="77777777" w:rsidR="00F34D65" w:rsidRPr="00B75EAE" w:rsidRDefault="00F34D65">
            <w:pPr>
              <w:pStyle w:val="TAC"/>
              <w:rPr>
                <w:ins w:id="648" w:author="Author"/>
                <w:lang w:val="fr-FR"/>
              </w:rPr>
            </w:pPr>
            <w:ins w:id="649" w:author="Author">
              <w:r w:rsidRPr="00B75EAE">
                <w:rPr>
                  <w:lang w:val="fr-FR"/>
                </w:rPr>
                <w:t>OSBA</w:t>
              </w:r>
              <w:r>
                <w:rPr>
                  <w:lang w:val="fr-FR"/>
                </w:rPr>
                <w:t xml:space="preserve"> ISM1 HOA2</w:t>
              </w:r>
            </w:ins>
          </w:p>
        </w:tc>
        <w:tc>
          <w:tcPr>
            <w:tcW w:w="1276" w:type="dxa"/>
          </w:tcPr>
          <w:p w14:paraId="750E7FB6" w14:textId="77777777" w:rsidR="00F34D65" w:rsidRDefault="00F34D65" w:rsidP="1C70E8A1">
            <w:pPr>
              <w:pStyle w:val="TAC"/>
              <w:rPr>
                <w:lang w:val="fr-FR"/>
              </w:rPr>
            </w:pPr>
            <w:ins w:id="650" w:author="Lauros Pajunen" w:date="2025-11-11T18:00:00Z">
              <w:r w:rsidRPr="1C70E8A1">
                <w:rPr>
                  <w:lang w:val="fr-FR"/>
                </w:rPr>
                <w:t>OSBA</w:t>
              </w:r>
            </w:ins>
          </w:p>
        </w:tc>
      </w:tr>
      <w:tr w:rsidR="00F34D65" w:rsidRPr="00F87C84" w14:paraId="1D781A23" w14:textId="77777777" w:rsidTr="00F34D65">
        <w:trPr>
          <w:trHeight w:val="227"/>
          <w:jc w:val="center"/>
          <w:ins w:id="651" w:author="Author"/>
        </w:trPr>
        <w:tc>
          <w:tcPr>
            <w:tcW w:w="988" w:type="dxa"/>
          </w:tcPr>
          <w:p w14:paraId="4F23CD78" w14:textId="77777777" w:rsidR="00F34D65" w:rsidRPr="00F87C84" w:rsidRDefault="00F34D65">
            <w:pPr>
              <w:pStyle w:val="TAC"/>
              <w:rPr>
                <w:ins w:id="652" w:author="Author"/>
                <w:lang w:val="en" w:eastAsia="ja-JP"/>
              </w:rPr>
            </w:pPr>
            <w:ins w:id="653" w:author="Author">
              <w:r w:rsidRPr="00B75EAE">
                <w:rPr>
                  <w:lang w:val="fr-FR"/>
                </w:rPr>
                <w:t>010101</w:t>
              </w:r>
            </w:ins>
          </w:p>
        </w:tc>
        <w:tc>
          <w:tcPr>
            <w:tcW w:w="2409" w:type="dxa"/>
            <w:tcBorders>
              <w:right w:val="single" w:sz="4" w:space="0" w:color="auto"/>
            </w:tcBorders>
          </w:tcPr>
          <w:p w14:paraId="2B8E4B10" w14:textId="77777777" w:rsidR="00F34D65" w:rsidRPr="00F87C84" w:rsidRDefault="00F34D65">
            <w:pPr>
              <w:pStyle w:val="TAC"/>
              <w:rPr>
                <w:ins w:id="654" w:author="Author"/>
                <w:lang w:val="en" w:eastAsia="ja-JP"/>
              </w:rPr>
            </w:pPr>
            <w:ins w:id="655" w:author="Author">
              <w:r w:rsidRPr="00701A20">
                <w:rPr>
                  <w:lang w:val="en" w:eastAsia="ja-JP"/>
                </w:rPr>
                <w:t>Reserved</w:t>
              </w:r>
            </w:ins>
          </w:p>
        </w:tc>
        <w:tc>
          <w:tcPr>
            <w:tcW w:w="880" w:type="dxa"/>
            <w:tcBorders>
              <w:right w:val="single" w:sz="4" w:space="0" w:color="auto"/>
            </w:tcBorders>
          </w:tcPr>
          <w:p w14:paraId="0CE26FD2" w14:textId="77777777" w:rsidR="00F34D65" w:rsidRDefault="00F34D65" w:rsidP="008C4EE9">
            <w:pPr>
              <w:pStyle w:val="TAC"/>
              <w:rPr>
                <w:lang w:val="en" w:eastAsia="ja-JP"/>
              </w:rPr>
            </w:pPr>
            <w:ins w:id="656"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65E877F2" w14:textId="77777777" w:rsidR="00F34D65" w:rsidRPr="00B75EAE" w:rsidRDefault="00F34D65">
            <w:pPr>
              <w:pStyle w:val="TAC"/>
              <w:rPr>
                <w:ins w:id="657" w:author="Author"/>
                <w:lang w:val="fr-FR"/>
              </w:rPr>
            </w:pPr>
          </w:p>
        </w:tc>
        <w:tc>
          <w:tcPr>
            <w:tcW w:w="1011" w:type="dxa"/>
            <w:tcBorders>
              <w:left w:val="single" w:sz="4" w:space="0" w:color="auto"/>
            </w:tcBorders>
          </w:tcPr>
          <w:p w14:paraId="224E62A5" w14:textId="77777777" w:rsidR="00F34D65" w:rsidRPr="00B75EAE" w:rsidRDefault="00F34D65">
            <w:pPr>
              <w:pStyle w:val="TAC"/>
              <w:rPr>
                <w:ins w:id="658" w:author="Author"/>
                <w:lang w:val="fr-FR"/>
              </w:rPr>
            </w:pPr>
            <w:ins w:id="659" w:author="Author">
              <w:r w:rsidRPr="00B75EAE">
                <w:rPr>
                  <w:lang w:val="fr-FR"/>
                </w:rPr>
                <w:t>110101</w:t>
              </w:r>
            </w:ins>
          </w:p>
        </w:tc>
        <w:tc>
          <w:tcPr>
            <w:tcW w:w="2551" w:type="dxa"/>
          </w:tcPr>
          <w:p w14:paraId="342B24B7" w14:textId="77777777" w:rsidR="00F34D65" w:rsidRPr="00B75EAE" w:rsidRDefault="00F34D65">
            <w:pPr>
              <w:pStyle w:val="TAC"/>
              <w:rPr>
                <w:ins w:id="660" w:author="Author"/>
                <w:lang w:val="fr-FR"/>
              </w:rPr>
            </w:pPr>
            <w:ins w:id="661" w:author="Author">
              <w:r w:rsidRPr="00B57D92">
                <w:rPr>
                  <w:lang w:val="fr-FR"/>
                </w:rPr>
                <w:t>OSBA ISM</w:t>
              </w:r>
              <w:r>
                <w:rPr>
                  <w:lang w:val="fr-FR"/>
                </w:rPr>
                <w:t>2</w:t>
              </w:r>
              <w:r w:rsidRPr="00B57D92">
                <w:rPr>
                  <w:lang w:val="fr-FR"/>
                </w:rPr>
                <w:t xml:space="preserve"> </w:t>
              </w:r>
              <w:r>
                <w:rPr>
                  <w:lang w:val="fr-FR"/>
                </w:rPr>
                <w:t>HOA2</w:t>
              </w:r>
            </w:ins>
          </w:p>
        </w:tc>
        <w:tc>
          <w:tcPr>
            <w:tcW w:w="1276" w:type="dxa"/>
          </w:tcPr>
          <w:p w14:paraId="762C52F9" w14:textId="77777777" w:rsidR="00F34D65" w:rsidRDefault="00F34D65" w:rsidP="1C70E8A1">
            <w:pPr>
              <w:pStyle w:val="TAC"/>
              <w:rPr>
                <w:lang w:val="fr-FR"/>
              </w:rPr>
            </w:pPr>
            <w:ins w:id="662" w:author="Lauros Pajunen" w:date="2025-11-11T18:01:00Z">
              <w:r w:rsidRPr="1C70E8A1">
                <w:rPr>
                  <w:lang w:val="fr-FR"/>
                </w:rPr>
                <w:t>OSBA</w:t>
              </w:r>
            </w:ins>
          </w:p>
        </w:tc>
      </w:tr>
      <w:tr w:rsidR="00F34D65" w:rsidRPr="00F87C84" w14:paraId="5E48D820" w14:textId="77777777" w:rsidTr="00F34D65">
        <w:trPr>
          <w:trHeight w:val="227"/>
          <w:jc w:val="center"/>
          <w:ins w:id="663" w:author="Author"/>
        </w:trPr>
        <w:tc>
          <w:tcPr>
            <w:tcW w:w="988" w:type="dxa"/>
          </w:tcPr>
          <w:p w14:paraId="238F77F9" w14:textId="77777777" w:rsidR="00F34D65" w:rsidRPr="00F87C84" w:rsidRDefault="00F34D65">
            <w:pPr>
              <w:pStyle w:val="TAC"/>
              <w:rPr>
                <w:ins w:id="664" w:author="Author"/>
                <w:lang w:val="en" w:eastAsia="ja-JP"/>
              </w:rPr>
            </w:pPr>
            <w:ins w:id="665" w:author="Author">
              <w:r w:rsidRPr="00B75EAE">
                <w:rPr>
                  <w:lang w:val="fr-FR"/>
                </w:rPr>
                <w:t>010110</w:t>
              </w:r>
            </w:ins>
          </w:p>
        </w:tc>
        <w:tc>
          <w:tcPr>
            <w:tcW w:w="2409" w:type="dxa"/>
            <w:tcBorders>
              <w:right w:val="single" w:sz="4" w:space="0" w:color="auto"/>
            </w:tcBorders>
          </w:tcPr>
          <w:p w14:paraId="51FA5B54" w14:textId="77777777" w:rsidR="00F34D65" w:rsidRPr="00F87C84" w:rsidRDefault="00F34D65">
            <w:pPr>
              <w:pStyle w:val="TAC"/>
              <w:rPr>
                <w:ins w:id="666" w:author="Author"/>
                <w:lang w:val="en" w:eastAsia="ja-JP"/>
              </w:rPr>
            </w:pPr>
            <w:ins w:id="667" w:author="Author">
              <w:r w:rsidRPr="00701A20">
                <w:rPr>
                  <w:lang w:val="en" w:eastAsia="ja-JP"/>
                </w:rPr>
                <w:t>Reserved</w:t>
              </w:r>
            </w:ins>
          </w:p>
        </w:tc>
        <w:tc>
          <w:tcPr>
            <w:tcW w:w="880" w:type="dxa"/>
            <w:tcBorders>
              <w:right w:val="single" w:sz="4" w:space="0" w:color="auto"/>
            </w:tcBorders>
          </w:tcPr>
          <w:p w14:paraId="0C8E977C" w14:textId="77777777" w:rsidR="00F34D65" w:rsidRDefault="00F34D65" w:rsidP="008C4EE9">
            <w:pPr>
              <w:pStyle w:val="TAC"/>
              <w:rPr>
                <w:lang w:val="en" w:eastAsia="ja-JP"/>
              </w:rPr>
            </w:pPr>
            <w:ins w:id="668"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55562E16" w14:textId="77777777" w:rsidR="00F34D65" w:rsidRPr="00B75EAE" w:rsidRDefault="00F34D65">
            <w:pPr>
              <w:pStyle w:val="TAC"/>
              <w:rPr>
                <w:ins w:id="669" w:author="Author"/>
                <w:lang w:val="fr-FR"/>
              </w:rPr>
            </w:pPr>
          </w:p>
        </w:tc>
        <w:tc>
          <w:tcPr>
            <w:tcW w:w="1011" w:type="dxa"/>
            <w:tcBorders>
              <w:left w:val="single" w:sz="4" w:space="0" w:color="auto"/>
            </w:tcBorders>
          </w:tcPr>
          <w:p w14:paraId="6632EB1D" w14:textId="77777777" w:rsidR="00F34D65" w:rsidRPr="00B75EAE" w:rsidRDefault="00F34D65">
            <w:pPr>
              <w:pStyle w:val="TAC"/>
              <w:rPr>
                <w:ins w:id="670" w:author="Author"/>
                <w:lang w:val="fr-FR"/>
              </w:rPr>
            </w:pPr>
            <w:ins w:id="671" w:author="Author">
              <w:r w:rsidRPr="00B75EAE">
                <w:rPr>
                  <w:lang w:val="fr-FR"/>
                </w:rPr>
                <w:t>110110</w:t>
              </w:r>
            </w:ins>
          </w:p>
        </w:tc>
        <w:tc>
          <w:tcPr>
            <w:tcW w:w="2551" w:type="dxa"/>
          </w:tcPr>
          <w:p w14:paraId="4A72B1AB" w14:textId="77777777" w:rsidR="00F34D65" w:rsidRPr="00B75EAE" w:rsidRDefault="00F34D65">
            <w:pPr>
              <w:pStyle w:val="TAC"/>
              <w:rPr>
                <w:ins w:id="672" w:author="Author"/>
                <w:lang w:val="fr-FR"/>
              </w:rPr>
            </w:pPr>
            <w:ins w:id="673" w:author="Author">
              <w:r w:rsidRPr="00B57D92">
                <w:rPr>
                  <w:lang w:val="fr-FR"/>
                </w:rPr>
                <w:t>OSBA ISM</w:t>
              </w:r>
              <w:r>
                <w:rPr>
                  <w:lang w:val="fr-FR"/>
                </w:rPr>
                <w:t>3</w:t>
              </w:r>
              <w:r w:rsidRPr="00B57D92">
                <w:rPr>
                  <w:lang w:val="fr-FR"/>
                </w:rPr>
                <w:t xml:space="preserve"> </w:t>
              </w:r>
              <w:r>
                <w:rPr>
                  <w:lang w:val="fr-FR"/>
                </w:rPr>
                <w:t>HOA2</w:t>
              </w:r>
            </w:ins>
          </w:p>
        </w:tc>
        <w:tc>
          <w:tcPr>
            <w:tcW w:w="1276" w:type="dxa"/>
          </w:tcPr>
          <w:p w14:paraId="2D16C9CF" w14:textId="77777777" w:rsidR="00F34D65" w:rsidRDefault="00F34D65" w:rsidP="1C70E8A1">
            <w:pPr>
              <w:pStyle w:val="TAC"/>
              <w:rPr>
                <w:lang w:val="fr-FR"/>
              </w:rPr>
            </w:pPr>
            <w:ins w:id="674" w:author="Lauros Pajunen" w:date="2025-11-11T18:01:00Z">
              <w:r w:rsidRPr="1C70E8A1">
                <w:rPr>
                  <w:lang w:val="fr-FR"/>
                </w:rPr>
                <w:t>OSBA</w:t>
              </w:r>
            </w:ins>
          </w:p>
        </w:tc>
      </w:tr>
      <w:tr w:rsidR="00F34D65" w:rsidRPr="00F87C84" w14:paraId="1611E4DD" w14:textId="77777777" w:rsidTr="00F34D65">
        <w:trPr>
          <w:trHeight w:val="227"/>
          <w:jc w:val="center"/>
          <w:ins w:id="675" w:author="Author"/>
        </w:trPr>
        <w:tc>
          <w:tcPr>
            <w:tcW w:w="988" w:type="dxa"/>
          </w:tcPr>
          <w:p w14:paraId="2B9819DE" w14:textId="77777777" w:rsidR="00F34D65" w:rsidRPr="00F87C84" w:rsidRDefault="00F34D65">
            <w:pPr>
              <w:pStyle w:val="TAC"/>
              <w:rPr>
                <w:ins w:id="676" w:author="Author"/>
                <w:lang w:val="en" w:eastAsia="ja-JP"/>
              </w:rPr>
            </w:pPr>
            <w:ins w:id="677" w:author="Author">
              <w:r w:rsidRPr="00B75EAE">
                <w:rPr>
                  <w:lang w:val="fr-FR"/>
                </w:rPr>
                <w:t>010111</w:t>
              </w:r>
            </w:ins>
          </w:p>
        </w:tc>
        <w:tc>
          <w:tcPr>
            <w:tcW w:w="2409" w:type="dxa"/>
            <w:tcBorders>
              <w:right w:val="single" w:sz="4" w:space="0" w:color="auto"/>
            </w:tcBorders>
          </w:tcPr>
          <w:p w14:paraId="0525361D" w14:textId="77777777" w:rsidR="00F34D65" w:rsidRPr="00F87C84" w:rsidRDefault="00F34D65">
            <w:pPr>
              <w:pStyle w:val="TAC"/>
              <w:rPr>
                <w:ins w:id="678" w:author="Author"/>
                <w:lang w:val="en" w:eastAsia="ja-JP"/>
              </w:rPr>
            </w:pPr>
            <w:ins w:id="679" w:author="Author">
              <w:r w:rsidRPr="00701A20">
                <w:rPr>
                  <w:lang w:val="en" w:eastAsia="ja-JP"/>
                </w:rPr>
                <w:t>Reserved</w:t>
              </w:r>
            </w:ins>
          </w:p>
        </w:tc>
        <w:tc>
          <w:tcPr>
            <w:tcW w:w="880" w:type="dxa"/>
            <w:tcBorders>
              <w:right w:val="single" w:sz="4" w:space="0" w:color="auto"/>
            </w:tcBorders>
          </w:tcPr>
          <w:p w14:paraId="7F99AF8D" w14:textId="77777777" w:rsidR="00F34D65" w:rsidRDefault="00F34D65" w:rsidP="008C4EE9">
            <w:pPr>
              <w:pStyle w:val="TAC"/>
              <w:rPr>
                <w:lang w:val="en" w:eastAsia="ja-JP"/>
              </w:rPr>
            </w:pPr>
            <w:ins w:id="680"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45F0BD31" w14:textId="77777777" w:rsidR="00F34D65" w:rsidRPr="00B75EAE" w:rsidRDefault="00F34D65">
            <w:pPr>
              <w:pStyle w:val="TAC"/>
              <w:rPr>
                <w:ins w:id="681" w:author="Author"/>
                <w:lang w:val="fr-FR"/>
              </w:rPr>
            </w:pPr>
          </w:p>
        </w:tc>
        <w:tc>
          <w:tcPr>
            <w:tcW w:w="1011" w:type="dxa"/>
            <w:tcBorders>
              <w:left w:val="single" w:sz="4" w:space="0" w:color="auto"/>
            </w:tcBorders>
          </w:tcPr>
          <w:p w14:paraId="3F96DC24" w14:textId="77777777" w:rsidR="00F34D65" w:rsidRPr="00B75EAE" w:rsidRDefault="00F34D65">
            <w:pPr>
              <w:pStyle w:val="TAC"/>
              <w:rPr>
                <w:ins w:id="682" w:author="Author"/>
                <w:lang w:val="fr-FR"/>
              </w:rPr>
            </w:pPr>
            <w:ins w:id="683" w:author="Author">
              <w:r w:rsidRPr="00B75EAE">
                <w:rPr>
                  <w:lang w:val="fr-FR"/>
                </w:rPr>
                <w:t>110111</w:t>
              </w:r>
            </w:ins>
          </w:p>
        </w:tc>
        <w:tc>
          <w:tcPr>
            <w:tcW w:w="2551" w:type="dxa"/>
          </w:tcPr>
          <w:p w14:paraId="198814AB" w14:textId="77777777" w:rsidR="00F34D65" w:rsidRPr="00B75EAE" w:rsidRDefault="00F34D65">
            <w:pPr>
              <w:pStyle w:val="TAC"/>
              <w:rPr>
                <w:ins w:id="684" w:author="Author"/>
                <w:lang w:val="fr-FR"/>
              </w:rPr>
            </w:pPr>
            <w:ins w:id="685" w:author="Author">
              <w:r w:rsidRPr="00B57D92">
                <w:rPr>
                  <w:lang w:val="fr-FR"/>
                </w:rPr>
                <w:t>OSBA ISM</w:t>
              </w:r>
              <w:r>
                <w:rPr>
                  <w:lang w:val="fr-FR"/>
                </w:rPr>
                <w:t>4</w:t>
              </w:r>
              <w:r w:rsidRPr="00B57D92">
                <w:rPr>
                  <w:lang w:val="fr-FR"/>
                </w:rPr>
                <w:t xml:space="preserve"> </w:t>
              </w:r>
              <w:r>
                <w:rPr>
                  <w:lang w:val="fr-FR"/>
                </w:rPr>
                <w:t>HOA2</w:t>
              </w:r>
            </w:ins>
          </w:p>
        </w:tc>
        <w:tc>
          <w:tcPr>
            <w:tcW w:w="1276" w:type="dxa"/>
          </w:tcPr>
          <w:p w14:paraId="148D9175" w14:textId="77777777" w:rsidR="00F34D65" w:rsidRDefault="00F34D65" w:rsidP="1C70E8A1">
            <w:pPr>
              <w:pStyle w:val="TAC"/>
              <w:rPr>
                <w:lang w:val="fr-FR"/>
              </w:rPr>
            </w:pPr>
            <w:ins w:id="686" w:author="Lauros Pajunen" w:date="2025-11-11T18:01:00Z">
              <w:r w:rsidRPr="1C70E8A1">
                <w:rPr>
                  <w:lang w:val="fr-FR"/>
                </w:rPr>
                <w:t>OSBA</w:t>
              </w:r>
            </w:ins>
          </w:p>
        </w:tc>
      </w:tr>
      <w:tr w:rsidR="00F34D65" w:rsidRPr="00F87C84" w14:paraId="1AD36AB7" w14:textId="77777777" w:rsidTr="00F34D65">
        <w:trPr>
          <w:trHeight w:val="227"/>
          <w:jc w:val="center"/>
          <w:ins w:id="687" w:author="Author"/>
        </w:trPr>
        <w:tc>
          <w:tcPr>
            <w:tcW w:w="988" w:type="dxa"/>
          </w:tcPr>
          <w:p w14:paraId="47859DF8" w14:textId="77777777" w:rsidR="00F34D65" w:rsidRPr="00F87C84" w:rsidRDefault="00F34D65">
            <w:pPr>
              <w:pStyle w:val="TAC"/>
              <w:rPr>
                <w:ins w:id="688" w:author="Author"/>
                <w:lang w:val="en" w:eastAsia="ja-JP"/>
              </w:rPr>
            </w:pPr>
            <w:ins w:id="689" w:author="Author">
              <w:r w:rsidRPr="00B75EAE">
                <w:rPr>
                  <w:lang w:val="fr-FR"/>
                </w:rPr>
                <w:t>011000</w:t>
              </w:r>
            </w:ins>
          </w:p>
        </w:tc>
        <w:tc>
          <w:tcPr>
            <w:tcW w:w="2409" w:type="dxa"/>
            <w:tcBorders>
              <w:right w:val="single" w:sz="4" w:space="0" w:color="auto"/>
            </w:tcBorders>
          </w:tcPr>
          <w:p w14:paraId="6C0A08F6" w14:textId="77777777" w:rsidR="00F34D65" w:rsidRPr="00F87C84" w:rsidRDefault="00F34D65">
            <w:pPr>
              <w:pStyle w:val="TAC"/>
              <w:rPr>
                <w:ins w:id="690" w:author="Author"/>
                <w:lang w:val="en" w:eastAsia="ja-JP"/>
              </w:rPr>
            </w:pPr>
            <w:ins w:id="691" w:author="Author">
              <w:r w:rsidRPr="00701A20">
                <w:rPr>
                  <w:lang w:val="en" w:eastAsia="ja-JP"/>
                </w:rPr>
                <w:t>Reserved</w:t>
              </w:r>
            </w:ins>
          </w:p>
        </w:tc>
        <w:tc>
          <w:tcPr>
            <w:tcW w:w="880" w:type="dxa"/>
            <w:tcBorders>
              <w:right w:val="single" w:sz="4" w:space="0" w:color="auto"/>
            </w:tcBorders>
          </w:tcPr>
          <w:p w14:paraId="5806A559" w14:textId="77777777" w:rsidR="00F34D65" w:rsidRDefault="00F34D65" w:rsidP="008C4EE9">
            <w:pPr>
              <w:pStyle w:val="TAC"/>
              <w:rPr>
                <w:lang w:val="en" w:eastAsia="ja-JP"/>
              </w:rPr>
            </w:pPr>
            <w:ins w:id="692"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12023B66" w14:textId="77777777" w:rsidR="00F34D65" w:rsidRPr="00B75EAE" w:rsidRDefault="00F34D65">
            <w:pPr>
              <w:pStyle w:val="TAC"/>
              <w:rPr>
                <w:ins w:id="693" w:author="Author"/>
                <w:lang w:val="fr-FR"/>
              </w:rPr>
            </w:pPr>
          </w:p>
        </w:tc>
        <w:tc>
          <w:tcPr>
            <w:tcW w:w="1011" w:type="dxa"/>
            <w:tcBorders>
              <w:left w:val="single" w:sz="4" w:space="0" w:color="auto"/>
            </w:tcBorders>
          </w:tcPr>
          <w:p w14:paraId="7AAD7964" w14:textId="77777777" w:rsidR="00F34D65" w:rsidRPr="00B75EAE" w:rsidRDefault="00F34D65">
            <w:pPr>
              <w:pStyle w:val="TAC"/>
              <w:rPr>
                <w:ins w:id="694" w:author="Author"/>
                <w:lang w:val="fr-FR"/>
              </w:rPr>
            </w:pPr>
            <w:ins w:id="695" w:author="Author">
              <w:r w:rsidRPr="00B75EAE">
                <w:rPr>
                  <w:lang w:val="fr-FR"/>
                </w:rPr>
                <w:t>111000</w:t>
              </w:r>
            </w:ins>
          </w:p>
        </w:tc>
        <w:tc>
          <w:tcPr>
            <w:tcW w:w="2551" w:type="dxa"/>
          </w:tcPr>
          <w:p w14:paraId="6C16DA27" w14:textId="77777777" w:rsidR="00F34D65" w:rsidRPr="00B75EAE" w:rsidRDefault="00F34D65">
            <w:pPr>
              <w:pStyle w:val="TAC"/>
              <w:rPr>
                <w:ins w:id="696" w:author="Author"/>
                <w:lang w:val="fr-FR"/>
              </w:rPr>
            </w:pPr>
            <w:ins w:id="697" w:author="Author">
              <w:r w:rsidRPr="00B75EAE">
                <w:rPr>
                  <w:lang w:val="fr-FR"/>
                </w:rPr>
                <w:t>OSBA</w:t>
              </w:r>
              <w:r>
                <w:rPr>
                  <w:lang w:val="fr-FR"/>
                </w:rPr>
                <w:t xml:space="preserve"> ISM1 HOA3 planar</w:t>
              </w:r>
            </w:ins>
          </w:p>
        </w:tc>
        <w:tc>
          <w:tcPr>
            <w:tcW w:w="1276" w:type="dxa"/>
          </w:tcPr>
          <w:p w14:paraId="43BBE881" w14:textId="77777777" w:rsidR="00F34D65" w:rsidRDefault="00F34D65" w:rsidP="1C70E8A1">
            <w:pPr>
              <w:pStyle w:val="TAC"/>
              <w:rPr>
                <w:lang w:val="fr-FR"/>
              </w:rPr>
            </w:pPr>
            <w:ins w:id="698" w:author="Lauros Pajunen" w:date="2025-11-11T18:01:00Z">
              <w:r w:rsidRPr="1C70E8A1">
                <w:rPr>
                  <w:lang w:val="fr-FR"/>
                </w:rPr>
                <w:t>OSBA</w:t>
              </w:r>
            </w:ins>
          </w:p>
        </w:tc>
      </w:tr>
      <w:tr w:rsidR="00F34D65" w:rsidRPr="00F87C84" w14:paraId="0FB4ABFA" w14:textId="77777777" w:rsidTr="00F34D65">
        <w:trPr>
          <w:trHeight w:val="227"/>
          <w:jc w:val="center"/>
          <w:ins w:id="699" w:author="Author"/>
        </w:trPr>
        <w:tc>
          <w:tcPr>
            <w:tcW w:w="988" w:type="dxa"/>
          </w:tcPr>
          <w:p w14:paraId="3BB1BDC1" w14:textId="77777777" w:rsidR="00F34D65" w:rsidRPr="00F87C84" w:rsidRDefault="00F34D65">
            <w:pPr>
              <w:pStyle w:val="TAC"/>
              <w:rPr>
                <w:ins w:id="700" w:author="Author"/>
                <w:lang w:val="en" w:eastAsia="ja-JP"/>
              </w:rPr>
            </w:pPr>
            <w:ins w:id="701" w:author="Author">
              <w:r w:rsidRPr="00B75EAE">
                <w:rPr>
                  <w:lang w:val="fr-FR"/>
                </w:rPr>
                <w:t>011001</w:t>
              </w:r>
            </w:ins>
          </w:p>
        </w:tc>
        <w:tc>
          <w:tcPr>
            <w:tcW w:w="2409" w:type="dxa"/>
            <w:tcBorders>
              <w:right w:val="single" w:sz="4" w:space="0" w:color="auto"/>
            </w:tcBorders>
          </w:tcPr>
          <w:p w14:paraId="2CC975B3" w14:textId="77777777" w:rsidR="00F34D65" w:rsidRPr="00F87C84" w:rsidRDefault="00F34D65">
            <w:pPr>
              <w:pStyle w:val="TAC"/>
              <w:rPr>
                <w:ins w:id="702" w:author="Author"/>
                <w:lang w:val="en" w:eastAsia="ja-JP"/>
              </w:rPr>
            </w:pPr>
            <w:ins w:id="703" w:author="Author">
              <w:r w:rsidRPr="00701A20">
                <w:rPr>
                  <w:lang w:val="en" w:eastAsia="ja-JP"/>
                </w:rPr>
                <w:t>Reserved</w:t>
              </w:r>
            </w:ins>
          </w:p>
        </w:tc>
        <w:tc>
          <w:tcPr>
            <w:tcW w:w="880" w:type="dxa"/>
            <w:tcBorders>
              <w:right w:val="single" w:sz="4" w:space="0" w:color="auto"/>
            </w:tcBorders>
          </w:tcPr>
          <w:p w14:paraId="47B50CAC" w14:textId="77777777" w:rsidR="00F34D65" w:rsidRDefault="00F34D65" w:rsidP="008C4EE9">
            <w:pPr>
              <w:pStyle w:val="TAC"/>
              <w:rPr>
                <w:lang w:val="en" w:eastAsia="ja-JP"/>
              </w:rPr>
            </w:pPr>
            <w:ins w:id="704"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07B4089E" w14:textId="77777777" w:rsidR="00F34D65" w:rsidRPr="00B75EAE" w:rsidRDefault="00F34D65">
            <w:pPr>
              <w:pStyle w:val="TAC"/>
              <w:rPr>
                <w:ins w:id="705" w:author="Author"/>
                <w:lang w:val="fr-FR"/>
              </w:rPr>
            </w:pPr>
          </w:p>
        </w:tc>
        <w:tc>
          <w:tcPr>
            <w:tcW w:w="1011" w:type="dxa"/>
            <w:tcBorders>
              <w:left w:val="single" w:sz="4" w:space="0" w:color="auto"/>
            </w:tcBorders>
          </w:tcPr>
          <w:p w14:paraId="20BB389E" w14:textId="77777777" w:rsidR="00F34D65" w:rsidRPr="00B75EAE" w:rsidRDefault="00F34D65">
            <w:pPr>
              <w:pStyle w:val="TAC"/>
              <w:rPr>
                <w:ins w:id="706" w:author="Author"/>
                <w:lang w:val="fr-FR"/>
              </w:rPr>
            </w:pPr>
            <w:ins w:id="707" w:author="Author">
              <w:r w:rsidRPr="00B75EAE">
                <w:rPr>
                  <w:lang w:val="fr-FR"/>
                </w:rPr>
                <w:t>111001</w:t>
              </w:r>
            </w:ins>
          </w:p>
        </w:tc>
        <w:tc>
          <w:tcPr>
            <w:tcW w:w="2551" w:type="dxa"/>
          </w:tcPr>
          <w:p w14:paraId="4977C71C" w14:textId="77777777" w:rsidR="00F34D65" w:rsidRPr="00B75EAE" w:rsidRDefault="00F34D65">
            <w:pPr>
              <w:pStyle w:val="TAC"/>
              <w:rPr>
                <w:ins w:id="708" w:author="Author"/>
                <w:lang w:val="fr-FR"/>
              </w:rPr>
            </w:pPr>
            <w:ins w:id="709" w:author="Author">
              <w:r w:rsidRPr="00B57D92">
                <w:rPr>
                  <w:lang w:val="fr-FR"/>
                </w:rPr>
                <w:t>OSBA ISM</w:t>
              </w:r>
              <w:r>
                <w:rPr>
                  <w:lang w:val="fr-FR"/>
                </w:rPr>
                <w:t>2</w:t>
              </w:r>
              <w:r w:rsidRPr="00B57D92">
                <w:rPr>
                  <w:lang w:val="fr-FR"/>
                </w:rPr>
                <w:t xml:space="preserve"> </w:t>
              </w:r>
              <w:r>
                <w:rPr>
                  <w:lang w:val="fr-FR"/>
                </w:rPr>
                <w:t>HOA3</w:t>
              </w:r>
              <w:r w:rsidRPr="00B57D92">
                <w:rPr>
                  <w:lang w:val="fr-FR"/>
                </w:rPr>
                <w:t xml:space="preserve"> planar</w:t>
              </w:r>
            </w:ins>
          </w:p>
        </w:tc>
        <w:tc>
          <w:tcPr>
            <w:tcW w:w="1276" w:type="dxa"/>
          </w:tcPr>
          <w:p w14:paraId="131E627A" w14:textId="77777777" w:rsidR="00F34D65" w:rsidRDefault="00F34D65" w:rsidP="1C70E8A1">
            <w:pPr>
              <w:pStyle w:val="TAC"/>
              <w:rPr>
                <w:lang w:val="fr-FR"/>
              </w:rPr>
            </w:pPr>
            <w:ins w:id="710" w:author="Lauros Pajunen" w:date="2025-11-11T18:01:00Z">
              <w:r w:rsidRPr="1C70E8A1">
                <w:rPr>
                  <w:lang w:val="fr-FR"/>
                </w:rPr>
                <w:t>OSBA</w:t>
              </w:r>
            </w:ins>
          </w:p>
        </w:tc>
      </w:tr>
      <w:tr w:rsidR="00F34D65" w:rsidRPr="00F87C84" w14:paraId="2056CDE1" w14:textId="77777777" w:rsidTr="00F34D65">
        <w:trPr>
          <w:trHeight w:val="227"/>
          <w:jc w:val="center"/>
          <w:ins w:id="711" w:author="Author"/>
        </w:trPr>
        <w:tc>
          <w:tcPr>
            <w:tcW w:w="988" w:type="dxa"/>
          </w:tcPr>
          <w:p w14:paraId="21365E81" w14:textId="77777777" w:rsidR="00F34D65" w:rsidRPr="00F87C84" w:rsidRDefault="00F34D65">
            <w:pPr>
              <w:pStyle w:val="TAC"/>
              <w:rPr>
                <w:ins w:id="712" w:author="Author"/>
                <w:lang w:val="en" w:eastAsia="ja-JP"/>
              </w:rPr>
            </w:pPr>
            <w:ins w:id="713" w:author="Author">
              <w:r w:rsidRPr="00B75EAE">
                <w:rPr>
                  <w:lang w:val="fr-FR"/>
                </w:rPr>
                <w:t>011010</w:t>
              </w:r>
            </w:ins>
          </w:p>
        </w:tc>
        <w:tc>
          <w:tcPr>
            <w:tcW w:w="2409" w:type="dxa"/>
            <w:tcBorders>
              <w:right w:val="single" w:sz="4" w:space="0" w:color="auto"/>
            </w:tcBorders>
          </w:tcPr>
          <w:p w14:paraId="3DD435AF" w14:textId="77777777" w:rsidR="00F34D65" w:rsidRPr="00F87C84" w:rsidRDefault="00F34D65">
            <w:pPr>
              <w:pStyle w:val="TAC"/>
              <w:rPr>
                <w:ins w:id="714" w:author="Author"/>
                <w:lang w:val="en" w:eastAsia="ja-JP"/>
              </w:rPr>
            </w:pPr>
            <w:ins w:id="715" w:author="Author">
              <w:r w:rsidRPr="00701A20">
                <w:rPr>
                  <w:lang w:val="en" w:eastAsia="ja-JP"/>
                </w:rPr>
                <w:t>Reserved</w:t>
              </w:r>
            </w:ins>
          </w:p>
        </w:tc>
        <w:tc>
          <w:tcPr>
            <w:tcW w:w="880" w:type="dxa"/>
            <w:tcBorders>
              <w:right w:val="single" w:sz="4" w:space="0" w:color="auto"/>
            </w:tcBorders>
          </w:tcPr>
          <w:p w14:paraId="111C449B" w14:textId="77777777" w:rsidR="00F34D65" w:rsidRDefault="00F34D65" w:rsidP="008C4EE9">
            <w:pPr>
              <w:pStyle w:val="TAC"/>
              <w:rPr>
                <w:lang w:val="en" w:eastAsia="ja-JP"/>
              </w:rPr>
            </w:pPr>
            <w:ins w:id="716"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0480B379" w14:textId="77777777" w:rsidR="00F34D65" w:rsidRPr="00B75EAE" w:rsidRDefault="00F34D65">
            <w:pPr>
              <w:pStyle w:val="TAC"/>
              <w:rPr>
                <w:ins w:id="717" w:author="Author"/>
                <w:lang w:val="fr-FR"/>
              </w:rPr>
            </w:pPr>
          </w:p>
        </w:tc>
        <w:tc>
          <w:tcPr>
            <w:tcW w:w="1011" w:type="dxa"/>
            <w:tcBorders>
              <w:left w:val="single" w:sz="4" w:space="0" w:color="auto"/>
            </w:tcBorders>
          </w:tcPr>
          <w:p w14:paraId="5871CF2B" w14:textId="77777777" w:rsidR="00F34D65" w:rsidRPr="00B75EAE" w:rsidRDefault="00F34D65">
            <w:pPr>
              <w:pStyle w:val="TAC"/>
              <w:rPr>
                <w:ins w:id="718" w:author="Author"/>
                <w:lang w:val="fr-FR"/>
              </w:rPr>
            </w:pPr>
            <w:ins w:id="719" w:author="Author">
              <w:r w:rsidRPr="00B75EAE">
                <w:rPr>
                  <w:lang w:val="fr-FR"/>
                </w:rPr>
                <w:t>111010</w:t>
              </w:r>
            </w:ins>
          </w:p>
        </w:tc>
        <w:tc>
          <w:tcPr>
            <w:tcW w:w="2551" w:type="dxa"/>
          </w:tcPr>
          <w:p w14:paraId="212596E4" w14:textId="77777777" w:rsidR="00F34D65" w:rsidRPr="00B75EAE" w:rsidRDefault="00F34D65">
            <w:pPr>
              <w:pStyle w:val="TAC"/>
              <w:rPr>
                <w:ins w:id="720" w:author="Author"/>
                <w:lang w:val="fr-FR"/>
              </w:rPr>
            </w:pPr>
            <w:ins w:id="721" w:author="Author">
              <w:r w:rsidRPr="00B57D92">
                <w:rPr>
                  <w:lang w:val="fr-FR"/>
                </w:rPr>
                <w:t>OSBA ISM</w:t>
              </w:r>
              <w:r>
                <w:rPr>
                  <w:lang w:val="fr-FR"/>
                </w:rPr>
                <w:t>3</w:t>
              </w:r>
              <w:r w:rsidRPr="00B57D92">
                <w:rPr>
                  <w:lang w:val="fr-FR"/>
                </w:rPr>
                <w:t xml:space="preserve"> </w:t>
              </w:r>
              <w:r>
                <w:rPr>
                  <w:lang w:val="fr-FR"/>
                </w:rPr>
                <w:t>HOA3</w:t>
              </w:r>
              <w:r w:rsidRPr="00B57D92">
                <w:rPr>
                  <w:lang w:val="fr-FR"/>
                </w:rPr>
                <w:t xml:space="preserve"> planar</w:t>
              </w:r>
            </w:ins>
          </w:p>
        </w:tc>
        <w:tc>
          <w:tcPr>
            <w:tcW w:w="1276" w:type="dxa"/>
          </w:tcPr>
          <w:p w14:paraId="3A1A5C61" w14:textId="77777777" w:rsidR="00F34D65" w:rsidRDefault="00F34D65" w:rsidP="1C70E8A1">
            <w:pPr>
              <w:pStyle w:val="TAC"/>
              <w:rPr>
                <w:lang w:val="fr-FR"/>
              </w:rPr>
            </w:pPr>
            <w:ins w:id="722" w:author="Lauros Pajunen" w:date="2025-11-11T18:01:00Z">
              <w:r w:rsidRPr="1C70E8A1">
                <w:rPr>
                  <w:lang w:val="fr-FR"/>
                </w:rPr>
                <w:t>OSBA</w:t>
              </w:r>
            </w:ins>
          </w:p>
        </w:tc>
      </w:tr>
      <w:tr w:rsidR="00F34D65" w:rsidRPr="00F87C84" w14:paraId="6781833C" w14:textId="77777777" w:rsidTr="00F34D65">
        <w:trPr>
          <w:trHeight w:val="227"/>
          <w:jc w:val="center"/>
          <w:ins w:id="723" w:author="Author"/>
        </w:trPr>
        <w:tc>
          <w:tcPr>
            <w:tcW w:w="988" w:type="dxa"/>
          </w:tcPr>
          <w:p w14:paraId="3D250602" w14:textId="77777777" w:rsidR="00F34D65" w:rsidRPr="00F87C84" w:rsidRDefault="00F34D65">
            <w:pPr>
              <w:pStyle w:val="TAC"/>
              <w:rPr>
                <w:ins w:id="724" w:author="Author"/>
                <w:lang w:val="en" w:eastAsia="ja-JP"/>
              </w:rPr>
            </w:pPr>
            <w:ins w:id="725" w:author="Author">
              <w:r w:rsidRPr="00B75EAE">
                <w:rPr>
                  <w:lang w:val="fr-FR"/>
                </w:rPr>
                <w:t>011011</w:t>
              </w:r>
            </w:ins>
          </w:p>
        </w:tc>
        <w:tc>
          <w:tcPr>
            <w:tcW w:w="2409" w:type="dxa"/>
            <w:tcBorders>
              <w:right w:val="single" w:sz="4" w:space="0" w:color="auto"/>
            </w:tcBorders>
          </w:tcPr>
          <w:p w14:paraId="50644953" w14:textId="77777777" w:rsidR="00F34D65" w:rsidRPr="00F87C84" w:rsidRDefault="00F34D65">
            <w:pPr>
              <w:pStyle w:val="TAC"/>
              <w:rPr>
                <w:ins w:id="726" w:author="Author"/>
                <w:lang w:val="en" w:eastAsia="ja-JP"/>
              </w:rPr>
            </w:pPr>
            <w:ins w:id="727" w:author="Author">
              <w:r w:rsidRPr="00701A20">
                <w:rPr>
                  <w:lang w:val="en" w:eastAsia="ja-JP"/>
                </w:rPr>
                <w:t>Reserved</w:t>
              </w:r>
            </w:ins>
          </w:p>
        </w:tc>
        <w:tc>
          <w:tcPr>
            <w:tcW w:w="880" w:type="dxa"/>
            <w:tcBorders>
              <w:right w:val="single" w:sz="4" w:space="0" w:color="auto"/>
            </w:tcBorders>
          </w:tcPr>
          <w:p w14:paraId="325DE3BF" w14:textId="77777777" w:rsidR="00F34D65" w:rsidRDefault="00F34D65" w:rsidP="008C4EE9">
            <w:pPr>
              <w:pStyle w:val="TAC"/>
              <w:rPr>
                <w:lang w:val="en" w:eastAsia="ja-JP"/>
              </w:rPr>
            </w:pPr>
            <w:ins w:id="728"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56F6F41F" w14:textId="77777777" w:rsidR="00F34D65" w:rsidRPr="00B75EAE" w:rsidRDefault="00F34D65">
            <w:pPr>
              <w:pStyle w:val="TAC"/>
              <w:rPr>
                <w:ins w:id="729" w:author="Author"/>
                <w:lang w:val="fr-FR"/>
              </w:rPr>
            </w:pPr>
          </w:p>
        </w:tc>
        <w:tc>
          <w:tcPr>
            <w:tcW w:w="1011" w:type="dxa"/>
            <w:tcBorders>
              <w:left w:val="single" w:sz="4" w:space="0" w:color="auto"/>
            </w:tcBorders>
          </w:tcPr>
          <w:p w14:paraId="5B002C04" w14:textId="77777777" w:rsidR="00F34D65" w:rsidRPr="00B75EAE" w:rsidRDefault="00F34D65">
            <w:pPr>
              <w:pStyle w:val="TAC"/>
              <w:rPr>
                <w:ins w:id="730" w:author="Author"/>
                <w:lang w:val="fr-FR"/>
              </w:rPr>
            </w:pPr>
            <w:ins w:id="731" w:author="Author">
              <w:r w:rsidRPr="00B75EAE">
                <w:rPr>
                  <w:lang w:val="fr-FR"/>
                </w:rPr>
                <w:t>111011</w:t>
              </w:r>
            </w:ins>
          </w:p>
        </w:tc>
        <w:tc>
          <w:tcPr>
            <w:tcW w:w="2551" w:type="dxa"/>
          </w:tcPr>
          <w:p w14:paraId="30A57EBB" w14:textId="77777777" w:rsidR="00F34D65" w:rsidRPr="00B75EAE" w:rsidRDefault="00F34D65">
            <w:pPr>
              <w:pStyle w:val="TAC"/>
              <w:rPr>
                <w:ins w:id="732" w:author="Author"/>
                <w:lang w:val="fr-FR"/>
              </w:rPr>
            </w:pPr>
            <w:ins w:id="733" w:author="Author">
              <w:r w:rsidRPr="00B57D92">
                <w:rPr>
                  <w:lang w:val="fr-FR"/>
                </w:rPr>
                <w:t>OSBA ISM</w:t>
              </w:r>
              <w:r>
                <w:rPr>
                  <w:lang w:val="fr-FR"/>
                </w:rPr>
                <w:t>4</w:t>
              </w:r>
              <w:r w:rsidRPr="00B57D92">
                <w:rPr>
                  <w:lang w:val="fr-FR"/>
                </w:rPr>
                <w:t xml:space="preserve"> </w:t>
              </w:r>
              <w:r>
                <w:rPr>
                  <w:lang w:val="fr-FR"/>
                </w:rPr>
                <w:t>HOA3</w:t>
              </w:r>
              <w:r w:rsidRPr="00B57D92">
                <w:rPr>
                  <w:lang w:val="fr-FR"/>
                </w:rPr>
                <w:t xml:space="preserve"> planar</w:t>
              </w:r>
            </w:ins>
          </w:p>
        </w:tc>
        <w:tc>
          <w:tcPr>
            <w:tcW w:w="1276" w:type="dxa"/>
          </w:tcPr>
          <w:p w14:paraId="57FB8747" w14:textId="77777777" w:rsidR="00F34D65" w:rsidRDefault="00F34D65" w:rsidP="1C70E8A1">
            <w:pPr>
              <w:pStyle w:val="TAC"/>
              <w:rPr>
                <w:lang w:val="fr-FR"/>
              </w:rPr>
            </w:pPr>
            <w:ins w:id="734" w:author="Lauros Pajunen" w:date="2025-11-11T18:01:00Z">
              <w:r w:rsidRPr="1C70E8A1">
                <w:rPr>
                  <w:lang w:val="fr-FR"/>
                </w:rPr>
                <w:t>OSBA</w:t>
              </w:r>
            </w:ins>
          </w:p>
        </w:tc>
      </w:tr>
      <w:tr w:rsidR="00F34D65" w:rsidRPr="00F87C84" w14:paraId="4CA86DA9" w14:textId="77777777" w:rsidTr="00F34D65">
        <w:trPr>
          <w:trHeight w:val="227"/>
          <w:jc w:val="center"/>
          <w:ins w:id="735" w:author="Author"/>
        </w:trPr>
        <w:tc>
          <w:tcPr>
            <w:tcW w:w="988" w:type="dxa"/>
          </w:tcPr>
          <w:p w14:paraId="6E9489D5" w14:textId="77777777" w:rsidR="00F34D65" w:rsidRPr="00F87C84" w:rsidRDefault="00F34D65">
            <w:pPr>
              <w:pStyle w:val="TAC"/>
              <w:rPr>
                <w:ins w:id="736" w:author="Author"/>
                <w:lang w:val="en" w:eastAsia="ja-JP"/>
              </w:rPr>
            </w:pPr>
            <w:ins w:id="737" w:author="Author">
              <w:r w:rsidRPr="00B75EAE">
                <w:rPr>
                  <w:lang w:val="fr-FR"/>
                </w:rPr>
                <w:t>011100</w:t>
              </w:r>
            </w:ins>
          </w:p>
        </w:tc>
        <w:tc>
          <w:tcPr>
            <w:tcW w:w="2409" w:type="dxa"/>
            <w:tcBorders>
              <w:right w:val="single" w:sz="4" w:space="0" w:color="auto"/>
            </w:tcBorders>
          </w:tcPr>
          <w:p w14:paraId="5378A5F1" w14:textId="77777777" w:rsidR="00F34D65" w:rsidRPr="00F87C84" w:rsidRDefault="00F34D65">
            <w:pPr>
              <w:pStyle w:val="TAC"/>
              <w:rPr>
                <w:ins w:id="738" w:author="Author"/>
                <w:lang w:val="en" w:eastAsia="ja-JP"/>
              </w:rPr>
            </w:pPr>
            <w:ins w:id="739" w:author="Author">
              <w:r w:rsidRPr="00701A20">
                <w:rPr>
                  <w:lang w:val="en" w:eastAsia="ja-JP"/>
                </w:rPr>
                <w:t>Reserved</w:t>
              </w:r>
            </w:ins>
          </w:p>
        </w:tc>
        <w:tc>
          <w:tcPr>
            <w:tcW w:w="880" w:type="dxa"/>
            <w:tcBorders>
              <w:right w:val="single" w:sz="4" w:space="0" w:color="auto"/>
            </w:tcBorders>
          </w:tcPr>
          <w:p w14:paraId="5682E83D" w14:textId="77777777" w:rsidR="00F34D65" w:rsidRDefault="00F34D65" w:rsidP="008C4EE9">
            <w:pPr>
              <w:pStyle w:val="TAC"/>
              <w:rPr>
                <w:lang w:val="en" w:eastAsia="ja-JP"/>
              </w:rPr>
            </w:pPr>
            <w:ins w:id="740"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77145641" w14:textId="77777777" w:rsidR="00F34D65" w:rsidRPr="00B75EAE" w:rsidRDefault="00F34D65">
            <w:pPr>
              <w:pStyle w:val="TAC"/>
              <w:rPr>
                <w:ins w:id="741" w:author="Author"/>
                <w:lang w:val="fr-FR"/>
              </w:rPr>
            </w:pPr>
          </w:p>
        </w:tc>
        <w:tc>
          <w:tcPr>
            <w:tcW w:w="1011" w:type="dxa"/>
            <w:tcBorders>
              <w:left w:val="single" w:sz="4" w:space="0" w:color="auto"/>
            </w:tcBorders>
          </w:tcPr>
          <w:p w14:paraId="623E039B" w14:textId="77777777" w:rsidR="00F34D65" w:rsidRPr="00B75EAE" w:rsidRDefault="00F34D65">
            <w:pPr>
              <w:pStyle w:val="TAC"/>
              <w:rPr>
                <w:ins w:id="742" w:author="Author"/>
                <w:lang w:val="fr-FR"/>
              </w:rPr>
            </w:pPr>
            <w:ins w:id="743" w:author="Author">
              <w:r w:rsidRPr="00B75EAE">
                <w:rPr>
                  <w:lang w:val="fr-FR"/>
                </w:rPr>
                <w:t>111100</w:t>
              </w:r>
            </w:ins>
          </w:p>
        </w:tc>
        <w:tc>
          <w:tcPr>
            <w:tcW w:w="2551" w:type="dxa"/>
          </w:tcPr>
          <w:p w14:paraId="001D453A" w14:textId="77777777" w:rsidR="00F34D65" w:rsidRPr="00B75EAE" w:rsidRDefault="00F34D65">
            <w:pPr>
              <w:pStyle w:val="TAC"/>
              <w:rPr>
                <w:ins w:id="744" w:author="Author"/>
                <w:lang w:val="fr-FR"/>
              </w:rPr>
            </w:pPr>
            <w:ins w:id="745" w:author="Author">
              <w:r w:rsidRPr="00B75EAE">
                <w:rPr>
                  <w:lang w:val="fr-FR"/>
                </w:rPr>
                <w:t>OSBA</w:t>
              </w:r>
              <w:r>
                <w:rPr>
                  <w:lang w:val="fr-FR"/>
                </w:rPr>
                <w:t xml:space="preserve"> ISM1 HOA3</w:t>
              </w:r>
            </w:ins>
          </w:p>
        </w:tc>
        <w:tc>
          <w:tcPr>
            <w:tcW w:w="1276" w:type="dxa"/>
          </w:tcPr>
          <w:p w14:paraId="7DF57578" w14:textId="77777777" w:rsidR="00F34D65" w:rsidRDefault="00F34D65" w:rsidP="1C70E8A1">
            <w:pPr>
              <w:pStyle w:val="TAC"/>
              <w:rPr>
                <w:lang w:val="fr-FR"/>
              </w:rPr>
            </w:pPr>
            <w:ins w:id="746" w:author="Lauros Pajunen" w:date="2025-11-11T18:01:00Z">
              <w:r w:rsidRPr="1C70E8A1">
                <w:rPr>
                  <w:lang w:val="fr-FR"/>
                </w:rPr>
                <w:t>OSBA</w:t>
              </w:r>
            </w:ins>
          </w:p>
        </w:tc>
      </w:tr>
      <w:tr w:rsidR="00F34D65" w:rsidRPr="00F87C84" w14:paraId="1D036969" w14:textId="77777777" w:rsidTr="00F34D65">
        <w:trPr>
          <w:trHeight w:val="227"/>
          <w:jc w:val="center"/>
          <w:ins w:id="747" w:author="Author"/>
        </w:trPr>
        <w:tc>
          <w:tcPr>
            <w:tcW w:w="988" w:type="dxa"/>
          </w:tcPr>
          <w:p w14:paraId="7483D837" w14:textId="77777777" w:rsidR="00F34D65" w:rsidRPr="00F87C84" w:rsidRDefault="00F34D65">
            <w:pPr>
              <w:pStyle w:val="TAC"/>
              <w:rPr>
                <w:ins w:id="748" w:author="Author"/>
                <w:lang w:val="en" w:eastAsia="ja-JP"/>
              </w:rPr>
            </w:pPr>
            <w:ins w:id="749" w:author="Author">
              <w:r w:rsidRPr="00B75EAE">
                <w:rPr>
                  <w:lang w:val="fr-FR"/>
                </w:rPr>
                <w:t>011101</w:t>
              </w:r>
            </w:ins>
          </w:p>
        </w:tc>
        <w:tc>
          <w:tcPr>
            <w:tcW w:w="2409" w:type="dxa"/>
            <w:tcBorders>
              <w:right w:val="single" w:sz="4" w:space="0" w:color="auto"/>
            </w:tcBorders>
          </w:tcPr>
          <w:p w14:paraId="010A9E6F" w14:textId="77777777" w:rsidR="00F34D65" w:rsidRPr="00F87C84" w:rsidRDefault="00F34D65">
            <w:pPr>
              <w:pStyle w:val="TAC"/>
              <w:rPr>
                <w:ins w:id="750" w:author="Author"/>
                <w:lang w:val="en" w:eastAsia="ja-JP"/>
              </w:rPr>
            </w:pPr>
            <w:ins w:id="751" w:author="Author">
              <w:r w:rsidRPr="00701A20">
                <w:rPr>
                  <w:lang w:val="en" w:eastAsia="ja-JP"/>
                </w:rPr>
                <w:t>Reserved</w:t>
              </w:r>
            </w:ins>
          </w:p>
        </w:tc>
        <w:tc>
          <w:tcPr>
            <w:tcW w:w="880" w:type="dxa"/>
            <w:tcBorders>
              <w:right w:val="single" w:sz="4" w:space="0" w:color="auto"/>
            </w:tcBorders>
          </w:tcPr>
          <w:p w14:paraId="0F6CC3BF" w14:textId="77777777" w:rsidR="00F34D65" w:rsidRDefault="00F34D65" w:rsidP="008C4EE9">
            <w:pPr>
              <w:pStyle w:val="TAC"/>
              <w:rPr>
                <w:lang w:val="en" w:eastAsia="ja-JP"/>
              </w:rPr>
            </w:pPr>
            <w:ins w:id="752" w:author="Lauros Pajunen" w:date="2025-11-11T17:59:00Z">
              <w:r w:rsidRPr="1C70E8A1">
                <w:rPr>
                  <w:lang w:val="en" w:eastAsia="ja-JP"/>
                </w:rPr>
                <w:t>-</w:t>
              </w:r>
            </w:ins>
          </w:p>
        </w:tc>
        <w:tc>
          <w:tcPr>
            <w:tcW w:w="236" w:type="dxa"/>
            <w:vMerge/>
            <w:tcBorders>
              <w:left w:val="single" w:sz="4" w:space="0" w:color="auto"/>
              <w:right w:val="single" w:sz="4" w:space="0" w:color="auto"/>
            </w:tcBorders>
          </w:tcPr>
          <w:p w14:paraId="5A9E2B70" w14:textId="77777777" w:rsidR="00F34D65" w:rsidRPr="00B75EAE" w:rsidRDefault="00F34D65">
            <w:pPr>
              <w:pStyle w:val="TAC"/>
              <w:rPr>
                <w:ins w:id="753" w:author="Author"/>
                <w:lang w:val="fr-FR"/>
              </w:rPr>
            </w:pPr>
          </w:p>
        </w:tc>
        <w:tc>
          <w:tcPr>
            <w:tcW w:w="1011" w:type="dxa"/>
            <w:tcBorders>
              <w:left w:val="single" w:sz="4" w:space="0" w:color="auto"/>
            </w:tcBorders>
          </w:tcPr>
          <w:p w14:paraId="00F53DBF" w14:textId="77777777" w:rsidR="00F34D65" w:rsidRPr="00B75EAE" w:rsidRDefault="00F34D65">
            <w:pPr>
              <w:pStyle w:val="TAC"/>
              <w:rPr>
                <w:ins w:id="754" w:author="Author"/>
                <w:lang w:val="fr-FR"/>
              </w:rPr>
            </w:pPr>
            <w:ins w:id="755" w:author="Author">
              <w:r w:rsidRPr="00B75EAE">
                <w:rPr>
                  <w:lang w:val="fr-FR"/>
                </w:rPr>
                <w:t>111101</w:t>
              </w:r>
            </w:ins>
          </w:p>
        </w:tc>
        <w:tc>
          <w:tcPr>
            <w:tcW w:w="2551" w:type="dxa"/>
          </w:tcPr>
          <w:p w14:paraId="5B4E8048" w14:textId="77777777" w:rsidR="00F34D65" w:rsidRPr="00B75EAE" w:rsidRDefault="00F34D65">
            <w:pPr>
              <w:pStyle w:val="TAC"/>
              <w:rPr>
                <w:ins w:id="756" w:author="Author"/>
                <w:lang w:val="fr-FR"/>
              </w:rPr>
            </w:pPr>
            <w:ins w:id="757" w:author="Author">
              <w:r w:rsidRPr="00B57D92">
                <w:rPr>
                  <w:lang w:val="fr-FR"/>
                </w:rPr>
                <w:t>OSBA ISM</w:t>
              </w:r>
              <w:r>
                <w:rPr>
                  <w:lang w:val="fr-FR"/>
                </w:rPr>
                <w:t>2</w:t>
              </w:r>
              <w:r w:rsidRPr="00B57D92">
                <w:rPr>
                  <w:lang w:val="fr-FR"/>
                </w:rPr>
                <w:t xml:space="preserve"> </w:t>
              </w:r>
              <w:r>
                <w:rPr>
                  <w:lang w:val="fr-FR"/>
                </w:rPr>
                <w:t>HOA3</w:t>
              </w:r>
            </w:ins>
          </w:p>
        </w:tc>
        <w:tc>
          <w:tcPr>
            <w:tcW w:w="1276" w:type="dxa"/>
          </w:tcPr>
          <w:p w14:paraId="6D9C3753" w14:textId="77777777" w:rsidR="00F34D65" w:rsidRDefault="00F34D65" w:rsidP="1C70E8A1">
            <w:pPr>
              <w:pStyle w:val="TAC"/>
              <w:rPr>
                <w:lang w:val="fr-FR"/>
              </w:rPr>
            </w:pPr>
            <w:ins w:id="758" w:author="Lauros Pajunen" w:date="2025-11-11T18:01:00Z">
              <w:r w:rsidRPr="1C70E8A1">
                <w:rPr>
                  <w:lang w:val="fr-FR"/>
                </w:rPr>
                <w:t>OSBA</w:t>
              </w:r>
            </w:ins>
          </w:p>
        </w:tc>
      </w:tr>
      <w:tr w:rsidR="00F34D65" w:rsidRPr="00F87C84" w14:paraId="390966D6" w14:textId="77777777" w:rsidTr="00F34D65">
        <w:trPr>
          <w:trHeight w:val="227"/>
          <w:jc w:val="center"/>
          <w:ins w:id="759" w:author="Author"/>
        </w:trPr>
        <w:tc>
          <w:tcPr>
            <w:tcW w:w="988" w:type="dxa"/>
          </w:tcPr>
          <w:p w14:paraId="26EF972B" w14:textId="77777777" w:rsidR="00F34D65" w:rsidRPr="00B75EAE" w:rsidRDefault="00F34D65">
            <w:pPr>
              <w:pStyle w:val="TAC"/>
              <w:rPr>
                <w:ins w:id="760" w:author="Author"/>
                <w:lang w:val="fr-FR"/>
              </w:rPr>
            </w:pPr>
            <w:ins w:id="761" w:author="Author">
              <w:r>
                <w:rPr>
                  <w:lang w:val="fr-FR"/>
                </w:rPr>
                <w:t>011110</w:t>
              </w:r>
            </w:ins>
          </w:p>
        </w:tc>
        <w:tc>
          <w:tcPr>
            <w:tcW w:w="2409" w:type="dxa"/>
            <w:tcBorders>
              <w:right w:val="single" w:sz="4" w:space="0" w:color="auto"/>
            </w:tcBorders>
          </w:tcPr>
          <w:p w14:paraId="50872509" w14:textId="77777777" w:rsidR="00F34D65" w:rsidRPr="00B75EAE" w:rsidRDefault="00F34D65">
            <w:pPr>
              <w:pStyle w:val="TAC"/>
              <w:rPr>
                <w:ins w:id="762" w:author="Author"/>
                <w:lang w:val="fr-FR"/>
              </w:rPr>
            </w:pPr>
            <w:ins w:id="763" w:author="Author">
              <w:r w:rsidRPr="00701A20">
                <w:rPr>
                  <w:lang w:val="en" w:eastAsia="ja-JP"/>
                </w:rPr>
                <w:t>Reserved</w:t>
              </w:r>
            </w:ins>
          </w:p>
        </w:tc>
        <w:tc>
          <w:tcPr>
            <w:tcW w:w="880" w:type="dxa"/>
            <w:tcBorders>
              <w:right w:val="single" w:sz="4" w:space="0" w:color="auto"/>
            </w:tcBorders>
          </w:tcPr>
          <w:p w14:paraId="6BA4B0FE" w14:textId="77777777" w:rsidR="00F34D65" w:rsidRDefault="00F34D65" w:rsidP="008C4EE9">
            <w:pPr>
              <w:pStyle w:val="TAC"/>
              <w:rPr>
                <w:lang w:val="en" w:eastAsia="ja-JP"/>
              </w:rPr>
            </w:pPr>
            <w:ins w:id="764" w:author="Lauros Pajunen" w:date="2025-11-11T17:59:00Z">
              <w:r w:rsidRPr="1C70E8A1">
                <w:rPr>
                  <w:lang w:val="en" w:eastAsia="ja-JP"/>
                </w:rPr>
                <w:t>-</w:t>
              </w:r>
            </w:ins>
          </w:p>
        </w:tc>
        <w:tc>
          <w:tcPr>
            <w:tcW w:w="236" w:type="dxa"/>
            <w:vMerge/>
            <w:tcBorders>
              <w:left w:val="single" w:sz="4" w:space="0" w:color="auto"/>
              <w:right w:val="single" w:sz="4" w:space="0" w:color="auto"/>
            </w:tcBorders>
            <w:shd w:val="clear" w:color="auto" w:fill="FFFFFF" w:themeFill="background1"/>
          </w:tcPr>
          <w:p w14:paraId="2827019A" w14:textId="77777777" w:rsidR="00F34D65" w:rsidRPr="00B75EAE" w:rsidRDefault="00F34D65">
            <w:pPr>
              <w:pStyle w:val="TAC"/>
              <w:rPr>
                <w:ins w:id="765" w:author="Author"/>
                <w:lang w:val="fr-FR"/>
              </w:rPr>
            </w:pPr>
          </w:p>
        </w:tc>
        <w:tc>
          <w:tcPr>
            <w:tcW w:w="1011" w:type="dxa"/>
            <w:tcBorders>
              <w:left w:val="single" w:sz="4" w:space="0" w:color="auto"/>
            </w:tcBorders>
          </w:tcPr>
          <w:p w14:paraId="7B75380D" w14:textId="77777777" w:rsidR="00F34D65" w:rsidRPr="00B75EAE" w:rsidRDefault="00F34D65">
            <w:pPr>
              <w:pStyle w:val="TAC"/>
              <w:rPr>
                <w:ins w:id="766" w:author="Author"/>
                <w:lang w:val="fr-FR"/>
              </w:rPr>
            </w:pPr>
            <w:ins w:id="767" w:author="Author">
              <w:r>
                <w:rPr>
                  <w:lang w:val="fr-FR"/>
                </w:rPr>
                <w:t>111110</w:t>
              </w:r>
            </w:ins>
          </w:p>
        </w:tc>
        <w:tc>
          <w:tcPr>
            <w:tcW w:w="2551" w:type="dxa"/>
          </w:tcPr>
          <w:p w14:paraId="5AF43306" w14:textId="77777777" w:rsidR="00F34D65" w:rsidRPr="00B75EAE" w:rsidRDefault="00F34D65">
            <w:pPr>
              <w:pStyle w:val="TAC"/>
              <w:rPr>
                <w:ins w:id="768" w:author="Author"/>
                <w:lang w:val="fr-FR"/>
              </w:rPr>
            </w:pPr>
            <w:ins w:id="769" w:author="Author">
              <w:r w:rsidRPr="00B57D92">
                <w:rPr>
                  <w:lang w:val="fr-FR"/>
                </w:rPr>
                <w:t>OSBA ISM</w:t>
              </w:r>
              <w:r>
                <w:rPr>
                  <w:lang w:val="fr-FR"/>
                </w:rPr>
                <w:t>3</w:t>
              </w:r>
              <w:r w:rsidRPr="00B57D92">
                <w:rPr>
                  <w:lang w:val="fr-FR"/>
                </w:rPr>
                <w:t xml:space="preserve"> </w:t>
              </w:r>
              <w:r>
                <w:rPr>
                  <w:lang w:val="fr-FR"/>
                </w:rPr>
                <w:t>HOA3</w:t>
              </w:r>
            </w:ins>
          </w:p>
        </w:tc>
        <w:tc>
          <w:tcPr>
            <w:tcW w:w="1276" w:type="dxa"/>
          </w:tcPr>
          <w:p w14:paraId="65564106" w14:textId="77777777" w:rsidR="00F34D65" w:rsidRDefault="00F34D65" w:rsidP="1C70E8A1">
            <w:pPr>
              <w:pStyle w:val="TAC"/>
              <w:rPr>
                <w:lang w:val="fr-FR"/>
              </w:rPr>
            </w:pPr>
            <w:ins w:id="770" w:author="Lauros Pajunen" w:date="2025-11-11T18:01:00Z">
              <w:r w:rsidRPr="1C70E8A1">
                <w:rPr>
                  <w:lang w:val="fr-FR"/>
                </w:rPr>
                <w:t>OSBA</w:t>
              </w:r>
            </w:ins>
          </w:p>
        </w:tc>
      </w:tr>
      <w:tr w:rsidR="00F34D65" w:rsidRPr="00F87C84" w14:paraId="2351EB75" w14:textId="77777777" w:rsidTr="00F34D65">
        <w:trPr>
          <w:trHeight w:val="227"/>
          <w:jc w:val="center"/>
          <w:ins w:id="771" w:author="Author"/>
        </w:trPr>
        <w:tc>
          <w:tcPr>
            <w:tcW w:w="988" w:type="dxa"/>
          </w:tcPr>
          <w:p w14:paraId="38BAE98C" w14:textId="77777777" w:rsidR="00F34D65" w:rsidRPr="00B75EAE" w:rsidRDefault="00F34D65">
            <w:pPr>
              <w:pStyle w:val="TAC"/>
              <w:rPr>
                <w:ins w:id="772" w:author="Author"/>
                <w:lang w:val="fr-FR"/>
              </w:rPr>
            </w:pPr>
            <w:ins w:id="773" w:author="Author">
              <w:r>
                <w:rPr>
                  <w:lang w:val="fr-FR"/>
                </w:rPr>
                <w:t>011111</w:t>
              </w:r>
            </w:ins>
          </w:p>
        </w:tc>
        <w:tc>
          <w:tcPr>
            <w:tcW w:w="2409" w:type="dxa"/>
            <w:tcBorders>
              <w:right w:val="single" w:sz="4" w:space="0" w:color="auto"/>
            </w:tcBorders>
          </w:tcPr>
          <w:p w14:paraId="759E7679" w14:textId="77777777" w:rsidR="00F34D65" w:rsidRPr="00B75EAE" w:rsidRDefault="00F34D65">
            <w:pPr>
              <w:pStyle w:val="TAC"/>
              <w:rPr>
                <w:ins w:id="774" w:author="Author"/>
                <w:lang w:val="fr-FR"/>
              </w:rPr>
            </w:pPr>
            <w:ins w:id="775" w:author="Author">
              <w:r w:rsidRPr="00701A20">
                <w:rPr>
                  <w:lang w:val="en" w:eastAsia="ja-JP"/>
                </w:rPr>
                <w:t>Reserved</w:t>
              </w:r>
            </w:ins>
          </w:p>
        </w:tc>
        <w:tc>
          <w:tcPr>
            <w:tcW w:w="880" w:type="dxa"/>
            <w:tcBorders>
              <w:right w:val="single" w:sz="4" w:space="0" w:color="auto"/>
            </w:tcBorders>
          </w:tcPr>
          <w:p w14:paraId="5B33FF42" w14:textId="77777777" w:rsidR="00F34D65" w:rsidRDefault="00F34D65" w:rsidP="008C4EE9">
            <w:pPr>
              <w:pStyle w:val="TAC"/>
              <w:rPr>
                <w:lang w:val="en" w:eastAsia="ja-JP"/>
              </w:rPr>
            </w:pPr>
            <w:ins w:id="776" w:author="Lauros Pajunen" w:date="2025-11-11T17:59:00Z">
              <w:r w:rsidRPr="1C70E8A1">
                <w:rPr>
                  <w:lang w:val="en" w:eastAsia="ja-JP"/>
                </w:rPr>
                <w:t>-</w:t>
              </w:r>
            </w:ins>
          </w:p>
        </w:tc>
        <w:tc>
          <w:tcPr>
            <w:tcW w:w="236" w:type="dxa"/>
            <w:vMerge/>
            <w:tcBorders>
              <w:left w:val="single" w:sz="4" w:space="0" w:color="auto"/>
              <w:bottom w:val="nil"/>
              <w:right w:val="single" w:sz="4" w:space="0" w:color="auto"/>
            </w:tcBorders>
            <w:shd w:val="clear" w:color="auto" w:fill="FFFFFF" w:themeFill="background1"/>
          </w:tcPr>
          <w:p w14:paraId="74D47831" w14:textId="77777777" w:rsidR="00F34D65" w:rsidRPr="00B75EAE" w:rsidRDefault="00F34D65">
            <w:pPr>
              <w:pStyle w:val="TAC"/>
              <w:rPr>
                <w:ins w:id="777" w:author="Author"/>
                <w:lang w:val="fr-FR"/>
              </w:rPr>
            </w:pPr>
          </w:p>
        </w:tc>
        <w:tc>
          <w:tcPr>
            <w:tcW w:w="1011" w:type="dxa"/>
            <w:tcBorders>
              <w:left w:val="single" w:sz="4" w:space="0" w:color="auto"/>
            </w:tcBorders>
          </w:tcPr>
          <w:p w14:paraId="1613DB40" w14:textId="77777777" w:rsidR="00F34D65" w:rsidRPr="00B75EAE" w:rsidRDefault="00F34D65">
            <w:pPr>
              <w:pStyle w:val="TAC"/>
              <w:rPr>
                <w:ins w:id="778" w:author="Author"/>
                <w:lang w:val="fr-FR"/>
              </w:rPr>
            </w:pPr>
            <w:ins w:id="779" w:author="Author">
              <w:r>
                <w:rPr>
                  <w:lang w:val="fr-FR"/>
                </w:rPr>
                <w:t>111111</w:t>
              </w:r>
            </w:ins>
          </w:p>
        </w:tc>
        <w:tc>
          <w:tcPr>
            <w:tcW w:w="2551" w:type="dxa"/>
          </w:tcPr>
          <w:p w14:paraId="12CEEBDD" w14:textId="77777777" w:rsidR="00F34D65" w:rsidRPr="00B75EAE" w:rsidRDefault="00F34D65">
            <w:pPr>
              <w:pStyle w:val="TAC"/>
              <w:rPr>
                <w:ins w:id="780" w:author="Author"/>
                <w:lang w:val="fr-FR"/>
              </w:rPr>
            </w:pPr>
            <w:ins w:id="781" w:author="Author">
              <w:r w:rsidRPr="00B57D92">
                <w:rPr>
                  <w:lang w:val="fr-FR"/>
                </w:rPr>
                <w:t>OSBA ISM</w:t>
              </w:r>
              <w:r>
                <w:rPr>
                  <w:lang w:val="fr-FR"/>
                </w:rPr>
                <w:t>4</w:t>
              </w:r>
              <w:r w:rsidRPr="00B57D92">
                <w:rPr>
                  <w:lang w:val="fr-FR"/>
                </w:rPr>
                <w:t xml:space="preserve"> </w:t>
              </w:r>
              <w:r>
                <w:rPr>
                  <w:lang w:val="fr-FR"/>
                </w:rPr>
                <w:t>HOA3</w:t>
              </w:r>
            </w:ins>
          </w:p>
        </w:tc>
        <w:tc>
          <w:tcPr>
            <w:tcW w:w="1276" w:type="dxa"/>
          </w:tcPr>
          <w:p w14:paraId="273B26F2" w14:textId="77777777" w:rsidR="00F34D65" w:rsidRDefault="00F34D65" w:rsidP="1C70E8A1">
            <w:pPr>
              <w:pStyle w:val="TAC"/>
              <w:rPr>
                <w:lang w:val="fr-FR"/>
              </w:rPr>
            </w:pPr>
            <w:ins w:id="782" w:author="Lauros Pajunen" w:date="2025-11-11T18:01:00Z">
              <w:r w:rsidRPr="1C70E8A1">
                <w:rPr>
                  <w:lang w:val="fr-FR"/>
                </w:rPr>
                <w:t>OSBA</w:t>
              </w:r>
            </w:ins>
          </w:p>
        </w:tc>
      </w:tr>
    </w:tbl>
    <w:p w14:paraId="18C29D4E" w14:textId="77777777" w:rsidR="00413AF4" w:rsidRDefault="00413AF4" w:rsidP="004C62D6">
      <w:pPr>
        <w:pStyle w:val="NO"/>
        <w:ind w:left="0" w:firstLine="0"/>
        <w:rPr>
          <w:ins w:id="783" w:author="Author"/>
          <w:lang w:val="en-US"/>
        </w:rPr>
      </w:pPr>
    </w:p>
    <w:p w14:paraId="7D197CD8" w14:textId="77777777" w:rsidR="00413AF4" w:rsidRPr="008260FB" w:rsidRDefault="00413AF4" w:rsidP="004C62D6">
      <w:pPr>
        <w:rPr>
          <w:ins w:id="784" w:author="Author"/>
        </w:rPr>
      </w:pPr>
      <w:ins w:id="785" w:author="Author">
        <w:r>
          <w:t>The coded format request indicated in the FMT or subFMT field shall comply with the media type parameters (allowed coded formats for IVAS) that are negotiated for the session. When an FMT or subFMT field is received, requesting a coded format that does not comply with the negotiated media parameters, it shall be ignored.</w:t>
        </w:r>
      </w:ins>
    </w:p>
    <w:p w14:paraId="55D75D8F" w14:textId="77777777" w:rsidR="00413AF4" w:rsidRDefault="00413AF4" w:rsidP="00A579E0">
      <w:pPr>
        <w:pStyle w:val="H6"/>
        <w:rPr>
          <w:lang w:val="en-US"/>
        </w:rPr>
      </w:pPr>
      <w:r>
        <w:rPr>
          <w:lang w:val="en-US"/>
        </w:rPr>
        <w:t>A.3.3.3.3.3.4</w:t>
      </w:r>
      <w:r>
        <w:rPr>
          <w:lang w:val="en-US"/>
        </w:rPr>
        <w:tab/>
        <w:t>PI Indication</w:t>
      </w:r>
    </w:p>
    <w:p w14:paraId="422D10CA" w14:textId="77777777" w:rsidR="00413AF4" w:rsidDel="00327EA3" w:rsidRDefault="00413AF4" w:rsidP="00A0700A">
      <w:pPr>
        <w:rPr>
          <w:del w:id="786" w:author="Author"/>
          <w:rStyle w:val="VerbatimChar"/>
          <w:rFonts w:eastAsiaTheme="minorHAnsi"/>
        </w:rPr>
      </w:pPr>
      <w:r>
        <w:rPr>
          <w:lang w:val="en-US"/>
        </w:rPr>
        <w:t>PI indication to indicate PI data presence in the payload are defined as shown in Figure A.3.3.3.3.3.4-1</w:t>
      </w:r>
      <w:del w:id="787" w:author="Author">
        <w:r w:rsidDel="00A0700A">
          <w:rPr>
            <w:lang w:val="en-US"/>
          </w:rPr>
          <w:delText xml:space="preserve"> </w:delText>
        </w:r>
      </w:del>
      <w:r>
        <w:rPr>
          <w:lang w:val="en-US"/>
        </w:rPr>
        <w:t>.</w:t>
      </w:r>
    </w:p>
    <w:p w14:paraId="55E9E70E" w14:textId="77777777" w:rsidR="00413AF4" w:rsidRDefault="00413AF4" w:rsidP="00327EA3">
      <w:pPr>
        <w:rPr>
          <w:ins w:id="788" w:author="Author"/>
          <w:rStyle w:val="VerbatimChar"/>
          <w:rFonts w:eastAsiaTheme="minorHAnsi"/>
        </w:rPr>
      </w:pPr>
      <w:del w:id="789" w:author="Author">
        <w:r w:rsidRPr="00F130C4" w:rsidDel="003905D6">
          <w:rPr>
            <w:rStyle w:val="VerbatimChar"/>
            <w:rFonts w:eastAsiaTheme="minorHAnsi"/>
          </w:rPr>
          <w:delText xml:space="preserve">0 1 2 3 4 5 6 7 </w:delText>
        </w:r>
        <w:r w:rsidRPr="00F130C4" w:rsidDel="003905D6">
          <w:br/>
        </w:r>
        <w:r w:rsidRPr="00F130C4" w:rsidDel="003905D6">
          <w:rPr>
            <w:rStyle w:val="VerbatimChar"/>
            <w:rFonts w:eastAsiaTheme="minorHAnsi"/>
          </w:rPr>
          <w:delText>+-+-+-+-+-+-+-+-+</w:delText>
        </w:r>
        <w:r w:rsidRPr="00F130C4" w:rsidDel="003905D6">
          <w:br/>
        </w:r>
        <w:r w:rsidRPr="00F130C4" w:rsidDel="003905D6">
          <w:rPr>
            <w:rStyle w:val="VerbatimChar"/>
            <w:rFonts w:eastAsiaTheme="minorHAnsi"/>
          </w:rPr>
          <w:delText xml:space="preserve">|H|ET |   </w:delText>
        </w:r>
        <w:r w:rsidDel="003905D6">
          <w:rPr>
            <w:rStyle w:val="VerbatimChar"/>
            <w:rFonts w:eastAsiaTheme="minorHAnsi"/>
          </w:rPr>
          <w:delText xml:space="preserve">res   </w:delText>
        </w:r>
        <w:r w:rsidRPr="00F130C4" w:rsidDel="003905D6">
          <w:rPr>
            <w:rStyle w:val="VerbatimChar"/>
            <w:rFonts w:eastAsiaTheme="minorHAnsi"/>
          </w:rPr>
          <w:delText>|</w:delText>
        </w:r>
        <w:r w:rsidRPr="00F130C4" w:rsidDel="003905D6">
          <w:br/>
        </w:r>
        <w:r w:rsidRPr="00F130C4" w:rsidDel="003905D6">
          <w:rPr>
            <w:rStyle w:val="VerbatimChar"/>
            <w:rFonts w:eastAsiaTheme="minorHAnsi"/>
          </w:rPr>
          <w:delText>+-+-+-+-+-+-+-+-+</w:delText>
        </w:r>
      </w:del>
    </w:p>
    <w:tbl>
      <w:tblPr>
        <w:tblStyle w:val="TableGrid"/>
        <w:tblW w:w="2779" w:type="dxa"/>
        <w:tblInd w:w="3742" w:type="dxa"/>
        <w:tblLook w:val="04A0" w:firstRow="1" w:lastRow="0" w:firstColumn="1" w:lastColumn="0" w:noHBand="0" w:noVBand="1"/>
      </w:tblPr>
      <w:tblGrid>
        <w:gridCol w:w="2779"/>
      </w:tblGrid>
      <w:tr w:rsidR="00413AF4" w14:paraId="24AA5F8C" w14:textId="77777777" w:rsidTr="00BB6497">
        <w:trPr>
          <w:trHeight w:val="963"/>
          <w:ins w:id="790" w:author="Author"/>
        </w:trPr>
        <w:tc>
          <w:tcPr>
            <w:tcW w:w="2779" w:type="dxa"/>
            <w:tcBorders>
              <w:top w:val="nil"/>
              <w:left w:val="nil"/>
              <w:bottom w:val="nil"/>
              <w:right w:val="nil"/>
            </w:tcBorders>
          </w:tcPr>
          <w:p w14:paraId="0951DD7B" w14:textId="77777777" w:rsidR="00413AF4" w:rsidRPr="00BB6497" w:rsidRDefault="00413AF4">
            <w:pPr>
              <w:pStyle w:val="PL"/>
              <w:rPr>
                <w:ins w:id="791" w:author="Author"/>
                <w:rStyle w:val="VerbatimChar"/>
                <w:sz w:val="20"/>
                <w:szCs w:val="220"/>
              </w:rPr>
            </w:pPr>
            <w:ins w:id="792" w:author="Author">
              <w:r>
                <w:rPr>
                  <w:sz w:val="20"/>
                  <w:szCs w:val="220"/>
                </w:rPr>
                <w:t xml:space="preserve"> </w:t>
              </w:r>
              <w:r w:rsidRPr="000431FD">
                <w:rPr>
                  <w:sz w:val="20"/>
                  <w:szCs w:val="220"/>
                </w:rPr>
                <w:t xml:space="preserve">0 1 2 3 4 5 6 7 </w:t>
              </w:r>
              <w:r w:rsidRPr="000431FD">
                <w:rPr>
                  <w:sz w:val="20"/>
                  <w:szCs w:val="220"/>
                </w:rPr>
                <w:br/>
                <w:t>+-+-+-+-+-+-+-+-+</w:t>
              </w:r>
              <w:r w:rsidRPr="000431FD">
                <w:rPr>
                  <w:sz w:val="20"/>
                  <w:szCs w:val="220"/>
                </w:rPr>
                <w:br/>
                <w:t>|1|0 1 0|</w:t>
              </w:r>
              <w:r>
                <w:rPr>
                  <w:sz w:val="20"/>
                  <w:szCs w:val="220"/>
                </w:rPr>
                <w:t xml:space="preserve">  res </w:t>
              </w:r>
              <w:r w:rsidRPr="000431FD">
                <w:rPr>
                  <w:sz w:val="20"/>
                  <w:szCs w:val="220"/>
                </w:rPr>
                <w:t xml:space="preserve"> |</w:t>
              </w:r>
              <w:r w:rsidRPr="000431FD">
                <w:rPr>
                  <w:sz w:val="20"/>
                  <w:szCs w:val="220"/>
                </w:rPr>
                <w:br/>
                <w:t>+-+-+-+-+-+-+-+-+</w:t>
              </w:r>
            </w:ins>
          </w:p>
        </w:tc>
      </w:tr>
    </w:tbl>
    <w:p w14:paraId="3720499D" w14:textId="77777777" w:rsidR="00413AF4" w:rsidRPr="00304E97" w:rsidRDefault="00413AF4" w:rsidP="003905D6">
      <w:pPr>
        <w:pStyle w:val="TF"/>
        <w:rPr>
          <w:ins w:id="793" w:author="Author"/>
        </w:rPr>
      </w:pPr>
      <w:bookmarkStart w:id="794" w:name="_CRFigureA_3_3_3_3_3_41"/>
      <w:r w:rsidRPr="00F130C4">
        <w:t>Figu</w:t>
      </w:r>
      <w:r w:rsidRPr="0035339D">
        <w:t xml:space="preserve">re </w:t>
      </w:r>
      <w:bookmarkEnd w:id="794"/>
      <w:r w:rsidRPr="00A05B79">
        <w:t>A.</w:t>
      </w:r>
      <w:r w:rsidRPr="0035339D">
        <w:t>3.3.3.3</w:t>
      </w:r>
      <w:r>
        <w:t>.3.4-1</w:t>
      </w:r>
      <w:r w:rsidRPr="00F130C4">
        <w:t xml:space="preserve">: Subsequent E byte structure to indicate PI data </w:t>
      </w:r>
      <w:r>
        <w:t>presence</w:t>
      </w:r>
      <w:r w:rsidRPr="00F130C4">
        <w:t xml:space="preserve"> in the payload (ET=</w:t>
      </w:r>
      <w:del w:id="795" w:author="Author">
        <w:r w:rsidRPr="00F130C4">
          <w:delText>10</w:delText>
        </w:r>
      </w:del>
      <w:ins w:id="796" w:author="Author">
        <w:r>
          <w:t>0</w:t>
        </w:r>
        <w:r w:rsidRPr="00F130C4">
          <w:t>10</w:t>
        </w:r>
      </w:ins>
      <w:r w:rsidRPr="00F130C4">
        <w:t>)</w:t>
      </w:r>
    </w:p>
    <w:p w14:paraId="6CB4D803" w14:textId="77777777" w:rsidR="00413AF4" w:rsidRPr="00BB7DB3" w:rsidDel="00E7747D" w:rsidRDefault="00413AF4" w:rsidP="00BB7DB3">
      <w:pPr>
        <w:rPr>
          <w:ins w:id="797" w:author="Author"/>
          <w:del w:id="798" w:author="Author"/>
        </w:rPr>
      </w:pPr>
    </w:p>
    <w:p w14:paraId="70CFCBF8" w14:textId="77777777" w:rsidR="00413AF4" w:rsidRDefault="00413AF4" w:rsidP="00A579E0">
      <w:pPr>
        <w:pStyle w:val="H6"/>
        <w:rPr>
          <w:ins w:id="799" w:author="Author"/>
          <w:lang w:val="en-US"/>
        </w:rPr>
      </w:pPr>
      <w:ins w:id="800" w:author="Author">
        <w:r>
          <w:rPr>
            <w:lang w:val="en-US"/>
          </w:rPr>
          <w:lastRenderedPageBreak/>
          <w:t>A.3.3.3.3.3.5</w:t>
        </w:r>
        <w:r>
          <w:rPr>
            <w:lang w:val="en-US"/>
          </w:rPr>
          <w:tab/>
          <w:t>Split Renderer Configuration Request</w:t>
        </w:r>
      </w:ins>
    </w:p>
    <w:p w14:paraId="6ED0E40C" w14:textId="77777777" w:rsidR="00413AF4" w:rsidRDefault="00413AF4" w:rsidP="00A579E0">
      <w:pPr>
        <w:rPr>
          <w:ins w:id="801" w:author="Author"/>
          <w:lang w:val="en-US"/>
        </w:rPr>
      </w:pPr>
      <w:ins w:id="802" w:author="Author">
        <w:r>
          <w:t>Split Renderer configuration</w:t>
        </w:r>
        <w:r w:rsidRPr="00F130C4">
          <w:t xml:space="preserve"> </w:t>
        </w:r>
        <w:r>
          <w:t>requests</w:t>
        </w:r>
        <w:r>
          <w:rPr>
            <w:lang w:val="en-US"/>
          </w:rPr>
          <w:t xml:space="preserve"> are defined as shown in Figure A.3.3.3.3.3.5-1. This subsequent E byte is used to request </w:t>
        </w:r>
        <w:r>
          <w:rPr>
            <w:lang w:val="en" w:eastAsia="ja-JP"/>
          </w:rPr>
          <w:t>diegetic or non-diegetic support. Diegetic bit D=0 corresponds to requesting a non-headtrackable stereo, 0-DoF binaural, or non-diegetic stream while Diegetic bit D=1 corresponds to requesting a headtrackable diegetic stream</w:t>
        </w:r>
        <w:r w:rsidRPr="0080671C">
          <w:rPr>
            <w:lang w:val="en" w:eastAsia="ja-JP"/>
          </w:rPr>
          <w:t xml:space="preserve"> </w:t>
        </w:r>
        <w:r>
          <w:rPr>
            <w:lang w:val="en" w:eastAsia="ja-JP"/>
          </w:rPr>
          <w:t xml:space="preserve">with pose correction possibility at the receiver. In addition, </w:t>
        </w:r>
        <w:r>
          <w:rPr>
            <w:lang w:val="en-US"/>
          </w:rPr>
          <w:t xml:space="preserve">bits Y (yaw), P (pitch), R (roll) are used to request transmission of pose correction metadata for correction around the corresponding axes or to request disabling transmission of such pose correction metadata around the corresponding axes. </w:t>
        </w:r>
      </w:ins>
    </w:p>
    <w:p w14:paraId="5EC9A368" w14:textId="77777777" w:rsidR="00413AF4" w:rsidRDefault="00413AF4" w:rsidP="00BB7DB3">
      <w:pPr>
        <w:rPr>
          <w:ins w:id="803" w:author="Author"/>
          <w:lang w:val="en-US"/>
        </w:rPr>
      </w:pPr>
      <w:ins w:id="804" w:author="Author">
        <w:r>
          <w:rPr>
            <w:lang w:val="en-US"/>
          </w:rPr>
          <w:t>The following control fields are defined with the following meaning:</w:t>
        </w:r>
      </w:ins>
    </w:p>
    <w:p w14:paraId="788EC124" w14:textId="77777777" w:rsidR="00413AF4" w:rsidRDefault="00413AF4" w:rsidP="00BB7DB3">
      <w:pPr>
        <w:pStyle w:val="EX"/>
        <w:rPr>
          <w:ins w:id="805" w:author="Author"/>
          <w:lang w:val="en" w:eastAsia="ja-JP"/>
        </w:rPr>
      </w:pPr>
      <w:ins w:id="806" w:author="Author">
        <w:r>
          <w:rPr>
            <w:lang w:val="en-US"/>
          </w:rPr>
          <w:t>D (1 bit):</w:t>
        </w:r>
        <w:r>
          <w:rPr>
            <w:lang w:val="en-US"/>
          </w:rPr>
          <w:tab/>
        </w:r>
        <w:r>
          <w:rPr>
            <w:lang w:val="en" w:eastAsia="ja-JP"/>
          </w:rPr>
          <w:t>If the stream is negotiated as a diegetic split rendering stream, the D bit can be used to control if the stream should have diegetic support. D=’1’ requests enabling diegetic support; D=’0’ requests disabling it.</w:t>
        </w:r>
      </w:ins>
    </w:p>
    <w:p w14:paraId="179485A8" w14:textId="77777777" w:rsidR="00413AF4" w:rsidRPr="0035339D" w:rsidRDefault="00413AF4" w:rsidP="00BB7DB3">
      <w:pPr>
        <w:pStyle w:val="EX"/>
        <w:rPr>
          <w:ins w:id="807" w:author="Author"/>
          <w:lang w:val="en-US"/>
        </w:rPr>
      </w:pPr>
      <w:ins w:id="808" w:author="Author">
        <w:r>
          <w:rPr>
            <w:lang w:val="en-US"/>
          </w:rPr>
          <w:t>Y (1 bit):</w:t>
        </w:r>
        <w:r>
          <w:rPr>
            <w:lang w:val="en-US"/>
          </w:rPr>
          <w:tab/>
        </w:r>
        <w:r w:rsidRPr="0035339D">
          <w:rPr>
            <w:lang w:val="en-US"/>
          </w:rPr>
          <w:t>Request</w:t>
        </w:r>
        <w:r>
          <w:rPr>
            <w:lang w:val="en-US"/>
          </w:rPr>
          <w:t xml:space="preserve"> transmission of pose correction metadata for correction around yaw axis (z-axis). ‘1’ enables pose correction around this axis, ‘0’ disables it.</w:t>
        </w:r>
      </w:ins>
    </w:p>
    <w:p w14:paraId="37D83002" w14:textId="77777777" w:rsidR="00413AF4" w:rsidRPr="0035339D" w:rsidRDefault="00413AF4" w:rsidP="00BB7DB3">
      <w:pPr>
        <w:pStyle w:val="EX"/>
        <w:rPr>
          <w:ins w:id="809" w:author="Author"/>
          <w:lang w:val="en-US"/>
        </w:rPr>
      </w:pPr>
      <w:ins w:id="810" w:author="Author">
        <w:r>
          <w:rPr>
            <w:lang w:val="en-US"/>
          </w:rPr>
          <w:t>P (1 bit):</w:t>
        </w:r>
        <w:r>
          <w:rPr>
            <w:lang w:val="en-US"/>
          </w:rPr>
          <w:tab/>
        </w:r>
        <w:r w:rsidRPr="0035339D">
          <w:rPr>
            <w:lang w:val="en-US"/>
          </w:rPr>
          <w:t>Request</w:t>
        </w:r>
        <w:r>
          <w:rPr>
            <w:lang w:val="en-US"/>
          </w:rPr>
          <w:t xml:space="preserve"> transmission of pose correction metadata for correction around pitch axis (y-axis). ‘1’ enables pose correction around this axis, ‘0’ disables it.</w:t>
        </w:r>
      </w:ins>
    </w:p>
    <w:p w14:paraId="7BB69C7B" w14:textId="77777777" w:rsidR="00413AF4" w:rsidRDefault="00413AF4" w:rsidP="00BB7DB3">
      <w:pPr>
        <w:pStyle w:val="EX"/>
        <w:rPr>
          <w:ins w:id="811" w:author="Author"/>
          <w:lang w:val="en-US"/>
        </w:rPr>
      </w:pPr>
      <w:ins w:id="812" w:author="Author">
        <w:r>
          <w:rPr>
            <w:lang w:val="en-US"/>
          </w:rPr>
          <w:t>R (1 bit):</w:t>
        </w:r>
        <w:r>
          <w:rPr>
            <w:lang w:val="en-US"/>
          </w:rPr>
          <w:tab/>
        </w:r>
        <w:r w:rsidRPr="0035339D">
          <w:rPr>
            <w:lang w:val="en-US"/>
          </w:rPr>
          <w:t>Request</w:t>
        </w:r>
        <w:r>
          <w:rPr>
            <w:lang w:val="en-US"/>
          </w:rPr>
          <w:t xml:space="preserve"> transmission of pose correction metadata for correction around roll axis (x-axis). ‘1’ enables pose correction around this axis, ‘0’ disables it.</w:t>
        </w:r>
      </w:ins>
    </w:p>
    <w:p w14:paraId="279E2022" w14:textId="77777777" w:rsidR="00413AF4" w:rsidRDefault="00413AF4" w:rsidP="00304E97">
      <w:pPr>
        <w:pStyle w:val="NO"/>
        <w:rPr>
          <w:ins w:id="813" w:author="Author"/>
          <w:lang w:val="en-US"/>
        </w:rPr>
      </w:pPr>
      <w:ins w:id="814" w:author="Author">
        <w:r>
          <w:rPr>
            <w:lang w:val="en-US"/>
          </w:rPr>
          <w:t>The following rules apply:</w:t>
        </w:r>
      </w:ins>
    </w:p>
    <w:p w14:paraId="78437F28" w14:textId="77777777" w:rsidR="00413AF4" w:rsidRPr="00F4060D" w:rsidRDefault="00413AF4" w:rsidP="00413AF4">
      <w:pPr>
        <w:pStyle w:val="NO"/>
        <w:numPr>
          <w:ilvl w:val="0"/>
          <w:numId w:val="1"/>
        </w:numPr>
        <w:overflowPunct/>
        <w:autoSpaceDE/>
        <w:autoSpaceDN/>
        <w:adjustRightInd/>
        <w:textAlignment w:val="auto"/>
        <w:rPr>
          <w:ins w:id="815" w:author="Author"/>
          <w:lang w:val="en-US"/>
        </w:rPr>
      </w:pPr>
      <w:ins w:id="816" w:author="Author">
        <w:r w:rsidRPr="00F4060D">
          <w:rPr>
            <w:lang w:val="en-US"/>
          </w:rPr>
          <w:t>The number of axis around which pose correction is supported may be limited during session setup. A split renderer configuration request shall not exceed this limit.</w:t>
        </w:r>
      </w:ins>
    </w:p>
    <w:p w14:paraId="50721452" w14:textId="77777777" w:rsidR="00413AF4" w:rsidRPr="007E1E37" w:rsidRDefault="00413AF4" w:rsidP="00413AF4">
      <w:pPr>
        <w:pStyle w:val="BodyText"/>
        <w:numPr>
          <w:ilvl w:val="0"/>
          <w:numId w:val="1"/>
        </w:numPr>
        <w:rPr>
          <w:ins w:id="817" w:author="Author"/>
        </w:rPr>
      </w:pPr>
      <w:ins w:id="818" w:author="Author">
        <w:r>
          <w:t>When D bit is set to 0 then Y, P and R bit fields are treated as reserved fields and shall be set to 0.</w:t>
        </w:r>
        <w:r w:rsidRPr="007E1E37">
          <w:t xml:space="preserve"> </w:t>
        </w:r>
      </w:ins>
    </w:p>
    <w:p w14:paraId="4382721E" w14:textId="77777777" w:rsidR="00413AF4" w:rsidRDefault="00413AF4" w:rsidP="000431FD">
      <w:pPr>
        <w:pStyle w:val="SourceCode"/>
        <w:rPr>
          <w:ins w:id="819" w:author="Author"/>
          <w:rStyle w:val="VerbatimChar"/>
          <w:rFonts w:eastAsiaTheme="minorHAnsi"/>
        </w:rPr>
      </w:pPr>
    </w:p>
    <w:tbl>
      <w:tblPr>
        <w:tblStyle w:val="TableGrid"/>
        <w:tblW w:w="2779" w:type="dxa"/>
        <w:tblInd w:w="3742" w:type="dxa"/>
        <w:tblLook w:val="04A0" w:firstRow="1" w:lastRow="0" w:firstColumn="1" w:lastColumn="0" w:noHBand="0" w:noVBand="1"/>
      </w:tblPr>
      <w:tblGrid>
        <w:gridCol w:w="2779"/>
      </w:tblGrid>
      <w:tr w:rsidR="00413AF4" w14:paraId="625AAFFA" w14:textId="77777777" w:rsidTr="00BB6497">
        <w:trPr>
          <w:trHeight w:val="993"/>
          <w:ins w:id="820" w:author="Author"/>
        </w:trPr>
        <w:tc>
          <w:tcPr>
            <w:tcW w:w="2779" w:type="dxa"/>
            <w:tcBorders>
              <w:top w:val="nil"/>
              <w:left w:val="nil"/>
              <w:bottom w:val="nil"/>
              <w:right w:val="nil"/>
            </w:tcBorders>
          </w:tcPr>
          <w:p w14:paraId="7E60CB0D" w14:textId="77777777" w:rsidR="00413AF4" w:rsidRPr="006752B9" w:rsidRDefault="00413AF4">
            <w:pPr>
              <w:pStyle w:val="PL"/>
              <w:rPr>
                <w:ins w:id="821" w:author="Author"/>
                <w:rStyle w:val="VerbatimChar"/>
              </w:rPr>
            </w:pPr>
            <w:ins w:id="822" w:author="Author">
              <w:r>
                <w:rPr>
                  <w:sz w:val="20"/>
                  <w:szCs w:val="220"/>
                </w:rPr>
                <w:t xml:space="preserve"> </w:t>
              </w:r>
              <w:r w:rsidRPr="000431FD">
                <w:rPr>
                  <w:sz w:val="20"/>
                  <w:szCs w:val="220"/>
                </w:rPr>
                <w:t xml:space="preserve">0 1 2 3 4 5 6 7 </w:t>
              </w:r>
              <w:r w:rsidRPr="000431FD">
                <w:rPr>
                  <w:sz w:val="20"/>
                  <w:szCs w:val="220"/>
                </w:rPr>
                <w:br/>
                <w:t>+-+-+-+-+-+-+-+-+</w:t>
              </w:r>
              <w:r w:rsidRPr="000431FD">
                <w:rPr>
                  <w:sz w:val="20"/>
                  <w:szCs w:val="220"/>
                </w:rPr>
                <w:br/>
                <w:t>|1|0 1 1|D|Y|P|R|</w:t>
              </w:r>
              <w:r w:rsidRPr="000431FD">
                <w:rPr>
                  <w:sz w:val="20"/>
                  <w:szCs w:val="220"/>
                </w:rPr>
                <w:br/>
                <w:t>+-+-+-+-+-+-+-+-+</w:t>
              </w:r>
            </w:ins>
          </w:p>
        </w:tc>
      </w:tr>
    </w:tbl>
    <w:p w14:paraId="4C1DE635" w14:textId="77777777" w:rsidR="00413AF4" w:rsidRPr="005967AB" w:rsidRDefault="00413AF4" w:rsidP="00A579E0">
      <w:pPr>
        <w:pStyle w:val="TF"/>
        <w:rPr>
          <w:ins w:id="823" w:author="Author"/>
        </w:rPr>
      </w:pPr>
      <w:ins w:id="824" w:author="Author">
        <w:r w:rsidRPr="00F130C4">
          <w:t>Figu</w:t>
        </w:r>
        <w:r w:rsidRPr="0035339D">
          <w:t xml:space="preserve">re </w:t>
        </w:r>
        <w:r w:rsidRPr="00A05B79">
          <w:t>A.</w:t>
        </w:r>
        <w:r w:rsidRPr="0035339D">
          <w:t>3.3.3.3</w:t>
        </w:r>
        <w:r>
          <w:t>.3.5-1</w:t>
        </w:r>
        <w:r w:rsidRPr="00F130C4">
          <w:t xml:space="preserve">: Subsequent E byte structure </w:t>
        </w:r>
        <w:r>
          <w:t>for Split Renderer configuration</w:t>
        </w:r>
        <w:r w:rsidRPr="00F130C4">
          <w:t xml:space="preserve"> </w:t>
        </w:r>
        <w:r>
          <w:t>request</w:t>
        </w:r>
        <w:r w:rsidRPr="00F130C4">
          <w:t xml:space="preserve"> (ET=</w:t>
        </w:r>
        <w:r>
          <w:t>0</w:t>
        </w:r>
        <w:r w:rsidRPr="00F130C4">
          <w:t>1</w:t>
        </w:r>
        <w:r>
          <w:t>1</w:t>
        </w:r>
        <w:r w:rsidRPr="00F130C4">
          <w:t>)</w:t>
        </w:r>
      </w:ins>
    </w:p>
    <w:p w14:paraId="321557AC" w14:textId="77777777" w:rsidR="00413AF4" w:rsidRDefault="00413AF4" w:rsidP="00333BEE">
      <w:pPr>
        <w:pStyle w:val="H6"/>
        <w:rPr>
          <w:ins w:id="825" w:author="Author"/>
          <w:lang w:val="en-US"/>
        </w:rPr>
      </w:pPr>
      <w:ins w:id="826" w:author="Author">
        <w:r w:rsidRPr="5DDACB62">
          <w:rPr>
            <w:lang w:val="en-US"/>
          </w:rPr>
          <w:t>A.3.3.3.3.3.6</w:t>
        </w:r>
        <w:r>
          <w:tab/>
        </w:r>
        <w:r w:rsidRPr="5DDACB62">
          <w:rPr>
            <w:lang w:val="en-US"/>
          </w:rPr>
          <w:t>Reserved for future use</w:t>
        </w:r>
      </w:ins>
    </w:p>
    <w:p w14:paraId="77D121D8" w14:textId="77777777" w:rsidR="00413AF4" w:rsidRPr="000431FD" w:rsidRDefault="00413AF4" w:rsidP="000431FD">
      <w:pPr>
        <w:rPr>
          <w:ins w:id="827" w:author="Author"/>
          <w:rStyle w:val="VerbatimChar"/>
          <w:rFonts w:eastAsiaTheme="minorHAnsi"/>
        </w:rPr>
      </w:pPr>
      <w:ins w:id="828" w:author="Author">
        <w:r>
          <w:rPr>
            <w:lang w:val="en-US"/>
          </w:rPr>
          <w:t>Subsequent E byte with ET bits in the range from 100 – 111 are reserved for future use. The structure of such subsequent E bytes is as shown in Figure A.3.3.3.3.3.6-1.</w:t>
        </w:r>
      </w:ins>
    </w:p>
    <w:tbl>
      <w:tblPr>
        <w:tblStyle w:val="TableGrid"/>
        <w:tblW w:w="2779" w:type="dxa"/>
        <w:tblInd w:w="3742" w:type="dxa"/>
        <w:tblLook w:val="04A0" w:firstRow="1" w:lastRow="0" w:firstColumn="1" w:lastColumn="0" w:noHBand="0" w:noVBand="1"/>
      </w:tblPr>
      <w:tblGrid>
        <w:gridCol w:w="2779"/>
      </w:tblGrid>
      <w:tr w:rsidR="00413AF4" w14:paraId="4E50C537" w14:textId="77777777" w:rsidTr="00BB6497">
        <w:trPr>
          <w:trHeight w:val="1046"/>
          <w:ins w:id="829" w:author="Author"/>
        </w:trPr>
        <w:tc>
          <w:tcPr>
            <w:tcW w:w="2779" w:type="dxa"/>
            <w:tcBorders>
              <w:top w:val="nil"/>
              <w:left w:val="nil"/>
              <w:bottom w:val="nil"/>
              <w:right w:val="nil"/>
            </w:tcBorders>
          </w:tcPr>
          <w:p w14:paraId="2D0C5CCC" w14:textId="77777777" w:rsidR="00413AF4" w:rsidRPr="006752B9" w:rsidRDefault="00413AF4">
            <w:pPr>
              <w:pStyle w:val="PL"/>
              <w:rPr>
                <w:ins w:id="830" w:author="Author"/>
                <w:rStyle w:val="VerbatimChar"/>
              </w:rPr>
            </w:pPr>
            <w:ins w:id="831" w:author="Author">
              <w:r w:rsidRPr="00E027FF">
                <w:rPr>
                  <w:sz w:val="20"/>
                  <w:szCs w:val="220"/>
                  <w:lang w:val="en-US"/>
                </w:rPr>
                <w:t xml:space="preserve"> </w:t>
              </w:r>
              <w:r w:rsidRPr="000431FD">
                <w:rPr>
                  <w:sz w:val="20"/>
                  <w:szCs w:val="220"/>
                  <w:lang w:val="fr-FR"/>
                </w:rPr>
                <w:t xml:space="preserve">0 1 2 3 4 5 6 7 </w:t>
              </w:r>
              <w:r w:rsidRPr="000431FD">
                <w:rPr>
                  <w:sz w:val="20"/>
                  <w:szCs w:val="220"/>
                  <w:lang w:val="fr-FR"/>
                </w:rPr>
                <w:br/>
                <w:t>+-+-+-+-+-+-+-+-+</w:t>
              </w:r>
              <w:r w:rsidRPr="000431FD">
                <w:rPr>
                  <w:sz w:val="20"/>
                  <w:szCs w:val="220"/>
                  <w:lang w:val="fr-FR"/>
                </w:rPr>
                <w:br/>
                <w:t>|1|  ET |  res  |</w:t>
              </w:r>
              <w:r w:rsidRPr="000431FD">
                <w:rPr>
                  <w:sz w:val="20"/>
                  <w:szCs w:val="220"/>
                  <w:lang w:val="fr-FR"/>
                </w:rPr>
                <w:br/>
                <w:t>+-+-+-+-+-+-+-+-+</w:t>
              </w:r>
            </w:ins>
          </w:p>
        </w:tc>
      </w:tr>
    </w:tbl>
    <w:p w14:paraId="0BAAB749" w14:textId="77777777" w:rsidR="00413AF4" w:rsidRPr="000E50B4" w:rsidRDefault="00413AF4" w:rsidP="00333BEE">
      <w:pPr>
        <w:pStyle w:val="TF"/>
        <w:rPr>
          <w:ins w:id="832" w:author="Author"/>
          <w:lang w:val="fr-FR"/>
        </w:rPr>
      </w:pPr>
      <w:ins w:id="833" w:author="Author">
        <w:r w:rsidRPr="000E50B4">
          <w:rPr>
            <w:lang w:val="fr-FR"/>
          </w:rPr>
          <w:t>Figure A.3.3.3.3.3.6-1: Subsequent E byte structure for (ET=100 - 111)</w:t>
        </w:r>
      </w:ins>
    </w:p>
    <w:p w14:paraId="2F461901" w14:textId="77777777" w:rsidR="00413AF4" w:rsidRDefault="00413AF4" w:rsidP="00BD4E72">
      <w:pPr>
        <w:rPr>
          <w:ins w:id="834" w:author="Author"/>
        </w:rPr>
      </w:pPr>
      <w:ins w:id="835" w:author="Author">
        <w:r w:rsidRPr="007E1E37">
          <w:t xml:space="preserve">In this case, the bits 4-7 are reserved for future use. </w:t>
        </w:r>
      </w:ins>
    </w:p>
    <w:p w14:paraId="2F39F8A8" w14:textId="77777777" w:rsidR="00413AF4" w:rsidDel="00F71495" w:rsidRDefault="00413AF4" w:rsidP="00474A55">
      <w:pPr>
        <w:rPr>
          <w:del w:id="836" w:author="Author"/>
        </w:rPr>
      </w:pPr>
      <w:ins w:id="837" w:author="Author">
        <w:r>
          <w:t xml:space="preserve">E bytes reserved for </w:t>
        </w:r>
        <w:r w:rsidRPr="007E1E37">
          <w:t>future use shall be the last subsequent E byte</w:t>
        </w:r>
        <w:r>
          <w:t xml:space="preserve">s </w:t>
        </w:r>
        <w:r w:rsidRPr="007E1E37">
          <w:t xml:space="preserve">prior to ToC bytes. </w:t>
        </w:r>
        <w:r>
          <w:t xml:space="preserve">Legacy receiver </w:t>
        </w:r>
        <w:r w:rsidRPr="007E1E37">
          <w:t>implementation</w:t>
        </w:r>
        <w:r>
          <w:t>s</w:t>
        </w:r>
        <w:r w:rsidRPr="007E1E37">
          <w:t xml:space="preserve"> </w:t>
        </w:r>
        <w:r>
          <w:t>(</w:t>
        </w:r>
        <w:r w:rsidRPr="007E1E37">
          <w:t xml:space="preserve">not supporting </w:t>
        </w:r>
        <w:r>
          <w:t xml:space="preserve">the </w:t>
        </w:r>
        <w:r w:rsidRPr="007E1E37">
          <w:t>future use</w:t>
        </w:r>
        <w:r>
          <w:t>)</w:t>
        </w:r>
        <w:r w:rsidRPr="007E1E37">
          <w:t xml:space="preserve"> shall </w:t>
        </w:r>
        <w:r>
          <w:t>treat the bytes following the first encountered future use E byte until a first ToC byte as follows: T</w:t>
        </w:r>
        <w:r w:rsidRPr="007E1E37">
          <w:t xml:space="preserve">he H bit position </w:t>
        </w:r>
        <w:r>
          <w:t xml:space="preserve">shall be parsed and all </w:t>
        </w:r>
        <w:r w:rsidRPr="007E1E37">
          <w:t>other bit positions</w:t>
        </w:r>
        <w:r>
          <w:t xml:space="preserve"> shall be ignored. The first byte</w:t>
        </w:r>
        <w:r w:rsidRPr="007E1E37">
          <w:t xml:space="preserve"> with H bit set to 0</w:t>
        </w:r>
        <w:r>
          <w:t xml:space="preserve"> shall be treated as first ToC byte</w:t>
        </w:r>
        <w:r w:rsidRPr="007E1E37">
          <w:t>.</w:t>
        </w:r>
      </w:ins>
    </w:p>
    <w:p w14:paraId="5E050ED6" w14:textId="77777777" w:rsidR="00413AF4" w:rsidRDefault="00413AF4" w:rsidP="00474A55">
      <w:pPr>
        <w:rPr>
          <w:ins w:id="838" w:author="Author"/>
        </w:rPr>
      </w:pPr>
    </w:p>
    <w:p w14:paraId="0316FE5D" w14:textId="77777777" w:rsidR="00413AF4" w:rsidRPr="00F71495" w:rsidRDefault="00413AF4" w:rsidP="00F71495">
      <w:pPr>
        <w:pStyle w:val="Heading4"/>
        <w:rPr>
          <w:ins w:id="839" w:author="Author"/>
        </w:rPr>
      </w:pPr>
      <w:ins w:id="840" w:author="Author">
        <w:r w:rsidRPr="00F71495">
          <w:t>A.3.3.3.4</w:t>
        </w:r>
        <w:r w:rsidRPr="00F71495">
          <w:tab/>
          <w:t>Placement of E b</w:t>
        </w:r>
        <w:r>
          <w:t>ytes and ToC bytes and parsing of the payload header</w:t>
        </w:r>
      </w:ins>
    </w:p>
    <w:p w14:paraId="2428E85D" w14:textId="77777777" w:rsidR="00413AF4" w:rsidRDefault="00413AF4" w:rsidP="0069350B">
      <w:pPr>
        <w:rPr>
          <w:ins w:id="841" w:author="Author"/>
        </w:rPr>
      </w:pPr>
      <w:ins w:id="842" w:author="Author">
        <w:r>
          <w:t>If there is any E byte present, the first E byte shall be the initial E byte with the CMR which shall precede all subsequent E bytes and ToC bytes</w:t>
        </w:r>
        <w:r w:rsidRPr="00C47248">
          <w:t>. There shall be at most one initial E byte in the payload.</w:t>
        </w:r>
        <w:r>
          <w:t xml:space="preserve"> If an E byte relates to a </w:t>
        </w:r>
        <w:r>
          <w:lastRenderedPageBreak/>
          <w:t>given frame, then it shall directly precede the ToC byte that relates to that frame. E bytes not related to specific frames shall always appear only once and precede all ToC bytes.</w:t>
        </w:r>
      </w:ins>
    </w:p>
    <w:p w14:paraId="50670291" w14:textId="77777777" w:rsidR="00413AF4" w:rsidRDefault="00413AF4" w:rsidP="00F71495">
      <w:pPr>
        <w:rPr>
          <w:ins w:id="843" w:author="Author"/>
        </w:rPr>
      </w:pPr>
      <w:ins w:id="844" w:author="Author">
        <w:r>
          <w:t>Parsing of one payload header byte follows the state machine of Figure A.3.3.3.4-1</w:t>
        </w:r>
      </w:ins>
      <w:r>
        <w:t>.</w:t>
      </w:r>
    </w:p>
    <w:p w14:paraId="1ADA49CC" w14:textId="77777777" w:rsidR="00413AF4" w:rsidRDefault="00413AF4" w:rsidP="00F71495">
      <w:pPr>
        <w:rPr>
          <w:ins w:id="845" w:author="Author"/>
        </w:rPr>
      </w:pPr>
      <w:ins w:id="846" w:author="Author">
        <w:r w:rsidRPr="00DA07CF">
          <w:rPr>
            <w:noProof/>
          </w:rPr>
          <w:drawing>
            <wp:inline distT="0" distB="0" distL="0" distR="0" wp14:anchorId="58E57066" wp14:editId="7515EA1E">
              <wp:extent cx="6485701" cy="3327816"/>
              <wp:effectExtent l="0" t="0" r="4445" b="0"/>
              <wp:docPr id="482169654" name="Picture 482169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69654" name="Picture 48216965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496690" cy="3333455"/>
                      </a:xfrm>
                      <a:prstGeom prst="rect">
                        <a:avLst/>
                      </a:prstGeom>
                    </pic:spPr>
                  </pic:pic>
                </a:graphicData>
              </a:graphic>
            </wp:inline>
          </w:drawing>
        </w:r>
        <w:r w:rsidRPr="00DA07CF">
          <w:rPr>
            <w:noProof/>
          </w:rPr>
          <w:t xml:space="preserve"> </w:t>
        </w:r>
      </w:ins>
    </w:p>
    <w:p w14:paraId="434DD7C6" w14:textId="77777777" w:rsidR="00413AF4" w:rsidRDefault="00413AF4" w:rsidP="00F71495">
      <w:pPr>
        <w:pStyle w:val="TF"/>
      </w:pPr>
      <w:ins w:id="847" w:author="Author">
        <w:r>
          <w:t>Figure A.3.3.3.4-1: State Machine for parsing a Payload Header Byte.</w:t>
        </w:r>
      </w:ins>
    </w:p>
    <w:p w14:paraId="1C5B9768" w14:textId="77777777" w:rsidR="00413AF4" w:rsidDel="009B7442" w:rsidRDefault="00413AF4" w:rsidP="00F71495">
      <w:pPr>
        <w:pStyle w:val="TF"/>
        <w:rPr>
          <w:ins w:id="848" w:author="Author"/>
          <w:del w:id="849" w:author="Author"/>
        </w:rPr>
      </w:pPr>
    </w:p>
    <w:p w14:paraId="00CC2768" w14:textId="77777777" w:rsidR="00413AF4" w:rsidRDefault="00413AF4" w:rsidP="009B7442">
      <w:pPr>
        <w:rPr>
          <w:ins w:id="850" w:author="Author"/>
          <w:lang w:val="en-US"/>
        </w:rPr>
      </w:pPr>
      <w:ins w:id="851" w:author="Author">
        <w:r>
          <w:t xml:space="preserve">Figure A.3.3.3.4-2 presents a general payload structure for IVAS with two speech frames and multiple E bytes in the payload. Parsing of the payload header bytes follow the state machine of Figure A.3.3.3.4-1. The ToC bytes ToC1 (F bit set to 1) and ToC2 (F bit set to 0) identify the </w:t>
        </w:r>
        <w:r w:rsidRPr="00C47248">
          <w:t>IVAS data</w:t>
        </w:r>
        <w:r>
          <w:t xml:space="preserve"> frames “</w:t>
        </w:r>
        <w:r w:rsidRPr="00C47248">
          <w:t>IVAS</w:t>
        </w:r>
        <w:r>
          <w:t xml:space="preserve"> frame 1” and “</w:t>
        </w:r>
        <w:r w:rsidRPr="00C47248">
          <w:t>IVAS</w:t>
        </w:r>
        <w:r>
          <w:t xml:space="preserve"> frame 2” in the payload, respectively. The “Initial E byte” shall be a CMR byte </w:t>
        </w:r>
        <w:r w:rsidRPr="00C47248">
          <w:t>and it shall be the first byte in the payload.</w:t>
        </w:r>
        <w:r>
          <w:t xml:space="preserve"> The “Subsequent E byte 1” and “Subsequent E byte 2” may be of any subsequent E byte types listed in </w:t>
        </w:r>
        <w:r>
          <w:rPr>
            <w:lang w:val="en-US"/>
          </w:rPr>
          <w:t>Table A.3.3.3.3.3-1. The “Subsequent E byte 3” shall be of any subsequent E byte type identified as frame specific in Table A.3.3.3.4-1 and the E byte relates to “</w:t>
        </w:r>
        <w:r w:rsidRPr="00C47248">
          <w:rPr>
            <w:lang w:val="en-US"/>
          </w:rPr>
          <w:t>IVAS</w:t>
        </w:r>
        <w:r>
          <w:rPr>
            <w:lang w:val="en-US"/>
          </w:rPr>
          <w:t xml:space="preserve"> frame 2”.</w:t>
        </w:r>
      </w:ins>
    </w:p>
    <w:tbl>
      <w:tblPr>
        <w:tblStyle w:val="TableGrid"/>
        <w:tblW w:w="10490" w:type="dxa"/>
        <w:tblLook w:val="04A0" w:firstRow="1" w:lastRow="0" w:firstColumn="1" w:lastColumn="0" w:noHBand="0" w:noVBand="1"/>
      </w:tblPr>
      <w:tblGrid>
        <w:gridCol w:w="10490"/>
      </w:tblGrid>
      <w:tr w:rsidR="00413AF4" w:rsidRPr="00BB6497" w14:paraId="1BAD1E1B" w14:textId="77777777" w:rsidTr="00CF3C92">
        <w:trPr>
          <w:trHeight w:val="3268"/>
          <w:ins w:id="852" w:author="Author"/>
        </w:trPr>
        <w:tc>
          <w:tcPr>
            <w:tcW w:w="10490" w:type="dxa"/>
            <w:tcBorders>
              <w:top w:val="nil"/>
              <w:left w:val="nil"/>
              <w:bottom w:val="nil"/>
              <w:right w:val="nil"/>
            </w:tcBorders>
          </w:tcPr>
          <w:p w14:paraId="33108438" w14:textId="77777777" w:rsidR="00413AF4" w:rsidRPr="00BB6497" w:rsidRDefault="00413AF4">
            <w:pPr>
              <w:pStyle w:val="PL"/>
              <w:rPr>
                <w:ins w:id="853" w:author="Author"/>
                <w:rStyle w:val="VerbatimChar"/>
                <w:lang w:val="fr-FR"/>
              </w:rPr>
            </w:pPr>
            <w:ins w:id="854" w:author="Author">
              <w:r w:rsidRPr="00E027FF">
                <w:rPr>
                  <w:sz w:val="20"/>
                  <w:szCs w:val="220"/>
                  <w:lang w:val="en-US"/>
                </w:rPr>
                <w:t xml:space="preserve">  0                   1                   2                   3    </w:t>
              </w:r>
              <w:r w:rsidRPr="00E027FF">
                <w:rPr>
                  <w:sz w:val="20"/>
                  <w:szCs w:val="220"/>
                  <w:lang w:val="en-US"/>
                </w:rPr>
                <w:br/>
                <w:t xml:space="preserve">  0 1 2 3 4 5 6 7 8 9 0 1 2 3 4 5 6 7 8 9 0 1 2 3 4 5 6 7 8 9 0 1 2 3 4 5 6 7 8 9</w:t>
              </w:r>
              <w:r w:rsidRPr="00E027FF">
                <w:rPr>
                  <w:sz w:val="20"/>
                  <w:szCs w:val="220"/>
                  <w:lang w:val="en-US"/>
                </w:rPr>
                <w:br/>
                <w:t xml:space="preserve">  H               H               H               H F             H</w:t>
              </w:r>
              <w:r w:rsidRPr="00E027FF">
                <w:rPr>
                  <w:sz w:val="20"/>
                  <w:szCs w:val="220"/>
                  <w:lang w:val="en-US"/>
                </w:rPr>
                <w:br/>
                <w:t xml:space="preserve"> +-+-+-+-+-+-+-+-+-+-+-+-+-+-+-+-+-+-+-+-+-+-+-+-+-+-+-+-+-+-+-+-+-+-+-+-+-+-+-+-+</w:t>
              </w:r>
              <w:r w:rsidRPr="00E027FF">
                <w:rPr>
                  <w:sz w:val="20"/>
                  <w:szCs w:val="220"/>
                  <w:lang w:val="en-US"/>
                </w:rPr>
                <w:br/>
                <w:t xml:space="preserve"> |1|  T  |   D   |1| ET1 |x x x x|1| ET2 |x x x x|0|1|0 1|  BR   |1| ET3 |x x x x|…</w:t>
              </w:r>
              <w:r w:rsidRPr="00E027FF">
                <w:rPr>
                  <w:sz w:val="20"/>
                  <w:szCs w:val="220"/>
                  <w:lang w:val="en-US"/>
                </w:rPr>
                <w:br/>
                <w:t xml:space="preserve"> </w:t>
              </w:r>
              <w:r w:rsidRPr="00C63BF3">
                <w:rPr>
                  <w:sz w:val="20"/>
                  <w:szCs w:val="220"/>
                  <w:lang w:val="pt-BR"/>
                </w:rPr>
                <w:t>+-+-+-+-+-+-+-+-+-+-+-+-+-+-+-+-+-+-+-+-+-+-+-+-+-+-+-+-+-+-+-+-+-+-+-+-+-+-+-+-+</w:t>
              </w:r>
              <w:r w:rsidRPr="00C63BF3">
                <w:rPr>
                  <w:sz w:val="20"/>
                  <w:szCs w:val="220"/>
                  <w:lang w:val="pt-BR"/>
                </w:rPr>
                <w:br/>
                <w:t xml:space="preserve"> \--------------/\--------------/\--------------/\--------------/\--------------/</w:t>
              </w:r>
              <w:r w:rsidRPr="00C63BF3">
                <w:rPr>
                  <w:sz w:val="20"/>
                  <w:szCs w:val="220"/>
                  <w:lang w:val="pt-BR"/>
                </w:rPr>
                <w:br/>
                <w:t xml:space="preserve">  Initial E byte  Subsqnt E byte1 Subsqnt E byte2      ToC1       Subsqnt E byte3</w:t>
              </w:r>
              <w:r w:rsidRPr="00C63BF3">
                <w:rPr>
                  <w:sz w:val="20"/>
                  <w:szCs w:val="220"/>
                  <w:lang w:val="pt-BR"/>
                </w:rPr>
                <w:br/>
                <w:t xml:space="preserve">  H F</w:t>
              </w:r>
              <w:r w:rsidRPr="00C63BF3">
                <w:rPr>
                  <w:sz w:val="20"/>
                  <w:szCs w:val="220"/>
                  <w:lang w:val="pt-BR"/>
                </w:rPr>
                <w:br/>
                <w:t xml:space="preserve"> +-+-+-+-+-+-+-+-+-------------------------- ---+-------------------- ---+</w:t>
              </w:r>
              <w:r w:rsidRPr="00C63BF3">
                <w:rPr>
                  <w:sz w:val="20"/>
                  <w:szCs w:val="220"/>
                  <w:lang w:val="pt-BR"/>
                </w:rPr>
                <w:br/>
                <w:t xml:space="preserve">…|0|0|0 1|  BR   |      IVAS frame 1       ...  </w:t>
              </w:r>
              <w:r w:rsidRPr="002021BB">
                <w:rPr>
                  <w:sz w:val="20"/>
                  <w:szCs w:val="220"/>
                  <w:lang w:val="fr-FR"/>
                </w:rPr>
                <w:t xml:space="preserve">|   IVAS frame 2  </w:t>
              </w:r>
              <w:r>
                <w:rPr>
                  <w:sz w:val="20"/>
                  <w:szCs w:val="220"/>
                  <w:lang w:val="fr-FR"/>
                </w:rPr>
                <w:t xml:space="preserve">  </w:t>
              </w:r>
              <w:r w:rsidRPr="002021BB">
                <w:rPr>
                  <w:sz w:val="20"/>
                  <w:szCs w:val="220"/>
                  <w:lang w:val="fr-FR"/>
                </w:rPr>
                <w:t>...  |</w:t>
              </w:r>
              <w:r w:rsidRPr="002021BB">
                <w:rPr>
                  <w:sz w:val="20"/>
                  <w:szCs w:val="220"/>
                  <w:lang w:val="fr-FR"/>
                </w:rPr>
                <w:br/>
                <w:t xml:space="preserve"> +-+-+-+-+-+-+-+-+-------------------------- ---+-------------------- ---+</w:t>
              </w:r>
              <w:r w:rsidRPr="002021BB">
                <w:rPr>
                  <w:sz w:val="20"/>
                  <w:szCs w:val="220"/>
                  <w:lang w:val="fr-FR"/>
                </w:rPr>
                <w:br/>
                <w:t xml:space="preserve"> \--------------/</w:t>
              </w:r>
              <w:r w:rsidRPr="002021BB">
                <w:rPr>
                  <w:sz w:val="20"/>
                  <w:szCs w:val="220"/>
                  <w:lang w:val="fr-FR"/>
                </w:rPr>
                <w:br/>
                <w:t xml:space="preserve">       ToC2</w:t>
              </w:r>
            </w:ins>
          </w:p>
        </w:tc>
      </w:tr>
    </w:tbl>
    <w:p w14:paraId="5B68B4E8" w14:textId="77777777" w:rsidR="00413AF4" w:rsidRPr="00E027FF" w:rsidRDefault="00413AF4" w:rsidP="00C47248">
      <w:pPr>
        <w:pStyle w:val="TF"/>
        <w:rPr>
          <w:ins w:id="855" w:author="Author"/>
          <w:lang w:val="en-US"/>
        </w:rPr>
      </w:pPr>
      <w:ins w:id="856" w:author="Author">
        <w:r w:rsidRPr="00E027FF">
          <w:rPr>
            <w:lang w:val="en-US"/>
          </w:rPr>
          <w:t>Figure A.3.3.3.4-2: Payload structure with IVAS frames and E bytes in the payload.</w:t>
        </w:r>
      </w:ins>
    </w:p>
    <w:p w14:paraId="5AF1083A" w14:textId="77777777" w:rsidR="00413AF4" w:rsidRPr="005419C1" w:rsidRDefault="00413AF4" w:rsidP="00AF6775">
      <w:pPr>
        <w:pStyle w:val="TH"/>
        <w:rPr>
          <w:ins w:id="857" w:author="Author"/>
          <w:lang w:val="en-US" w:eastAsia="ja-JP"/>
        </w:rPr>
      </w:pPr>
      <w:ins w:id="858" w:author="Author">
        <w:r w:rsidRPr="00F87C84">
          <w:rPr>
            <w:lang w:val="en-US" w:eastAsia="ja-JP"/>
          </w:rPr>
          <w:lastRenderedPageBreak/>
          <w:t>Table A.</w:t>
        </w:r>
        <w:r>
          <w:rPr>
            <w:lang w:val="en-US" w:eastAsia="ja-JP"/>
          </w:rPr>
          <w:t>3.3.3.4-1</w:t>
        </w:r>
        <w:r w:rsidRPr="00F87C84">
          <w:rPr>
            <w:lang w:val="en-US" w:eastAsia="ja-JP"/>
          </w:rPr>
          <w:t xml:space="preserve">: </w:t>
        </w:r>
        <w:r>
          <w:rPr>
            <w:lang w:val="en-US" w:eastAsia="ja-JP"/>
          </w:rPr>
          <w:t>Frame specific relations of subsequent E byte types.</w:t>
        </w:r>
      </w:ins>
    </w:p>
    <w:tbl>
      <w:tblPr>
        <w:tblW w:w="4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985"/>
      </w:tblGrid>
      <w:tr w:rsidR="00413AF4" w:rsidRPr="00F87C84" w14:paraId="1E063BC1" w14:textId="77777777" w:rsidTr="003314E3">
        <w:trPr>
          <w:jc w:val="center"/>
          <w:ins w:id="859" w:author="Author"/>
        </w:trPr>
        <w:tc>
          <w:tcPr>
            <w:tcW w:w="2694" w:type="dxa"/>
            <w:tcBorders>
              <w:bottom w:val="single" w:sz="18" w:space="0" w:color="auto"/>
            </w:tcBorders>
            <w:shd w:val="clear" w:color="auto" w:fill="E7E6E6"/>
          </w:tcPr>
          <w:p w14:paraId="6BD5766E" w14:textId="77777777" w:rsidR="00413AF4" w:rsidRPr="00F87C84" w:rsidRDefault="00413AF4">
            <w:pPr>
              <w:pStyle w:val="TAH"/>
              <w:rPr>
                <w:ins w:id="860" w:author="Author"/>
                <w:lang w:val="en" w:eastAsia="ja-JP"/>
              </w:rPr>
            </w:pPr>
            <w:ins w:id="861" w:author="Author">
              <w:r>
                <w:rPr>
                  <w:lang w:val="en-US" w:eastAsia="ja-JP"/>
                </w:rPr>
                <w:t xml:space="preserve">Subsequent </w:t>
              </w:r>
              <w:r>
                <w:rPr>
                  <w:lang w:val="en" w:eastAsia="ja-JP"/>
                </w:rPr>
                <w:t>E byte type</w:t>
              </w:r>
            </w:ins>
          </w:p>
        </w:tc>
        <w:tc>
          <w:tcPr>
            <w:tcW w:w="1985" w:type="dxa"/>
            <w:tcBorders>
              <w:bottom w:val="single" w:sz="18" w:space="0" w:color="auto"/>
            </w:tcBorders>
            <w:shd w:val="clear" w:color="auto" w:fill="E7E6E6"/>
            <w:vAlign w:val="center"/>
          </w:tcPr>
          <w:p w14:paraId="772D403C" w14:textId="77777777" w:rsidR="00413AF4" w:rsidRPr="00F87C84" w:rsidRDefault="00413AF4">
            <w:pPr>
              <w:pStyle w:val="TAH"/>
              <w:rPr>
                <w:ins w:id="862" w:author="Author"/>
                <w:lang w:val="en" w:eastAsia="ja-JP"/>
              </w:rPr>
            </w:pPr>
            <w:ins w:id="863" w:author="Author">
              <w:r>
                <w:rPr>
                  <w:lang w:val="en" w:eastAsia="ja-JP"/>
                </w:rPr>
                <w:t>Frame specific</w:t>
              </w:r>
            </w:ins>
          </w:p>
        </w:tc>
      </w:tr>
      <w:tr w:rsidR="00413AF4" w:rsidRPr="00F87C84" w14:paraId="72117568" w14:textId="77777777" w:rsidTr="003314E3">
        <w:trPr>
          <w:jc w:val="center"/>
          <w:ins w:id="864" w:author="Author"/>
        </w:trPr>
        <w:tc>
          <w:tcPr>
            <w:tcW w:w="2694" w:type="dxa"/>
            <w:tcBorders>
              <w:top w:val="single" w:sz="8" w:space="0" w:color="auto"/>
              <w:left w:val="single" w:sz="8" w:space="0" w:color="auto"/>
              <w:bottom w:val="single" w:sz="8" w:space="0" w:color="auto"/>
              <w:right w:val="single" w:sz="8" w:space="0" w:color="auto"/>
            </w:tcBorders>
            <w:vAlign w:val="center"/>
          </w:tcPr>
          <w:p w14:paraId="702F1BA0" w14:textId="77777777" w:rsidR="00413AF4" w:rsidRPr="00F87C84" w:rsidRDefault="00413AF4" w:rsidP="003314E3">
            <w:pPr>
              <w:pStyle w:val="TAC"/>
              <w:rPr>
                <w:ins w:id="865" w:author="Author"/>
                <w:lang w:val="en" w:eastAsia="ja-JP"/>
              </w:rPr>
            </w:pPr>
            <w:ins w:id="866" w:author="Author">
              <w:r w:rsidRPr="00F87C84">
                <w:rPr>
                  <w:lang w:val="en" w:eastAsia="ja-JP"/>
                </w:rPr>
                <w:t>Bandwidt</w:t>
              </w:r>
              <w:r>
                <w:rPr>
                  <w:lang w:val="en" w:eastAsia="ja-JP"/>
                </w:rPr>
                <w:t>h</w:t>
              </w:r>
              <w:r w:rsidRPr="00F87C84">
                <w:rPr>
                  <w:lang w:val="en" w:eastAsia="ja-JP"/>
                </w:rPr>
                <w:t xml:space="preserve">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5A43B206" w14:textId="77777777" w:rsidR="00413AF4" w:rsidRPr="00F87C84" w:rsidRDefault="00413AF4" w:rsidP="003314E3">
            <w:pPr>
              <w:pStyle w:val="TAC"/>
              <w:rPr>
                <w:ins w:id="867" w:author="Author"/>
                <w:lang w:val="en" w:eastAsia="ja-JP"/>
              </w:rPr>
            </w:pPr>
            <w:ins w:id="868" w:author="Author">
              <w:r>
                <w:rPr>
                  <w:lang w:val="en" w:eastAsia="ja-JP"/>
                </w:rPr>
                <w:t>No</w:t>
              </w:r>
            </w:ins>
          </w:p>
        </w:tc>
      </w:tr>
      <w:tr w:rsidR="00413AF4" w:rsidRPr="00F87C84" w14:paraId="3EC6D485" w14:textId="77777777" w:rsidTr="003314E3">
        <w:trPr>
          <w:jc w:val="center"/>
          <w:ins w:id="869" w:author="Author"/>
        </w:trPr>
        <w:tc>
          <w:tcPr>
            <w:tcW w:w="2694" w:type="dxa"/>
            <w:tcBorders>
              <w:top w:val="single" w:sz="8" w:space="0" w:color="auto"/>
              <w:left w:val="single" w:sz="8" w:space="0" w:color="auto"/>
              <w:bottom w:val="single" w:sz="8" w:space="0" w:color="auto"/>
              <w:right w:val="single" w:sz="8" w:space="0" w:color="auto"/>
            </w:tcBorders>
            <w:vAlign w:val="center"/>
          </w:tcPr>
          <w:p w14:paraId="22D1FFD5" w14:textId="77777777" w:rsidR="00413AF4" w:rsidRPr="00F87C84" w:rsidRDefault="00413AF4" w:rsidP="003314E3">
            <w:pPr>
              <w:pStyle w:val="TAC"/>
              <w:rPr>
                <w:ins w:id="870" w:author="Author"/>
                <w:lang w:val="en" w:eastAsia="ja-JP"/>
              </w:rPr>
            </w:pPr>
            <w:ins w:id="871" w:author="Author">
              <w:r w:rsidRPr="00F87C84">
                <w:rPr>
                  <w:lang w:val="en" w:eastAsia="ja-JP"/>
                </w:rPr>
                <w:t>Format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6D505B2E" w14:textId="77777777" w:rsidR="00413AF4" w:rsidRPr="00F87C84" w:rsidRDefault="00413AF4" w:rsidP="003314E3">
            <w:pPr>
              <w:pStyle w:val="TAC"/>
              <w:rPr>
                <w:ins w:id="872" w:author="Author"/>
                <w:lang w:val="en-US" w:eastAsia="ja-JP"/>
              </w:rPr>
            </w:pPr>
            <w:ins w:id="873" w:author="Author">
              <w:r>
                <w:rPr>
                  <w:lang w:val="en-US" w:eastAsia="ja-JP"/>
                </w:rPr>
                <w:t>No</w:t>
              </w:r>
            </w:ins>
          </w:p>
        </w:tc>
      </w:tr>
      <w:tr w:rsidR="00413AF4" w:rsidRPr="00F87C84" w14:paraId="1A958A37" w14:textId="77777777" w:rsidTr="003314E3">
        <w:trPr>
          <w:jc w:val="center"/>
          <w:ins w:id="874" w:author="Author"/>
        </w:trPr>
        <w:tc>
          <w:tcPr>
            <w:tcW w:w="2694" w:type="dxa"/>
            <w:tcBorders>
              <w:top w:val="single" w:sz="8" w:space="0" w:color="auto"/>
              <w:left w:val="single" w:sz="8" w:space="0" w:color="auto"/>
              <w:bottom w:val="single" w:sz="8" w:space="0" w:color="auto"/>
              <w:right w:val="single" w:sz="8" w:space="0" w:color="auto"/>
            </w:tcBorders>
            <w:vAlign w:val="center"/>
          </w:tcPr>
          <w:p w14:paraId="6CD3BFDD" w14:textId="77777777" w:rsidR="00413AF4" w:rsidRPr="00F87C84" w:rsidRDefault="00413AF4" w:rsidP="003314E3">
            <w:pPr>
              <w:pStyle w:val="TAC"/>
              <w:rPr>
                <w:ins w:id="875" w:author="Author"/>
                <w:lang w:val="en" w:eastAsia="ja-JP"/>
              </w:rPr>
            </w:pPr>
            <w:ins w:id="876" w:author="Author">
              <w:r>
                <w:rPr>
                  <w:lang w:val="en-US" w:eastAsia="ja-JP"/>
                </w:rPr>
                <w:t>PI</w:t>
              </w:r>
              <w:r w:rsidRPr="18C9BB1F">
                <w:rPr>
                  <w:lang w:val="en-US" w:eastAsia="ja-JP"/>
                </w:rPr>
                <w:t xml:space="preserve"> indication</w:t>
              </w:r>
            </w:ins>
          </w:p>
        </w:tc>
        <w:tc>
          <w:tcPr>
            <w:tcW w:w="1985" w:type="dxa"/>
            <w:tcBorders>
              <w:top w:val="single" w:sz="8" w:space="0" w:color="auto"/>
              <w:left w:val="single" w:sz="8" w:space="0" w:color="auto"/>
              <w:bottom w:val="single" w:sz="8" w:space="0" w:color="auto"/>
              <w:right w:val="single" w:sz="18" w:space="0" w:color="auto"/>
            </w:tcBorders>
            <w:vAlign w:val="center"/>
          </w:tcPr>
          <w:p w14:paraId="1274816A" w14:textId="77777777" w:rsidR="00413AF4" w:rsidRPr="00A05B79" w:rsidRDefault="00413AF4" w:rsidP="003314E3">
            <w:pPr>
              <w:pStyle w:val="TAC"/>
              <w:rPr>
                <w:ins w:id="877" w:author="Author"/>
                <w:lang w:val="en-US"/>
              </w:rPr>
            </w:pPr>
            <w:ins w:id="878" w:author="Author">
              <w:r>
                <w:rPr>
                  <w:lang w:val="en" w:eastAsia="ja-JP"/>
                </w:rPr>
                <w:t>No</w:t>
              </w:r>
            </w:ins>
          </w:p>
        </w:tc>
      </w:tr>
      <w:tr w:rsidR="00413AF4" w:rsidRPr="00F87C84" w14:paraId="310A7975" w14:textId="77777777" w:rsidTr="003314E3">
        <w:trPr>
          <w:jc w:val="center"/>
          <w:ins w:id="879" w:author="Author"/>
        </w:trPr>
        <w:tc>
          <w:tcPr>
            <w:tcW w:w="2694" w:type="dxa"/>
            <w:tcBorders>
              <w:top w:val="single" w:sz="8" w:space="0" w:color="auto"/>
              <w:left w:val="single" w:sz="8" w:space="0" w:color="auto"/>
              <w:bottom w:val="single" w:sz="8" w:space="0" w:color="auto"/>
              <w:right w:val="single" w:sz="8" w:space="0" w:color="auto"/>
            </w:tcBorders>
            <w:vAlign w:val="center"/>
          </w:tcPr>
          <w:p w14:paraId="75E41720" w14:textId="77777777" w:rsidR="00413AF4" w:rsidRPr="00F87C84" w:rsidRDefault="00413AF4" w:rsidP="003314E3">
            <w:pPr>
              <w:pStyle w:val="TAC"/>
              <w:rPr>
                <w:ins w:id="880" w:author="Author"/>
                <w:lang w:val="en" w:eastAsia="ja-JP"/>
              </w:rPr>
            </w:pPr>
            <w:ins w:id="881" w:author="Author">
              <w:r>
                <w:rPr>
                  <w:lang w:val="en" w:eastAsia="ja-JP"/>
                </w:rPr>
                <w:t>Split Renderer Request</w:t>
              </w:r>
            </w:ins>
          </w:p>
        </w:tc>
        <w:tc>
          <w:tcPr>
            <w:tcW w:w="1985" w:type="dxa"/>
            <w:tcBorders>
              <w:top w:val="single" w:sz="8" w:space="0" w:color="auto"/>
              <w:left w:val="single" w:sz="8" w:space="0" w:color="auto"/>
              <w:bottom w:val="single" w:sz="8" w:space="0" w:color="auto"/>
              <w:right w:val="single" w:sz="18" w:space="0" w:color="auto"/>
            </w:tcBorders>
            <w:vAlign w:val="center"/>
          </w:tcPr>
          <w:p w14:paraId="4A581AD7" w14:textId="77777777" w:rsidR="00413AF4" w:rsidRDefault="00413AF4" w:rsidP="003314E3">
            <w:pPr>
              <w:pStyle w:val="TAC"/>
              <w:rPr>
                <w:ins w:id="882" w:author="Author"/>
                <w:lang w:val="en" w:eastAsia="ja-JP"/>
              </w:rPr>
            </w:pPr>
            <w:ins w:id="883" w:author="Author">
              <w:r>
                <w:rPr>
                  <w:lang w:val="en" w:eastAsia="ja-JP"/>
                </w:rPr>
                <w:t>No</w:t>
              </w:r>
            </w:ins>
          </w:p>
        </w:tc>
      </w:tr>
    </w:tbl>
    <w:p w14:paraId="79E23EB0" w14:textId="77777777" w:rsidR="00413AF4" w:rsidRDefault="00413AF4" w:rsidP="0069350B">
      <w:pPr>
        <w:rPr>
          <w:ins w:id="884" w:author="Author"/>
        </w:rPr>
      </w:pPr>
    </w:p>
    <w:p w14:paraId="778BE730" w14:textId="77777777" w:rsidR="00413AF4" w:rsidRPr="0069350B" w:rsidRDefault="00413AF4" w:rsidP="00ED19F3">
      <w:pPr>
        <w:pStyle w:val="NO"/>
        <w:rPr>
          <w:ins w:id="885" w:author="Author"/>
        </w:rPr>
      </w:pPr>
      <w:ins w:id="886" w:author="Author">
        <w:r>
          <w:t>NOTE: The payload structure in Figure A.3.3.3.4-2 is an example and the number and placement of the E bytes may vary. None of the currently specified subsequent E bytes can be frame specific.</w:t>
        </w:r>
      </w:ins>
    </w:p>
    <w:p w14:paraId="4D310304" w14:textId="0EF257A1" w:rsidR="00413AF4" w:rsidRPr="00FD4F85" w:rsidRDefault="00413AF4" w:rsidP="002F2B45">
      <w:pPr>
        <w:pStyle w:val="Heading2"/>
      </w:pPr>
      <w:bookmarkStart w:id="887" w:name="_Toc178590701"/>
      <w:r w:rsidRPr="00D91AEC">
        <w:t>A.3.4</w:t>
      </w:r>
      <w:r w:rsidRPr="00D91AEC">
        <w:tab/>
      </w:r>
      <w:r w:rsidRPr="00FD4F85">
        <w:t>Frame Data</w:t>
      </w:r>
      <w:bookmarkEnd w:id="286"/>
      <w:bookmarkEnd w:id="287"/>
      <w:bookmarkEnd w:id="887"/>
    </w:p>
    <w:p w14:paraId="6C4D7D8D" w14:textId="77777777" w:rsidR="00413AF4" w:rsidRPr="00B32C7F" w:rsidRDefault="00413AF4" w:rsidP="002F2B45">
      <w:pPr>
        <w:rPr>
          <w:lang w:eastAsia="ja-JP"/>
        </w:rPr>
      </w:pPr>
      <w:r w:rsidRPr="00B32C7F">
        <w:rPr>
          <w:lang w:eastAsia="ja-JP"/>
        </w:rPr>
        <w:t>The RTP payload comprises</w:t>
      </w:r>
      <w:r w:rsidRPr="00B32C7F">
        <w:rPr>
          <w:lang w:eastAsia="ko-KR"/>
        </w:rPr>
        <w:t>,</w:t>
      </w:r>
      <w:r w:rsidRPr="00B32C7F">
        <w:rPr>
          <w:lang w:eastAsia="ja-JP"/>
        </w:rPr>
        <w:t xml:space="preserve"> apart from headers</w:t>
      </w:r>
      <w:r w:rsidRPr="00B32C7F">
        <w:rPr>
          <w:lang w:eastAsia="ko-KR"/>
        </w:rPr>
        <w:t>,</w:t>
      </w:r>
      <w:r w:rsidRPr="00B32C7F">
        <w:rPr>
          <w:lang w:eastAsia="ja-JP"/>
        </w:rPr>
        <w:t xml:space="preserve"> one or several coded frames, the Frame Data.</w:t>
      </w:r>
    </w:p>
    <w:p w14:paraId="73D686E7" w14:textId="77777777" w:rsidR="00413AF4" w:rsidRPr="00B32C7F" w:rsidRDefault="00413AF4" w:rsidP="002F2B45">
      <w:pPr>
        <w:rPr>
          <w:lang w:val="en-US" w:eastAsia="ja-JP"/>
        </w:rPr>
      </w:pPr>
      <w:r w:rsidRPr="00B32C7F">
        <w:rPr>
          <w:lang w:val="en-US" w:eastAsia="ja-JP"/>
        </w:rPr>
        <w:t>The bits are in the same order as produced by the IVAS encoder, where the first bit is placed left-most immediately following the IVAS payload header.</w:t>
      </w:r>
    </w:p>
    <w:p w14:paraId="08022F5A" w14:textId="77777777" w:rsidR="00413AF4" w:rsidRPr="00200742" w:rsidRDefault="00413AF4" w:rsidP="002F2B45">
      <w:r w:rsidRPr="00B32C7F">
        <w:rPr>
          <w:lang w:val="en-US" w:eastAsia="ja-JP"/>
        </w:rPr>
        <w:t>The format supports the transmission of EVS (primary and AMRWB-IO) and IVAS coded frames.</w:t>
      </w:r>
    </w:p>
    <w:p w14:paraId="56DF44AB" w14:textId="2DE5D397" w:rsidR="00413AF4" w:rsidRDefault="00413AF4" w:rsidP="002F2B45">
      <w:pPr>
        <w:pStyle w:val="Heading2"/>
      </w:pPr>
      <w:bookmarkStart w:id="888" w:name="_CRA_3_5"/>
      <w:bookmarkStart w:id="889" w:name="_Toc187501868"/>
      <w:bookmarkStart w:id="890" w:name="_Toc178590702"/>
      <w:bookmarkEnd w:id="888"/>
      <w:r>
        <w:t>A.3.5</w:t>
      </w:r>
      <w:r>
        <w:tab/>
        <w:t>Processing Information (PI) data</w:t>
      </w:r>
      <w:bookmarkEnd w:id="889"/>
      <w:bookmarkEnd w:id="890"/>
    </w:p>
    <w:p w14:paraId="4E5A3E12" w14:textId="317F1EAB" w:rsidR="00413AF4" w:rsidRDefault="00413AF4" w:rsidP="002F2B45">
      <w:pPr>
        <w:pStyle w:val="Heading3"/>
      </w:pPr>
      <w:bookmarkStart w:id="891" w:name="_CRA_3_5_1"/>
      <w:bookmarkStart w:id="892" w:name="_Toc187501869"/>
      <w:bookmarkStart w:id="893" w:name="_Toc178590703"/>
      <w:bookmarkEnd w:id="891"/>
      <w:r>
        <w:t>A.3.5.1</w:t>
      </w:r>
      <w:r>
        <w:tab/>
        <w:t>General</w:t>
      </w:r>
      <w:bookmarkEnd w:id="892"/>
      <w:bookmarkEnd w:id="893"/>
    </w:p>
    <w:p w14:paraId="770C0C3B" w14:textId="77777777" w:rsidR="00413AF4" w:rsidRDefault="00413AF4" w:rsidP="002F2B45">
      <w:r>
        <w:t>The support of PI data is disabled by default and needs to be explicitly enabled using the pi-types parameter as defined in clause A.4.1.</w:t>
      </w:r>
    </w:p>
    <w:p w14:paraId="243E2F84" w14:textId="77777777" w:rsidR="00413AF4" w:rsidRDefault="00413AF4" w:rsidP="002F2B45">
      <w:r w:rsidRPr="1BFFD7E4">
        <w:t xml:space="preserve">In addition to one or more IVAS frame(s), one or more PI data </w:t>
      </w:r>
      <w:r>
        <w:t>may be</w:t>
      </w:r>
      <w:r w:rsidRPr="1BFFD7E4">
        <w:t xml:space="preserve"> transmitted as part of the PI data section in the IVAS RTP payload. PI data in the forward direction (i.e., from a media sender to a media receiver) is a mechanism to assist the processing of the IVAS frame(s) at the renderer, where the PI data is </w:t>
      </w:r>
      <w:r>
        <w:t>acquired</w:t>
      </w:r>
      <w:r w:rsidRPr="1BFFD7E4">
        <w:t xml:space="preserve"> prior to the rendering of IVAS frame(s). </w:t>
      </w:r>
      <w:ins w:id="894" w:author="Author">
        <w:r>
          <w:t>PI data in the reverse direction (i.e., from a media receiver to a media sender) includes sending requests and feedback to control a media sender. Consequently, PI data provides bi-directional signalling between the media sender and the media receiver.</w:t>
        </w:r>
      </w:ins>
    </w:p>
    <w:p w14:paraId="00B1AD01" w14:textId="77777777" w:rsidR="00413AF4" w:rsidDel="00F36FE4" w:rsidRDefault="00413AF4" w:rsidP="002F2B45">
      <w:pPr>
        <w:rPr>
          <w:del w:id="895" w:author="Author"/>
        </w:rPr>
      </w:pPr>
      <w:r w:rsidRPr="1BFFD7E4">
        <w:t>Figure A.</w:t>
      </w:r>
      <w:r>
        <w:t>3.5.1-1</w:t>
      </w:r>
      <w:r w:rsidRPr="1BFFD7E4">
        <w:t xml:space="preserve"> presents the structure of a PI data section which is formed by the PI-specific header section followed by the PI frame data. The PI header section (see clause A.3.5.a) identifies the different PI data frames (see clause A.3.5x2). The PI data section is included in the IVAS RTP payload as described in clause A.3.3.2 and in figure A.</w:t>
      </w:r>
      <w:r>
        <w:t>3.3.2-1</w:t>
      </w:r>
      <w:r w:rsidRPr="1BFFD7E4">
        <w:t>.</w:t>
      </w:r>
    </w:p>
    <w:p w14:paraId="3B46AEDE" w14:textId="77777777" w:rsidR="00413AF4" w:rsidRDefault="00413AF4" w:rsidP="00F36FE4">
      <w:pPr>
        <w:rPr>
          <w:ins w:id="896" w:author="Author"/>
          <w:rFonts w:eastAsia="Consolas"/>
        </w:rPr>
      </w:pPr>
      <w:del w:id="897" w:author="Author">
        <w:r w:rsidRPr="1BFFD7E4" w:rsidDel="00F36FE4">
          <w:rPr>
            <w:rFonts w:eastAsia="Consolas"/>
          </w:rPr>
          <w:delText>+-+-+-+-+-+-+-+-+-+-+-+-+-+-+-+-+-+-+-+</w:delText>
        </w:r>
        <w:r w:rsidDel="00F36FE4">
          <w:br/>
        </w:r>
        <w:r w:rsidRPr="1BFFD7E4" w:rsidDel="00F36FE4">
          <w:delText xml:space="preserve"> </w:delText>
        </w:r>
        <w:r w:rsidRPr="1BFFD7E4" w:rsidDel="00F36FE4">
          <w:rPr>
            <w:rFonts w:eastAsia="Consolas"/>
          </w:rPr>
          <w:delText>| PI header section |  PI frame data  |</w:delText>
        </w:r>
        <w:r w:rsidDel="00F36FE4">
          <w:br/>
        </w:r>
        <w:r w:rsidRPr="1BFFD7E4" w:rsidDel="00F36FE4">
          <w:delText xml:space="preserve"> </w:delText>
        </w:r>
        <w:r w:rsidRPr="1BFFD7E4" w:rsidDel="00F36FE4">
          <w:rPr>
            <w:rFonts w:eastAsia="Consolas"/>
          </w:rPr>
          <w:delText>+-+-+-+-+-+-+-+-+-+-+-+-+-+-+-+-+-+-+-+</w:delText>
        </w:r>
        <w:r w:rsidDel="00F36FE4">
          <w:br/>
        </w:r>
        <w:r w:rsidRPr="1BFFD7E4" w:rsidDel="00F36FE4">
          <w:rPr>
            <w:rFonts w:eastAsia="Consolas"/>
          </w:rPr>
          <w:delText xml:space="preserve"> \---------------PI data---------------/</w:delText>
        </w:r>
      </w:del>
    </w:p>
    <w:tbl>
      <w:tblPr>
        <w:tblStyle w:val="TableGrid"/>
        <w:tblW w:w="5189" w:type="dxa"/>
        <w:tblInd w:w="2229" w:type="dxa"/>
        <w:tblLook w:val="04A0" w:firstRow="1" w:lastRow="0" w:firstColumn="1" w:lastColumn="0" w:noHBand="0" w:noVBand="1"/>
      </w:tblPr>
      <w:tblGrid>
        <w:gridCol w:w="5189"/>
      </w:tblGrid>
      <w:tr w:rsidR="00413AF4" w14:paraId="5F34D1F1" w14:textId="77777777" w:rsidTr="00BB6497">
        <w:trPr>
          <w:trHeight w:val="989"/>
          <w:ins w:id="898" w:author="Author"/>
        </w:trPr>
        <w:tc>
          <w:tcPr>
            <w:tcW w:w="5189" w:type="dxa"/>
            <w:tcBorders>
              <w:top w:val="nil"/>
              <w:left w:val="nil"/>
              <w:bottom w:val="nil"/>
              <w:right w:val="nil"/>
            </w:tcBorders>
          </w:tcPr>
          <w:p w14:paraId="21AF5AA3" w14:textId="77777777" w:rsidR="00413AF4" w:rsidRPr="00BB6497" w:rsidRDefault="00413AF4">
            <w:pPr>
              <w:pStyle w:val="PL"/>
              <w:rPr>
                <w:ins w:id="899" w:author="Author"/>
                <w:rStyle w:val="VerbatimChar"/>
                <w:sz w:val="20"/>
                <w:szCs w:val="260"/>
              </w:rPr>
            </w:pPr>
            <w:ins w:id="900" w:author="Author">
              <w:r w:rsidRPr="00F36FE4">
                <w:rPr>
                  <w:sz w:val="20"/>
                  <w:szCs w:val="260"/>
                </w:rPr>
                <w:t xml:space="preserve"> +-+-+-+-+-+-+-+-+-+-+-+-+-+-+-+-+-+-+-+</w:t>
              </w:r>
              <w:r w:rsidRPr="00F36FE4">
                <w:rPr>
                  <w:sz w:val="20"/>
                  <w:szCs w:val="260"/>
                </w:rPr>
                <w:br/>
                <w:t xml:space="preserve"> | PI header section |  PI frame data  |</w:t>
              </w:r>
              <w:r w:rsidRPr="00F36FE4">
                <w:rPr>
                  <w:sz w:val="20"/>
                  <w:szCs w:val="260"/>
                </w:rPr>
                <w:br/>
                <w:t xml:space="preserve"> +-+-+-+-+-+-+-+-+-+-+-+-+-+-+-+-+-+-+-+</w:t>
              </w:r>
              <w:r w:rsidRPr="00F36FE4">
                <w:rPr>
                  <w:sz w:val="20"/>
                  <w:szCs w:val="260"/>
                </w:rPr>
                <w:br/>
                <w:t xml:space="preserve"> \---------------PI data---------------/</w:t>
              </w:r>
            </w:ins>
          </w:p>
        </w:tc>
      </w:tr>
    </w:tbl>
    <w:p w14:paraId="0866E345" w14:textId="77777777" w:rsidR="00413AF4" w:rsidDel="00F36FE4" w:rsidRDefault="00413AF4" w:rsidP="002F2B45">
      <w:pPr>
        <w:pStyle w:val="SourceCode"/>
        <w:jc w:val="center"/>
        <w:rPr>
          <w:del w:id="901" w:author="Author"/>
          <w:rFonts w:eastAsia="Consolas" w:cs="Consolas"/>
        </w:rPr>
      </w:pPr>
    </w:p>
    <w:p w14:paraId="6E2983F0" w14:textId="77777777" w:rsidR="00413AF4" w:rsidRDefault="00413AF4" w:rsidP="002F2B45">
      <w:pPr>
        <w:spacing w:after="240"/>
        <w:jc w:val="center"/>
        <w:rPr>
          <w:rFonts w:ascii="Arial" w:eastAsia="Arial" w:hAnsi="Arial" w:cs="Arial"/>
          <w:b/>
          <w:bCs/>
        </w:rPr>
      </w:pPr>
      <w:r w:rsidRPr="1BFFD7E4">
        <w:rPr>
          <w:rFonts w:ascii="Arial" w:eastAsia="Arial" w:hAnsi="Arial" w:cs="Arial"/>
          <w:b/>
          <w:bCs/>
        </w:rPr>
        <w:t>Figure A.</w:t>
      </w:r>
      <w:r>
        <w:rPr>
          <w:rFonts w:ascii="Arial" w:eastAsia="Arial" w:hAnsi="Arial" w:cs="Arial"/>
          <w:b/>
          <w:bCs/>
        </w:rPr>
        <w:t>3.5.1-1</w:t>
      </w:r>
      <w:r w:rsidRPr="1BFFD7E4">
        <w:rPr>
          <w:rFonts w:ascii="Arial" w:eastAsia="Arial" w:hAnsi="Arial" w:cs="Arial"/>
          <w:b/>
          <w:bCs/>
        </w:rPr>
        <w:t>: The structure of a PI data section.</w:t>
      </w:r>
    </w:p>
    <w:p w14:paraId="49B77F07" w14:textId="77777777" w:rsidR="00413AF4" w:rsidRDefault="00413AF4" w:rsidP="002F2B45"/>
    <w:p w14:paraId="1F911E84" w14:textId="77777777" w:rsidR="00413AF4" w:rsidRPr="00742D54" w:rsidRDefault="00413AF4" w:rsidP="002F2B45">
      <w:pPr>
        <w:pStyle w:val="Heading3"/>
        <w:rPr>
          <w:rFonts w:eastAsia="Arial"/>
        </w:rPr>
      </w:pPr>
      <w:bookmarkStart w:id="902" w:name="_CRA_3_5_2"/>
      <w:bookmarkStart w:id="903" w:name="_Toc187501870"/>
      <w:bookmarkStart w:id="904" w:name="_Toc178590704"/>
      <w:bookmarkEnd w:id="902"/>
      <w:r w:rsidRPr="1BFFD7E4">
        <w:rPr>
          <w:rFonts w:eastAsia="Arial" w:cs="Arial"/>
        </w:rPr>
        <w:t>A.3.5.</w:t>
      </w:r>
      <w:r>
        <w:rPr>
          <w:rFonts w:eastAsia="Arial" w:cs="Arial"/>
        </w:rPr>
        <w:t>2</w:t>
      </w:r>
      <w:r>
        <w:tab/>
      </w:r>
      <w:r w:rsidRPr="1BFFD7E4">
        <w:rPr>
          <w:rFonts w:eastAsia="Arial" w:cs="Arial"/>
        </w:rPr>
        <w:t>PI data header</w:t>
      </w:r>
      <w:bookmarkEnd w:id="903"/>
      <w:bookmarkEnd w:id="904"/>
      <w:r w:rsidRPr="1BFFD7E4" w:rsidDel="00FE74C0">
        <w:rPr>
          <w:rFonts w:eastAsia="Arial"/>
        </w:rPr>
        <w:t xml:space="preserve"> </w:t>
      </w:r>
    </w:p>
    <w:p w14:paraId="1D4C61CE" w14:textId="77777777" w:rsidR="00413AF4" w:rsidRDefault="00413AF4" w:rsidP="002F2B45">
      <w:r w:rsidRPr="1BFFD7E4">
        <w:t>As presented in clause A.3.5.</w:t>
      </w:r>
      <w:r>
        <w:t>1</w:t>
      </w:r>
      <w:r w:rsidRPr="1BFFD7E4">
        <w:t xml:space="preserve"> and in figure A.</w:t>
      </w:r>
      <w:r>
        <w:t>3.5.1-1</w:t>
      </w:r>
      <w:r w:rsidRPr="1BFFD7E4">
        <w:t>, a PI data block contains a header section and a frame data section. Each PI header identifies the type and size for the associated PI data frame. Furthermore, the PI header identifies to which audio frame(s) the PI data is associated with through the PI frame marker bits (PM). All the PI header indications are added to the PI header section in a row before the PI data frames.</w:t>
      </w:r>
    </w:p>
    <w:p w14:paraId="1650E9FD" w14:textId="77777777" w:rsidR="00413AF4" w:rsidDel="006724B1" w:rsidRDefault="00413AF4" w:rsidP="002F2B45">
      <w:pPr>
        <w:rPr>
          <w:del w:id="905" w:author="Author"/>
        </w:rPr>
      </w:pPr>
      <w:r w:rsidRPr="1BFFD7E4">
        <w:t>PI data header indication structure is presented in figure A.</w:t>
      </w:r>
      <w:r>
        <w:t>3.5.2-1</w:t>
      </w:r>
      <w:r w:rsidRPr="1BFFD7E4">
        <w:t>.</w:t>
      </w:r>
    </w:p>
    <w:p w14:paraId="392D53B2" w14:textId="77777777" w:rsidR="00413AF4" w:rsidRDefault="00413AF4" w:rsidP="006724B1">
      <w:pPr>
        <w:rPr>
          <w:ins w:id="906" w:author="Author"/>
          <w:rFonts w:eastAsia="Consolas"/>
        </w:rPr>
      </w:pPr>
      <w:del w:id="907" w:author="Author">
        <w:r w:rsidRPr="1BFFD7E4" w:rsidDel="006724B1">
          <w:rPr>
            <w:rFonts w:eastAsia="Consolas"/>
          </w:rPr>
          <w:lastRenderedPageBreak/>
          <w:delText>0                             1</w:delText>
        </w:r>
        <w:r w:rsidRPr="17293228" w:rsidDel="006724B1">
          <w:rPr>
            <w:rFonts w:eastAsia="Consolas"/>
          </w:rPr>
          <w:delText xml:space="preserve">             </w:delText>
        </w:r>
        <w:r w:rsidDel="006724B1">
          <w:rPr>
            <w:rFonts w:eastAsia="Consolas"/>
          </w:rPr>
          <w:delText>_</w:delText>
        </w:r>
        <w:r w:rsidDel="006724B1">
          <w:br/>
        </w:r>
        <w:r w:rsidRPr="1BFFD7E4" w:rsidDel="006724B1">
          <w:rPr>
            <w:rFonts w:eastAsia="Consolas"/>
          </w:rPr>
          <w:delText xml:space="preserve"> 0  1  2  3  4  5  6  7  8  9  0  1  2  3  4  5</w:delText>
        </w:r>
        <w:r w:rsidDel="006724B1">
          <w:br/>
        </w:r>
        <w:r w:rsidRPr="1BFFD7E4" w:rsidDel="006724B1">
          <w:delText xml:space="preserve"> </w:delText>
        </w:r>
        <w:r w:rsidRPr="1BFFD7E4" w:rsidDel="006724B1">
          <w:rPr>
            <w:rFonts w:eastAsia="Consolas"/>
          </w:rPr>
          <w:delText xml:space="preserve"> +--+--+--+--+--+--+--+--+--+--+--+--+--+--+--+--+</w:delText>
        </w:r>
        <w:r w:rsidDel="006724B1">
          <w:br/>
        </w:r>
        <w:r w:rsidRPr="1BFFD7E4" w:rsidDel="006724B1">
          <w:delText xml:space="preserve"> </w:delText>
        </w:r>
        <w:r w:rsidRPr="1BFFD7E4" w:rsidDel="006724B1">
          <w:rPr>
            <w:rFonts w:eastAsia="Consolas"/>
          </w:rPr>
          <w:delText xml:space="preserve"> |PF| PM  |    PI type   |        PI size        |</w:delText>
        </w:r>
        <w:r w:rsidDel="006724B1">
          <w:br/>
        </w:r>
        <w:r w:rsidRPr="1BFFD7E4" w:rsidDel="006724B1">
          <w:delText xml:space="preserve"> </w:delText>
        </w:r>
        <w:r w:rsidRPr="1BFFD7E4" w:rsidDel="006724B1">
          <w:rPr>
            <w:rFonts w:eastAsia="Consolas"/>
          </w:rPr>
          <w:delText xml:space="preserve"> +--+--+--+--+--+--+--+--+--+--+--+--+--+--+--+--+</w:delText>
        </w:r>
      </w:del>
    </w:p>
    <w:tbl>
      <w:tblPr>
        <w:tblStyle w:val="TableGrid"/>
        <w:tblW w:w="6843" w:type="dxa"/>
        <w:tblInd w:w="1759" w:type="dxa"/>
        <w:tblLook w:val="04A0" w:firstRow="1" w:lastRow="0" w:firstColumn="1" w:lastColumn="0" w:noHBand="0" w:noVBand="1"/>
      </w:tblPr>
      <w:tblGrid>
        <w:gridCol w:w="6843"/>
      </w:tblGrid>
      <w:tr w:rsidR="00413AF4" w14:paraId="25623E60" w14:textId="77777777" w:rsidTr="006724B1">
        <w:trPr>
          <w:trHeight w:val="1181"/>
          <w:ins w:id="908" w:author="Author"/>
        </w:trPr>
        <w:tc>
          <w:tcPr>
            <w:tcW w:w="6843" w:type="dxa"/>
            <w:tcBorders>
              <w:top w:val="nil"/>
              <w:left w:val="nil"/>
              <w:bottom w:val="nil"/>
              <w:right w:val="nil"/>
            </w:tcBorders>
          </w:tcPr>
          <w:p w14:paraId="1AF0A3C4" w14:textId="3D4134B5" w:rsidR="00413AF4" w:rsidRPr="006724B1" w:rsidRDefault="00413AF4" w:rsidP="006724B1">
            <w:pPr>
              <w:pStyle w:val="PL"/>
              <w:rPr>
                <w:ins w:id="909" w:author="Author"/>
                <w:sz w:val="20"/>
                <w:szCs w:val="300"/>
              </w:rPr>
            </w:pPr>
            <w:ins w:id="910" w:author="Author">
              <w:r>
                <w:rPr>
                  <w:sz w:val="20"/>
                  <w:szCs w:val="300"/>
                </w:rPr>
                <w:t xml:space="preserve">   </w:t>
              </w:r>
              <w:r w:rsidRPr="006724B1">
                <w:rPr>
                  <w:sz w:val="20"/>
                  <w:szCs w:val="300"/>
                </w:rPr>
                <w:t xml:space="preserve">0                    </w:t>
              </w:r>
              <w:r>
                <w:rPr>
                  <w:sz w:val="20"/>
                  <w:szCs w:val="300"/>
                </w:rPr>
                <w:t xml:space="preserve">         </w:t>
              </w:r>
              <w:r w:rsidRPr="006724B1">
                <w:rPr>
                  <w:sz w:val="20"/>
                  <w:szCs w:val="300"/>
                </w:rPr>
                <w:t>1</w:t>
              </w:r>
              <w:r w:rsidRPr="006724B1">
                <w:rPr>
                  <w:sz w:val="20"/>
                  <w:szCs w:val="300"/>
                </w:rPr>
                <w:br/>
                <w:t xml:space="preserve"> </w:t>
              </w:r>
              <w:r>
                <w:rPr>
                  <w:sz w:val="20"/>
                  <w:szCs w:val="300"/>
                </w:rPr>
                <w:t xml:space="preserve">  </w:t>
              </w:r>
              <w:r w:rsidRPr="006724B1">
                <w:rPr>
                  <w:sz w:val="20"/>
                  <w:szCs w:val="300"/>
                </w:rPr>
                <w:t>0  1  2  3  4  5  6  7  8  9  0  1  2  3  4  5</w:t>
              </w:r>
              <w:r w:rsidRPr="006724B1">
                <w:rPr>
                  <w:sz w:val="20"/>
                  <w:szCs w:val="300"/>
                </w:rPr>
                <w:br/>
                <w:t xml:space="preserve">  +--+--+--+--+--+--+--+--+--+--+--+--+--+--+--+--+</w:t>
              </w:r>
              <w:r w:rsidRPr="006724B1">
                <w:rPr>
                  <w:sz w:val="20"/>
                  <w:szCs w:val="300"/>
                </w:rPr>
                <w:br/>
                <w:t xml:space="preserve">  |PF| PM  |    PI type   |   </w:t>
              </w:r>
            </w:ins>
            <w:ins w:id="911" w:author="Lauros Pajunen (Nokia)" w:date="2025-11-18T16:15:00Z" w16du:dateUtc="2025-11-18T22:15:00Z">
              <w:r w:rsidR="00EC61CA">
                <w:rPr>
                  <w:sz w:val="20"/>
                  <w:szCs w:val="300"/>
                </w:rPr>
                <w:t>res</w:t>
              </w:r>
            </w:ins>
            <w:ins w:id="912" w:author="Author">
              <w:r w:rsidRPr="006724B1">
                <w:rPr>
                  <w:sz w:val="20"/>
                  <w:szCs w:val="300"/>
                </w:rPr>
                <w:t xml:space="preserve">  </w:t>
              </w:r>
            </w:ins>
            <w:ins w:id="913" w:author="Lauros Pajunen (Nokia)" w:date="2025-11-18T16:14:00Z" w16du:dateUtc="2025-11-18T22:14:00Z">
              <w:r w:rsidR="00EC61CA">
                <w:rPr>
                  <w:sz w:val="20"/>
                  <w:szCs w:val="300"/>
                </w:rPr>
                <w:t>|</w:t>
              </w:r>
            </w:ins>
            <w:ins w:id="914" w:author="Lauros Pajunen (Nokia)" w:date="2025-11-18T16:15:00Z" w16du:dateUtc="2025-11-18T22:15:00Z">
              <w:r w:rsidR="00EC61CA">
                <w:rPr>
                  <w:sz w:val="20"/>
                  <w:szCs w:val="300"/>
                </w:rPr>
                <w:t xml:space="preserve">  </w:t>
              </w:r>
              <w:r w:rsidR="004337EA">
                <w:rPr>
                  <w:sz w:val="20"/>
                  <w:szCs w:val="300"/>
                </w:rPr>
                <w:t xml:space="preserve"> </w:t>
              </w:r>
            </w:ins>
            <w:ins w:id="915" w:author="Author">
              <w:r w:rsidRPr="006724B1">
                <w:rPr>
                  <w:sz w:val="20"/>
                  <w:szCs w:val="300"/>
                </w:rPr>
                <w:t>PI size    |</w:t>
              </w:r>
              <w:r w:rsidRPr="006724B1">
                <w:rPr>
                  <w:sz w:val="20"/>
                  <w:szCs w:val="300"/>
                </w:rPr>
                <w:br/>
                <w:t xml:space="preserve">  +--+--+--+--+--+--+--+--+--+--+--+--+--+--+--+--+</w:t>
              </w:r>
            </w:ins>
          </w:p>
          <w:p w14:paraId="1CC7505A" w14:textId="77777777" w:rsidR="00413AF4" w:rsidRPr="006752B9" w:rsidRDefault="00413AF4">
            <w:pPr>
              <w:pStyle w:val="PL"/>
              <w:rPr>
                <w:ins w:id="916" w:author="Author"/>
                <w:rStyle w:val="VerbatimChar"/>
              </w:rPr>
            </w:pPr>
          </w:p>
        </w:tc>
      </w:tr>
    </w:tbl>
    <w:p w14:paraId="44FFACC3" w14:textId="77777777" w:rsidR="00413AF4" w:rsidDel="006724B1" w:rsidRDefault="00413AF4" w:rsidP="002F2B45">
      <w:pPr>
        <w:pStyle w:val="SourceCode"/>
        <w:jc w:val="center"/>
        <w:rPr>
          <w:del w:id="917" w:author="Author"/>
          <w:rFonts w:eastAsia="Consolas" w:cs="Consolas"/>
        </w:rPr>
      </w:pPr>
    </w:p>
    <w:p w14:paraId="1F937E0C" w14:textId="77777777" w:rsidR="00413AF4" w:rsidRPr="00FD4F85" w:rsidRDefault="00413AF4" w:rsidP="002F2B45">
      <w:pPr>
        <w:pStyle w:val="TF"/>
        <w:rPr>
          <w:rFonts w:eastAsia="Arial"/>
        </w:rPr>
      </w:pPr>
      <w:bookmarkStart w:id="918" w:name="_CRFigureA_3_5_21"/>
      <w:r w:rsidRPr="1BFFD7E4">
        <w:rPr>
          <w:rFonts w:eastAsia="Arial"/>
        </w:rPr>
        <w:t xml:space="preserve">Figure </w:t>
      </w:r>
      <w:bookmarkEnd w:id="918"/>
      <w:r w:rsidRPr="1BFFD7E4">
        <w:rPr>
          <w:rFonts w:eastAsia="Arial"/>
        </w:rPr>
        <w:t>A.</w:t>
      </w:r>
      <w:r>
        <w:rPr>
          <w:rFonts w:eastAsia="Arial"/>
        </w:rPr>
        <w:t>3.5.2-1</w:t>
      </w:r>
      <w:r w:rsidRPr="1BFFD7E4">
        <w:rPr>
          <w:rFonts w:eastAsia="Arial"/>
        </w:rPr>
        <w:t>: PI data header.</w:t>
      </w:r>
    </w:p>
    <w:p w14:paraId="78575797" w14:textId="77777777" w:rsidR="00413AF4" w:rsidRDefault="00413AF4" w:rsidP="002F2B45">
      <w:pPr>
        <w:rPr>
          <w:rFonts w:eastAsia="Arial"/>
        </w:rPr>
      </w:pPr>
      <w:r w:rsidRPr="1BFFD7E4">
        <w:t>The header elements are defined as:</w:t>
      </w:r>
    </w:p>
    <w:p w14:paraId="49C835C3" w14:textId="77777777" w:rsidR="00413AF4" w:rsidRDefault="00413AF4" w:rsidP="002F2B45">
      <w:pPr>
        <w:pStyle w:val="EX"/>
      </w:pPr>
      <w:r>
        <w:t>PF (1 bit):</w:t>
      </w:r>
      <w:r>
        <w:tab/>
        <w:t xml:space="preserve">If set to 1, the bit indicates that </w:t>
      </w:r>
      <w:r w:rsidRPr="1BFFD7E4">
        <w:rPr>
          <w:lang w:val="en-US"/>
        </w:rPr>
        <w:t xml:space="preserve">the PI header indication </w:t>
      </w:r>
      <w:r>
        <w:t>is followed by another PI header indication. If set to 0, the bit indicates that this PI header indication is the last one in this payload and no further PI header indication follows this entry. See Table A.3.5.2-1.</w:t>
      </w:r>
    </w:p>
    <w:p w14:paraId="20C36810" w14:textId="77777777" w:rsidR="00413AF4" w:rsidRDefault="00413AF4" w:rsidP="002F2B45">
      <w:pPr>
        <w:pStyle w:val="EX"/>
      </w:pPr>
      <w:r>
        <w:t>PM (2 bits):</w:t>
      </w:r>
      <w:r>
        <w:tab/>
        <w:t>PI frame marker bits indicate the associated audio frame for the PI data frame, see Table A.3.5.2-2</w:t>
      </w:r>
      <w:ins w:id="919" w:author="Author">
        <w:r>
          <w:t>.</w:t>
        </w:r>
      </w:ins>
      <w:r>
        <w:t xml:space="preserve"> </w:t>
      </w:r>
    </w:p>
    <w:p w14:paraId="037BE8B6" w14:textId="77777777" w:rsidR="00413AF4" w:rsidRDefault="00413AF4" w:rsidP="002F2B45">
      <w:pPr>
        <w:pStyle w:val="EX"/>
        <w:rPr>
          <w:ins w:id="920" w:author="Lauros Pajunen (Nokia)" w:date="2025-11-18T16:16:00Z" w16du:dateUtc="2025-11-18T22:16:00Z"/>
        </w:rPr>
      </w:pPr>
      <w:r>
        <w:t>PI type (5 bits):</w:t>
      </w:r>
      <w:r>
        <w:tab/>
        <w:t>PI type bits indicate the type for the PI data as indicated in tables A.3.5.5-1 and A.3.5.5-2.</w:t>
      </w:r>
    </w:p>
    <w:p w14:paraId="4AD31127" w14:textId="691254AA" w:rsidR="004337EA" w:rsidRDefault="004337EA" w:rsidP="002F2B45">
      <w:pPr>
        <w:pStyle w:val="EX"/>
      </w:pPr>
      <w:ins w:id="921" w:author="Lauros Pajunen (Nokia)" w:date="2025-11-18T16:16:00Z" w16du:dateUtc="2025-11-18T22:16:00Z">
        <w:r>
          <w:t>res (3 bits):</w:t>
        </w:r>
        <w:r>
          <w:tab/>
          <w:t>R</w:t>
        </w:r>
      </w:ins>
      <w:ins w:id="922" w:author="Lauros Pajunen (Nokia)" w:date="2025-11-18T16:17:00Z" w16du:dateUtc="2025-11-18T22:17:00Z">
        <w:r>
          <w:t>eserved for future use.</w:t>
        </w:r>
      </w:ins>
    </w:p>
    <w:p w14:paraId="439B38C0" w14:textId="48102DA8" w:rsidR="00413AF4" w:rsidRDefault="00413AF4" w:rsidP="002F2B45">
      <w:pPr>
        <w:pStyle w:val="EX"/>
      </w:pPr>
      <w:r w:rsidRPr="1BFFD7E4">
        <w:t>PI size (</w:t>
      </w:r>
      <w:ins w:id="923" w:author="Lauros Pajunen (Nokia)" w:date="2025-11-18T16:16:00Z" w16du:dateUtc="2025-11-18T22:16:00Z">
        <w:r w:rsidR="004337EA">
          <w:t>5</w:t>
        </w:r>
      </w:ins>
      <w:del w:id="924" w:author="Lauros Pajunen (Nokia)" w:date="2025-11-18T16:16:00Z" w16du:dateUtc="2025-11-18T22:16:00Z">
        <w:r w:rsidRPr="1BFFD7E4" w:rsidDel="004337EA">
          <w:delText>8</w:delText>
        </w:r>
      </w:del>
      <w:r w:rsidRPr="1BFFD7E4">
        <w:t xml:space="preserve"> bits):</w:t>
      </w:r>
      <w:r>
        <w:tab/>
      </w:r>
      <w:r>
        <w:tab/>
      </w:r>
      <w:r w:rsidRPr="1BFFD7E4">
        <w:t>PI size bits indicate the size for the PI data frame in bytes, see table A.</w:t>
      </w:r>
      <w:r>
        <w:t>3.5.2-3</w:t>
      </w:r>
      <w:r w:rsidRPr="1BFFD7E4">
        <w:t>. A size of zero indicates that there is no PI data frame associated for the PI header indication.</w:t>
      </w:r>
    </w:p>
    <w:p w14:paraId="34DD0527" w14:textId="77777777" w:rsidR="00413AF4" w:rsidRDefault="00413AF4" w:rsidP="002F2B45">
      <w:pPr>
        <w:pStyle w:val="TH"/>
        <w:rPr>
          <w:rFonts w:eastAsia="Arial" w:cs="Arial"/>
        </w:rPr>
      </w:pPr>
      <w:bookmarkStart w:id="925" w:name="_CRTableA_3_5_21"/>
      <w:r w:rsidRPr="1BFFD7E4">
        <w:rPr>
          <w:rFonts w:eastAsia="Arial"/>
        </w:rPr>
        <w:t xml:space="preserve">Table </w:t>
      </w:r>
      <w:bookmarkEnd w:id="925"/>
      <w:r w:rsidRPr="1BFFD7E4">
        <w:rPr>
          <w:rFonts w:eastAsia="Arial"/>
        </w:rPr>
        <w:t>A.</w:t>
      </w:r>
      <w:r>
        <w:rPr>
          <w:rFonts w:eastAsia="Arial"/>
        </w:rPr>
        <w:t>3.5.2-1</w:t>
      </w:r>
      <w:r w:rsidRPr="1BFFD7E4">
        <w:rPr>
          <w:rFonts w:eastAsia="Arial"/>
        </w:rPr>
        <w:t>: PF bits for a PI header.</w:t>
      </w:r>
    </w:p>
    <w:tbl>
      <w:tblPr>
        <w:tblW w:w="0" w:type="auto"/>
        <w:jc w:val="center"/>
        <w:tblLayout w:type="fixed"/>
        <w:tblLook w:val="04A0" w:firstRow="1" w:lastRow="0" w:firstColumn="1" w:lastColumn="0" w:noHBand="0" w:noVBand="1"/>
      </w:tblPr>
      <w:tblGrid>
        <w:gridCol w:w="2018"/>
        <w:gridCol w:w="4139"/>
      </w:tblGrid>
      <w:tr w:rsidR="00413AF4" w14:paraId="7A55BE3F"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E1B761F" w14:textId="77777777" w:rsidR="00413AF4" w:rsidRDefault="00413AF4" w:rsidP="006B187A">
            <w:pPr>
              <w:spacing w:after="0"/>
              <w:jc w:val="center"/>
              <w:rPr>
                <w:rFonts w:ascii="Arial" w:eastAsia="Arial" w:hAnsi="Arial" w:cs="Arial"/>
                <w:b/>
                <w:bCs/>
                <w:color w:val="000000" w:themeColor="text1"/>
                <w:sz w:val="18"/>
                <w:szCs w:val="18"/>
                <w:lang w:val="fr"/>
              </w:rPr>
            </w:pPr>
            <w:r w:rsidRPr="1BFFD7E4">
              <w:rPr>
                <w:rFonts w:ascii="Arial" w:eastAsia="Arial" w:hAnsi="Arial" w:cs="Arial"/>
                <w:b/>
                <w:bCs/>
                <w:color w:val="000000" w:themeColor="text1"/>
                <w:sz w:val="18"/>
                <w:szCs w:val="18"/>
                <w:lang w:val="fr"/>
              </w:rPr>
              <w:t>PF bits</w:t>
            </w:r>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E8F4BA5"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Indication</w:t>
            </w:r>
          </w:p>
        </w:tc>
      </w:tr>
      <w:tr w:rsidR="00413AF4" w14:paraId="59B0C1F2"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67077C3" w14:textId="77777777" w:rsidR="00413AF4" w:rsidRPr="00A05B79" w:rsidRDefault="00413AF4" w:rsidP="006B187A">
            <w:pPr>
              <w:spacing w:after="0"/>
              <w:jc w:val="center"/>
              <w:rPr>
                <w:rFonts w:eastAsia="Arial"/>
              </w:rPr>
            </w:pPr>
            <w:r w:rsidRPr="1BFFD7E4">
              <w:rPr>
                <w:rFonts w:ascii="Arial" w:eastAsia="Arial" w:hAnsi="Arial" w:cs="Arial"/>
                <w:sz w:val="18"/>
                <w:szCs w:val="18"/>
              </w:rPr>
              <w:t>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3AF5DDD" w14:textId="77777777" w:rsidR="00413AF4" w:rsidRPr="00EE137F" w:rsidRDefault="00413AF4" w:rsidP="006B187A">
            <w:pPr>
              <w:spacing w:after="0"/>
              <w:jc w:val="center"/>
              <w:rPr>
                <w:rFonts w:eastAsia="Arial"/>
              </w:rPr>
            </w:pPr>
            <w:r w:rsidRPr="1BFFD7E4">
              <w:rPr>
                <w:rFonts w:ascii="Arial" w:eastAsia="Arial" w:hAnsi="Arial" w:cs="Arial"/>
                <w:sz w:val="18"/>
                <w:szCs w:val="18"/>
              </w:rPr>
              <w:t>Last header</w:t>
            </w:r>
            <w:r w:rsidRPr="1BFFD7E4">
              <w:rPr>
                <w:rFonts w:ascii="Arial" w:eastAsia="Arial" w:hAnsi="Arial"/>
                <w:sz w:val="18"/>
              </w:rPr>
              <w:t xml:space="preserve"> indication</w:t>
            </w:r>
          </w:p>
        </w:tc>
      </w:tr>
      <w:tr w:rsidR="00413AF4" w14:paraId="7F297374"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D0D58DF"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4175BCC"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Header indication follows</w:t>
            </w:r>
          </w:p>
        </w:tc>
      </w:tr>
    </w:tbl>
    <w:p w14:paraId="743F1AE1" w14:textId="77777777" w:rsidR="00413AF4" w:rsidRDefault="00413AF4" w:rsidP="002F2B45">
      <w:pPr>
        <w:spacing w:after="240"/>
        <w:jc w:val="center"/>
        <w:rPr>
          <w:rFonts w:ascii="Arial" w:eastAsia="Arial" w:hAnsi="Arial" w:cs="Arial"/>
          <w:b/>
          <w:bCs/>
        </w:rPr>
      </w:pPr>
    </w:p>
    <w:p w14:paraId="33F71F9A" w14:textId="77777777" w:rsidR="00413AF4" w:rsidRDefault="00413AF4" w:rsidP="002F2B45">
      <w:pPr>
        <w:pStyle w:val="TH"/>
        <w:rPr>
          <w:rFonts w:eastAsia="Arial"/>
        </w:rPr>
      </w:pPr>
      <w:bookmarkStart w:id="926" w:name="_CRTableA_3_5_22"/>
      <w:r w:rsidRPr="05A27CE6">
        <w:rPr>
          <w:rFonts w:eastAsia="Arial"/>
        </w:rPr>
        <w:t xml:space="preserve">Table </w:t>
      </w:r>
      <w:bookmarkEnd w:id="926"/>
      <w:r w:rsidRPr="05A27CE6">
        <w:rPr>
          <w:rFonts w:eastAsia="Arial"/>
        </w:rPr>
        <w:t>A.</w:t>
      </w:r>
      <w:r>
        <w:rPr>
          <w:rFonts w:eastAsia="Arial"/>
        </w:rPr>
        <w:t>3.5.2-2</w:t>
      </w:r>
      <w:r w:rsidRPr="05A27CE6">
        <w:rPr>
          <w:rFonts w:eastAsia="Arial"/>
        </w:rPr>
        <w:t>: Marker bits for a PI header byte.</w:t>
      </w:r>
    </w:p>
    <w:tbl>
      <w:tblPr>
        <w:tblW w:w="0" w:type="auto"/>
        <w:jc w:val="center"/>
        <w:tblLayout w:type="fixed"/>
        <w:tblLook w:val="04A0" w:firstRow="1" w:lastRow="0" w:firstColumn="1" w:lastColumn="0" w:noHBand="0" w:noVBand="1"/>
      </w:tblPr>
      <w:tblGrid>
        <w:gridCol w:w="1718"/>
        <w:gridCol w:w="3839"/>
      </w:tblGrid>
      <w:tr w:rsidR="00413AF4" w14:paraId="778B8337"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2A842625" w14:textId="77777777" w:rsidR="00413AF4" w:rsidRDefault="00413AF4" w:rsidP="006B187A">
            <w:pPr>
              <w:pStyle w:val="TAH"/>
              <w:rPr>
                <w:rFonts w:eastAsia="Arial"/>
                <w:lang w:val="fr"/>
              </w:rPr>
            </w:pPr>
            <w:r>
              <w:rPr>
                <w:rFonts w:eastAsia="Arial"/>
                <w:lang w:val="fr"/>
              </w:rPr>
              <w:t>P</w:t>
            </w:r>
            <w:r w:rsidRPr="05A27CE6">
              <w:rPr>
                <w:rFonts w:eastAsia="Arial"/>
                <w:lang w:val="fr"/>
              </w:rPr>
              <w:t>M bits</w:t>
            </w:r>
          </w:p>
        </w:tc>
        <w:tc>
          <w:tcPr>
            <w:tcW w:w="38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2AB8330F" w14:textId="77777777" w:rsidR="00413AF4" w:rsidRDefault="00413AF4" w:rsidP="006B187A">
            <w:pPr>
              <w:pStyle w:val="TAH"/>
              <w:rPr>
                <w:rFonts w:eastAsia="Arial"/>
              </w:rPr>
            </w:pPr>
            <w:r w:rsidRPr="05A27CE6">
              <w:rPr>
                <w:rFonts w:eastAsia="Arial"/>
              </w:rPr>
              <w:t>Frame marker indication</w:t>
            </w:r>
          </w:p>
        </w:tc>
      </w:tr>
      <w:tr w:rsidR="00413AF4" w14:paraId="56759E5F"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E35BABC" w14:textId="77777777" w:rsidR="00413AF4" w:rsidRDefault="00413AF4" w:rsidP="006B187A">
            <w:pPr>
              <w:pStyle w:val="TAC"/>
              <w:rPr>
                <w:rFonts w:eastAsia="Arial"/>
              </w:rPr>
            </w:pPr>
            <w:r w:rsidRPr="05A27CE6">
              <w:rPr>
                <w:rFonts w:eastAsia="Arial"/>
              </w:rPr>
              <w:t>00</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E498B66" w14:textId="77777777" w:rsidR="00413AF4" w:rsidRDefault="00413AF4" w:rsidP="006B187A">
            <w:pPr>
              <w:pStyle w:val="TAC"/>
              <w:rPr>
                <w:rFonts w:eastAsia="Arial"/>
              </w:rPr>
            </w:pPr>
            <w:r w:rsidRPr="05A27CE6">
              <w:rPr>
                <w:rFonts w:eastAsia="Arial"/>
              </w:rPr>
              <w:t>Reserved</w:t>
            </w:r>
          </w:p>
        </w:tc>
      </w:tr>
      <w:tr w:rsidR="00413AF4" w14:paraId="7DB0938A"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94985F0" w14:textId="77777777" w:rsidR="00413AF4" w:rsidRDefault="00413AF4" w:rsidP="006B187A">
            <w:pPr>
              <w:pStyle w:val="TAC"/>
              <w:rPr>
                <w:rFonts w:eastAsia="Arial"/>
              </w:rPr>
            </w:pPr>
            <w:r w:rsidRPr="05A27CE6">
              <w:rPr>
                <w:rFonts w:eastAsia="Arial"/>
              </w:rPr>
              <w:t>01</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4A449D1" w14:textId="77777777" w:rsidR="00413AF4" w:rsidRDefault="00413AF4" w:rsidP="006B187A">
            <w:pPr>
              <w:pStyle w:val="TAC"/>
              <w:rPr>
                <w:rFonts w:eastAsia="Arial"/>
              </w:rPr>
            </w:pPr>
            <w:r w:rsidRPr="05A27CE6">
              <w:rPr>
                <w:rFonts w:eastAsia="Arial"/>
              </w:rPr>
              <w:t>Not last PI header for this frame</w:t>
            </w:r>
          </w:p>
        </w:tc>
      </w:tr>
      <w:tr w:rsidR="00413AF4" w14:paraId="3003A06D"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A19134F" w14:textId="77777777" w:rsidR="00413AF4" w:rsidRDefault="00413AF4" w:rsidP="006B187A">
            <w:pPr>
              <w:pStyle w:val="TAC"/>
              <w:rPr>
                <w:rFonts w:eastAsia="Arial"/>
              </w:rPr>
            </w:pPr>
            <w:r w:rsidRPr="05A27CE6">
              <w:rPr>
                <w:rFonts w:eastAsia="Arial"/>
              </w:rPr>
              <w:t>10</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F06B968" w14:textId="77777777" w:rsidR="00413AF4" w:rsidRDefault="00413AF4" w:rsidP="006B187A">
            <w:pPr>
              <w:pStyle w:val="TAC"/>
              <w:rPr>
                <w:rFonts w:eastAsia="Arial"/>
              </w:rPr>
            </w:pPr>
            <w:r w:rsidRPr="05A27CE6">
              <w:rPr>
                <w:rFonts w:eastAsia="Arial"/>
              </w:rPr>
              <w:t>Last PI header for this frame</w:t>
            </w:r>
          </w:p>
        </w:tc>
      </w:tr>
      <w:tr w:rsidR="00413AF4" w14:paraId="09371F5B" w14:textId="77777777" w:rsidTr="006B187A">
        <w:trPr>
          <w:trHeight w:val="300"/>
          <w:jc w:val="center"/>
        </w:trPr>
        <w:tc>
          <w:tcPr>
            <w:tcW w:w="17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62E40AE" w14:textId="77777777" w:rsidR="00413AF4" w:rsidRDefault="00413AF4" w:rsidP="006B187A">
            <w:pPr>
              <w:pStyle w:val="TAC"/>
              <w:rPr>
                <w:rFonts w:eastAsia="Arial"/>
              </w:rPr>
            </w:pPr>
            <w:r w:rsidRPr="05A27CE6">
              <w:rPr>
                <w:rFonts w:eastAsia="Arial"/>
              </w:rPr>
              <w:t>11</w:t>
            </w:r>
          </w:p>
        </w:tc>
        <w:tc>
          <w:tcPr>
            <w:tcW w:w="38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77406D7" w14:textId="77777777" w:rsidR="00413AF4" w:rsidRDefault="00413AF4" w:rsidP="006B187A">
            <w:pPr>
              <w:pStyle w:val="TAC"/>
              <w:rPr>
                <w:rFonts w:eastAsia="Arial"/>
              </w:rPr>
            </w:pPr>
            <w:r w:rsidRPr="05A27CE6">
              <w:rPr>
                <w:rFonts w:eastAsia="Arial"/>
              </w:rPr>
              <w:t>General (applied to all frames)</w:t>
            </w:r>
          </w:p>
        </w:tc>
      </w:tr>
    </w:tbl>
    <w:p w14:paraId="22BA90D8" w14:textId="77777777" w:rsidR="00413AF4" w:rsidRDefault="00413AF4" w:rsidP="002F2B45">
      <w:r w:rsidRPr="05A27CE6">
        <w:t xml:space="preserve"> </w:t>
      </w:r>
    </w:p>
    <w:p w14:paraId="6A537D71" w14:textId="77777777" w:rsidR="00413AF4" w:rsidRDefault="00413AF4" w:rsidP="002F2B45">
      <w:r>
        <w:t>The PI headers are listed in the beginning of a PI data section in order. First, the PI headers with marker bits PM=11 (i.e., the generally applied PI data is identified first). The following PI headers are associated with the audio frames in the payload in order. PM=01 indicates that the current PI header/data is not the last one for the current audio frame and more PI headers/data will follow. PM=10 indicates that this PI header/data is the last one that is associated with the current audio frame. The next PI data is then associated with the next audio frame, i.e. the time stamp of the PI frame is increase by 320 ticks. The parsing of a PI header indication is illustrated in a state machine in Figure A.3.5.2-2.</w:t>
      </w:r>
    </w:p>
    <w:p w14:paraId="20004320" w14:textId="723F637A" w:rsidR="00413AF4" w:rsidRDefault="00413AF4" w:rsidP="002F2B45">
      <w:pPr>
        <w:pStyle w:val="TH"/>
      </w:pPr>
      <w:ins w:id="927" w:author="Author">
        <w:r>
          <w:rPr>
            <w:noProof/>
          </w:rPr>
          <w:lastRenderedPageBreak/>
          <w:drawing>
            <wp:inline distT="0" distB="0" distL="0" distR="0" wp14:anchorId="64C384C5" wp14:editId="3BC96DC8">
              <wp:extent cx="5486400" cy="6318250"/>
              <wp:effectExtent l="0" t="0" r="0" b="6350"/>
              <wp:docPr id="1" name="Object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Grp="1" noRot="1" noChangeAspect="1" noEditPoints="1" noAdjustHandles="1" noChangeArrowheads="1" noChangeShapeType="1" noCrop="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6318250"/>
                      </a:xfrm>
                      <a:prstGeom prst="rect">
                        <a:avLst/>
                      </a:prstGeom>
                      <a:noFill/>
                      <a:ln>
                        <a:noFill/>
                      </a:ln>
                    </pic:spPr>
                  </pic:pic>
                </a:graphicData>
              </a:graphic>
            </wp:inline>
          </w:drawing>
        </w:r>
      </w:ins>
    </w:p>
    <w:p w14:paraId="451BEBC1" w14:textId="77777777" w:rsidR="00413AF4" w:rsidRPr="00DE21E0" w:rsidRDefault="00413AF4" w:rsidP="002F2B45">
      <w:pPr>
        <w:pStyle w:val="TF"/>
      </w:pPr>
      <w:bookmarkStart w:id="928" w:name="_CRFigureA_3_5_22"/>
      <w:r w:rsidRPr="00DE21E0">
        <w:rPr>
          <w:rFonts w:eastAsia="Arial"/>
        </w:rPr>
        <w:t xml:space="preserve">Figure </w:t>
      </w:r>
      <w:bookmarkEnd w:id="928"/>
      <w:r w:rsidRPr="00DE21E0">
        <w:rPr>
          <w:rFonts w:eastAsia="Arial"/>
        </w:rPr>
        <w:t>A.</w:t>
      </w:r>
      <w:r>
        <w:rPr>
          <w:rFonts w:eastAsia="Arial" w:cs="Arial"/>
          <w:bCs/>
        </w:rPr>
        <w:t>3.5.2-2</w:t>
      </w:r>
      <w:r w:rsidRPr="00DE21E0">
        <w:rPr>
          <w:rFonts w:eastAsia="Arial"/>
        </w:rPr>
        <w:t>: State machine for parsing a PI header byte.</w:t>
      </w:r>
    </w:p>
    <w:p w14:paraId="5B302FBE" w14:textId="7931914F" w:rsidR="00413AF4" w:rsidRDefault="00413AF4" w:rsidP="002F2B45">
      <w:r w:rsidRPr="1BFFD7E4">
        <w:t>Table A.</w:t>
      </w:r>
      <w:r>
        <w:t>3.5.2-3</w:t>
      </w:r>
      <w:r w:rsidRPr="1BFFD7E4">
        <w:t xml:space="preserve"> indicates the values for the “size” bits in the PI header. A size value of zero indicates that there is no associated PI data for this header entry. A value of (</w:t>
      </w:r>
      <w:del w:id="929" w:author="Lauros Pajunen (Nokia)" w:date="2025-11-18T16:17:00Z" w16du:dateUtc="2025-11-18T22:17:00Z">
        <w:r w:rsidRPr="1BFFD7E4" w:rsidDel="004337EA">
          <w:delText>111</w:delText>
        </w:r>
      </w:del>
      <w:r w:rsidRPr="1BFFD7E4">
        <w:t>1</w:t>
      </w:r>
      <w:del w:id="930" w:author="Lauros Pajunen (Nokia)" w:date="2025-11-18T16:17:00Z" w16du:dateUtc="2025-11-18T22:17:00Z">
        <w:r w:rsidRPr="1BFFD7E4" w:rsidDel="004337EA">
          <w:delText xml:space="preserve"> </w:delText>
        </w:r>
      </w:del>
      <w:r w:rsidRPr="1BFFD7E4">
        <w:t xml:space="preserve">1111) indicates that </w:t>
      </w:r>
      <w:ins w:id="931" w:author="Lauros Pajunen (Nokia)" w:date="2025-11-18T17:54:00Z" w16du:dateUtc="2025-11-18T23:54:00Z">
        <w:r w:rsidR="002C5C51">
          <w:t xml:space="preserve">a </w:t>
        </w:r>
      </w:ins>
      <w:del w:id="932" w:author="Lauros Pajunen (Nokia)" w:date="2025-11-18T17:54:00Z" w16du:dateUtc="2025-11-18T23:54:00Z">
        <w:r w:rsidRPr="1BFFD7E4" w:rsidDel="002C5C51">
          <w:delText>another size</w:delText>
        </w:r>
      </w:del>
      <w:r w:rsidRPr="1BFFD7E4">
        <w:t xml:space="preserve"> byte follows</w:t>
      </w:r>
      <w:ins w:id="933" w:author="Lauros Pajunen (Nokia)" w:date="2025-11-18T17:54:00Z" w16du:dateUtc="2025-11-18T23:54:00Z">
        <w:r w:rsidR="002C5C51">
          <w:t xml:space="preserve"> the PI header extending the size</w:t>
        </w:r>
      </w:ins>
      <w:r w:rsidRPr="1BFFD7E4">
        <w:t>. The</w:t>
      </w:r>
      <w:ins w:id="934" w:author="Lauros Pajunen (Nokia)" w:date="2025-11-18T17:54:00Z" w16du:dateUtc="2025-11-18T23:54:00Z">
        <w:r w:rsidR="002C5C51">
          <w:t xml:space="preserve"> total</w:t>
        </w:r>
      </w:ins>
      <w:r w:rsidRPr="1BFFD7E4">
        <w:t xml:space="preserve"> size of the PI data is then calculated as the sum of the respective sizes indicated by the “size” </w:t>
      </w:r>
      <w:ins w:id="935" w:author="Lauros Pajunen (Nokia)" w:date="2025-11-18T17:55:00Z" w16du:dateUtc="2025-11-18T23:55:00Z">
        <w:r w:rsidR="002C5C51">
          <w:t>bits in the PI header and any following size bytes.</w:t>
        </w:r>
      </w:ins>
      <w:del w:id="936" w:author="Lauros Pajunen (Nokia)" w:date="2025-11-18T17:55:00Z" w16du:dateUtc="2025-11-18T23:55:00Z">
        <w:r w:rsidRPr="1BFFD7E4" w:rsidDel="002C5C51">
          <w:delText>bytes, where a</w:delText>
        </w:r>
      </w:del>
      <w:ins w:id="937" w:author="Lauros Pajunen (Nokia)" w:date="2025-11-18T17:56:00Z" w16du:dateUtc="2025-11-18T23:56:00Z">
        <w:r w:rsidR="002C5C51">
          <w:t>A</w:t>
        </w:r>
      </w:ins>
      <w:r w:rsidRPr="1BFFD7E4">
        <w:t xml:space="preserve"> size of </w:t>
      </w:r>
      <w:ins w:id="938" w:author="Lauros Pajunen (Nokia)" w:date="2025-11-18T16:19:00Z" w16du:dateUtc="2025-11-18T22:19:00Z">
        <w:r w:rsidR="004337EA">
          <w:t>32</w:t>
        </w:r>
      </w:ins>
      <w:del w:id="939" w:author="Lauros Pajunen (Nokia)" w:date="2025-11-18T16:19:00Z" w16du:dateUtc="2025-11-18T22:19:00Z">
        <w:r w:rsidRPr="1BFFD7E4" w:rsidDel="004337EA">
          <w:delText>255</w:delText>
        </w:r>
      </w:del>
      <w:r w:rsidRPr="1BFFD7E4">
        <w:t xml:space="preserve"> bytes is used for the “size”</w:t>
      </w:r>
      <w:ins w:id="940" w:author="Lauros Pajunen (Nokia)" w:date="2025-11-18T17:56:00Z" w16du:dateUtc="2025-11-18T23:56:00Z">
        <w:r w:rsidR="002C5C51">
          <w:t xml:space="preserve"> bits in the PI header</w:t>
        </w:r>
      </w:ins>
      <w:r w:rsidRPr="1BFFD7E4">
        <w:t xml:space="preserve"> </w:t>
      </w:r>
      <w:del w:id="941" w:author="Lauros Pajunen (Nokia)" w:date="2025-11-18T17:56:00Z" w16du:dateUtc="2025-11-18T23:56:00Z">
        <w:r w:rsidRPr="1BFFD7E4" w:rsidDel="002C5C51">
          <w:delText>byte</w:delText>
        </w:r>
      </w:del>
      <w:r w:rsidRPr="1BFFD7E4">
        <w:t xml:space="preserve"> with (</w:t>
      </w:r>
      <w:del w:id="942" w:author="Lauros Pajunen (Nokia)" w:date="2025-11-18T16:18:00Z" w16du:dateUtc="2025-11-18T22:18:00Z">
        <w:r w:rsidRPr="1BFFD7E4" w:rsidDel="004337EA">
          <w:delText>111</w:delText>
        </w:r>
      </w:del>
      <w:r w:rsidRPr="1BFFD7E4">
        <w:t>1</w:t>
      </w:r>
      <w:del w:id="943" w:author="Lauros Pajunen (Nokia)" w:date="2025-11-18T16:18:00Z" w16du:dateUtc="2025-11-18T22:18:00Z">
        <w:r w:rsidRPr="1BFFD7E4" w:rsidDel="004337EA">
          <w:delText xml:space="preserve"> </w:delText>
        </w:r>
      </w:del>
      <w:r w:rsidRPr="1BFFD7E4">
        <w:t xml:space="preserve">1111) bit sequence. For example, if </w:t>
      </w:r>
      <w:ins w:id="944" w:author="Lauros Pajunen (Nokia)" w:date="2025-11-18T17:57:00Z" w16du:dateUtc="2025-11-18T23:57:00Z">
        <w:r w:rsidR="002C5C51">
          <w:t>the “size” bits in the PI header indicate 32 bytes</w:t>
        </w:r>
      </w:ins>
      <w:del w:id="945" w:author="Lauros Pajunen (Nokia)" w:date="2025-11-18T17:57:00Z" w16du:dateUtc="2025-11-18T23:57:00Z">
        <w:r w:rsidRPr="1BFFD7E4" w:rsidDel="002C5C51">
          <w:delText>there are two “size” bytes, a first byte of</w:delText>
        </w:r>
      </w:del>
      <w:r w:rsidRPr="1BFFD7E4">
        <w:t xml:space="preserve"> (</w:t>
      </w:r>
      <w:del w:id="946" w:author="Lauros Pajunen (Nokia)" w:date="2025-11-18T16:18:00Z" w16du:dateUtc="2025-11-18T22:18:00Z">
        <w:r w:rsidRPr="1BFFD7E4" w:rsidDel="004337EA">
          <w:delText>111</w:delText>
        </w:r>
      </w:del>
      <w:r w:rsidRPr="1BFFD7E4">
        <w:t>1</w:t>
      </w:r>
      <w:del w:id="947" w:author="Lauros Pajunen (Nokia)" w:date="2025-11-18T16:18:00Z" w16du:dateUtc="2025-11-18T22:18:00Z">
        <w:r w:rsidRPr="1BFFD7E4" w:rsidDel="004337EA">
          <w:delText xml:space="preserve"> </w:delText>
        </w:r>
      </w:del>
      <w:r w:rsidRPr="1BFFD7E4">
        <w:t xml:space="preserve">1111) and a second </w:t>
      </w:r>
      <w:ins w:id="948" w:author="Lauros Pajunen (Nokia)" w:date="2025-11-18T17:57:00Z" w16du:dateUtc="2025-11-18T23:57:00Z">
        <w:r w:rsidR="002C5C51">
          <w:t xml:space="preserve">size </w:t>
        </w:r>
      </w:ins>
      <w:r w:rsidRPr="1BFFD7E4">
        <w:t>byte of (0000 1111, indicating a size of 15 bytes)</w:t>
      </w:r>
      <w:ins w:id="949" w:author="Lauros Pajunen (Nokia)" w:date="2025-11-18T17:57:00Z" w16du:dateUtc="2025-11-18T23:57:00Z">
        <w:r w:rsidR="002C5C51">
          <w:t xml:space="preserve"> follows the PI header</w:t>
        </w:r>
      </w:ins>
      <w:r w:rsidRPr="1BFFD7E4">
        <w:t xml:space="preserve">, the size of the PI data is </w:t>
      </w:r>
      <w:ins w:id="950" w:author="Lauros Pajunen (Nokia)" w:date="2025-11-18T16:19:00Z" w16du:dateUtc="2025-11-18T22:19:00Z">
        <w:r w:rsidR="004337EA">
          <w:t>32</w:t>
        </w:r>
      </w:ins>
      <w:del w:id="951" w:author="Lauros Pajunen (Nokia)" w:date="2025-11-18T16:19:00Z" w16du:dateUtc="2025-11-18T22:19:00Z">
        <w:r w:rsidRPr="1BFFD7E4" w:rsidDel="004337EA">
          <w:delText>255</w:delText>
        </w:r>
      </w:del>
      <w:r w:rsidRPr="1BFFD7E4">
        <w:t xml:space="preserve"> + 15 = </w:t>
      </w:r>
      <w:ins w:id="952" w:author="Lauros Pajunen (Nokia)" w:date="2025-11-18T16:19:00Z" w16du:dateUtc="2025-11-18T22:19:00Z">
        <w:r w:rsidR="004337EA">
          <w:t>47</w:t>
        </w:r>
      </w:ins>
      <w:del w:id="953" w:author="Lauros Pajunen (Nokia)" w:date="2025-11-18T16:19:00Z" w16du:dateUtc="2025-11-18T22:19:00Z">
        <w:r w:rsidRPr="1BFFD7E4" w:rsidDel="004337EA">
          <w:delText>270</w:delText>
        </w:r>
      </w:del>
      <w:r w:rsidRPr="1BFFD7E4">
        <w:t xml:space="preserve"> bytes. Recursive size indication with subsequent “size” bytes is also possible</w:t>
      </w:r>
      <w:ins w:id="954" w:author="Lauros Pajunen (Nokia)" w:date="2025-11-18T17:57:00Z" w16du:dateUtc="2025-11-18T23:57:00Z">
        <w:r w:rsidR="002C5C51">
          <w:t xml:space="preserve"> by using a combination of </w:t>
        </w:r>
      </w:ins>
      <w:ins w:id="955" w:author="Lauros Pajunen (Nokia)" w:date="2025-11-18T17:58:00Z" w16du:dateUtc="2025-11-18T23:58:00Z">
        <w:r w:rsidR="002C5C51">
          <w:t>(</w:t>
        </w:r>
      </w:ins>
      <w:ins w:id="956" w:author="Lauros Pajunen (Nokia)" w:date="2025-11-18T17:57:00Z" w16du:dateUtc="2025-11-18T23:57:00Z">
        <w:r w:rsidR="002C5C51">
          <w:t>1111 11</w:t>
        </w:r>
      </w:ins>
      <w:ins w:id="957" w:author="Lauros Pajunen (Nokia)" w:date="2025-11-18T17:58:00Z" w16du:dateUtc="2025-11-18T23:58:00Z">
        <w:r w:rsidR="002C5C51">
          <w:t>11) which indicates a size of 255 bytes</w:t>
        </w:r>
      </w:ins>
      <w:r w:rsidRPr="1BFFD7E4">
        <w:t>.</w:t>
      </w:r>
    </w:p>
    <w:p w14:paraId="62A463B0" w14:textId="77777777" w:rsidR="00413AF4" w:rsidRDefault="00413AF4" w:rsidP="002F2B45">
      <w:pPr>
        <w:pStyle w:val="TH"/>
        <w:rPr>
          <w:rFonts w:eastAsia="Arial" w:cs="Arial"/>
        </w:rPr>
      </w:pPr>
      <w:bookmarkStart w:id="958" w:name="_CRTableA_3_5_23"/>
      <w:r w:rsidRPr="1BFFD7E4">
        <w:rPr>
          <w:rFonts w:eastAsia="Arial"/>
        </w:rPr>
        <w:t xml:space="preserve">Table </w:t>
      </w:r>
      <w:bookmarkEnd w:id="958"/>
      <w:r w:rsidRPr="1BFFD7E4">
        <w:rPr>
          <w:rFonts w:eastAsia="Arial"/>
        </w:rPr>
        <w:t>A.</w:t>
      </w:r>
      <w:r>
        <w:rPr>
          <w:rFonts w:eastAsia="Arial"/>
        </w:rPr>
        <w:t>3.5.2-3</w:t>
      </w:r>
      <w:r w:rsidRPr="1BFFD7E4">
        <w:rPr>
          <w:rFonts w:eastAsia="Arial"/>
        </w:rPr>
        <w:t>: Size bits for PI header.</w:t>
      </w:r>
    </w:p>
    <w:tbl>
      <w:tblPr>
        <w:tblW w:w="0" w:type="auto"/>
        <w:jc w:val="center"/>
        <w:tblLayout w:type="fixed"/>
        <w:tblLook w:val="04A0" w:firstRow="1" w:lastRow="0" w:firstColumn="1" w:lastColumn="0" w:noHBand="0" w:noVBand="1"/>
      </w:tblPr>
      <w:tblGrid>
        <w:gridCol w:w="2018"/>
        <w:gridCol w:w="4139"/>
      </w:tblGrid>
      <w:tr w:rsidR="00413AF4" w14:paraId="2479CB0A"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579144B5" w14:textId="77777777" w:rsidR="00413AF4" w:rsidRDefault="00413AF4" w:rsidP="006B187A">
            <w:pPr>
              <w:spacing w:after="0"/>
              <w:jc w:val="center"/>
              <w:rPr>
                <w:rFonts w:ascii="Arial" w:eastAsia="Arial" w:hAnsi="Arial" w:cs="Arial"/>
                <w:b/>
                <w:bCs/>
                <w:color w:val="000000" w:themeColor="text1"/>
                <w:sz w:val="18"/>
                <w:szCs w:val="18"/>
                <w:lang w:val="fr"/>
              </w:rPr>
            </w:pPr>
            <w:r w:rsidRPr="1BFFD7E4">
              <w:rPr>
                <w:rFonts w:ascii="Arial" w:eastAsia="Arial" w:hAnsi="Arial" w:cs="Arial"/>
                <w:b/>
                <w:bCs/>
                <w:color w:val="000000" w:themeColor="text1"/>
                <w:sz w:val="18"/>
                <w:szCs w:val="18"/>
                <w:lang w:val="fr"/>
              </w:rPr>
              <w:t>PI Size bits</w:t>
            </w:r>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B05B190"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Indicated size in bytes (or other indication)</w:t>
            </w:r>
          </w:p>
        </w:tc>
      </w:tr>
      <w:tr w:rsidR="00413AF4" w14:paraId="6562303D"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F6EFD7F" w14:textId="77777777" w:rsidR="00413AF4" w:rsidRDefault="00413AF4" w:rsidP="006B187A">
            <w:pPr>
              <w:spacing w:after="0"/>
              <w:jc w:val="center"/>
              <w:rPr>
                <w:rFonts w:ascii="Arial" w:eastAsia="Arial" w:hAnsi="Arial" w:cs="Arial"/>
                <w:sz w:val="18"/>
                <w:szCs w:val="18"/>
              </w:rPr>
            </w:pPr>
            <w:del w:id="959" w:author="Lauros Pajunen (Nokia)" w:date="2025-11-18T16:18:00Z" w16du:dateUtc="2025-11-18T22:18:00Z">
              <w:r w:rsidRPr="1BFFD7E4" w:rsidDel="004337EA">
                <w:rPr>
                  <w:rFonts w:ascii="Arial" w:eastAsia="Arial" w:hAnsi="Arial" w:cs="Arial"/>
                  <w:sz w:val="18"/>
                  <w:szCs w:val="18"/>
                </w:rPr>
                <w:delText>000</w:delText>
              </w:r>
            </w:del>
            <w:r w:rsidRPr="1BFFD7E4">
              <w:rPr>
                <w:rFonts w:ascii="Arial" w:eastAsia="Arial" w:hAnsi="Arial" w:cs="Arial"/>
                <w:sz w:val="18"/>
                <w:szCs w:val="18"/>
              </w:rPr>
              <w:t>0</w:t>
            </w:r>
            <w:del w:id="960"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0000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FFFDA30"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0</w:t>
            </w:r>
          </w:p>
        </w:tc>
      </w:tr>
      <w:tr w:rsidR="00413AF4" w14:paraId="289E62B6"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2E174F9" w14:textId="77777777" w:rsidR="00413AF4" w:rsidRDefault="00413AF4" w:rsidP="006B187A">
            <w:pPr>
              <w:spacing w:after="0"/>
              <w:jc w:val="center"/>
              <w:rPr>
                <w:rFonts w:ascii="Arial" w:eastAsia="Arial" w:hAnsi="Arial" w:cs="Arial"/>
                <w:sz w:val="18"/>
                <w:szCs w:val="18"/>
              </w:rPr>
            </w:pPr>
            <w:del w:id="961" w:author="Lauros Pajunen (Nokia)" w:date="2025-11-18T16:18:00Z" w16du:dateUtc="2025-11-18T22:18:00Z">
              <w:r w:rsidRPr="1BFFD7E4" w:rsidDel="004337EA">
                <w:rPr>
                  <w:rFonts w:ascii="Arial" w:eastAsia="Arial" w:hAnsi="Arial" w:cs="Arial"/>
                  <w:sz w:val="18"/>
                  <w:szCs w:val="18"/>
                </w:rPr>
                <w:delText>000</w:delText>
              </w:r>
            </w:del>
            <w:r w:rsidRPr="1BFFD7E4">
              <w:rPr>
                <w:rFonts w:ascii="Arial" w:eastAsia="Arial" w:hAnsi="Arial" w:cs="Arial"/>
                <w:sz w:val="18"/>
                <w:szCs w:val="18"/>
              </w:rPr>
              <w:t>0</w:t>
            </w:r>
            <w:del w:id="962"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0001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E511BA6"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1</w:t>
            </w:r>
          </w:p>
        </w:tc>
      </w:tr>
      <w:tr w:rsidR="00413AF4" w14:paraId="646E15BC"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F3D9B75"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lastRenderedPageBreak/>
              <w:t>…</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981D24F"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w:t>
            </w:r>
          </w:p>
        </w:tc>
      </w:tr>
      <w:tr w:rsidR="00413AF4" w14:paraId="5D02A9E6"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E44C2DB" w14:textId="77777777" w:rsidR="00413AF4" w:rsidRDefault="00413AF4" w:rsidP="006B187A">
            <w:pPr>
              <w:spacing w:after="0"/>
              <w:jc w:val="center"/>
              <w:rPr>
                <w:rFonts w:ascii="Arial" w:eastAsia="Arial" w:hAnsi="Arial" w:cs="Arial"/>
                <w:sz w:val="18"/>
                <w:szCs w:val="18"/>
              </w:rPr>
            </w:pPr>
            <w:del w:id="963" w:author="Lauros Pajunen (Nokia)" w:date="2025-11-18T16:18:00Z" w16du:dateUtc="2025-11-18T22:18:00Z">
              <w:r w:rsidRPr="1BFFD7E4" w:rsidDel="004337EA">
                <w:rPr>
                  <w:rFonts w:ascii="Arial" w:eastAsia="Arial" w:hAnsi="Arial" w:cs="Arial"/>
                  <w:sz w:val="18"/>
                  <w:szCs w:val="18"/>
                </w:rPr>
                <w:delText>111</w:delText>
              </w:r>
            </w:del>
            <w:r w:rsidRPr="1BFFD7E4">
              <w:rPr>
                <w:rFonts w:ascii="Arial" w:eastAsia="Arial" w:hAnsi="Arial" w:cs="Arial"/>
                <w:sz w:val="18"/>
                <w:szCs w:val="18"/>
              </w:rPr>
              <w:t>1</w:t>
            </w:r>
            <w:del w:id="964"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1110</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EF44B89" w14:textId="5968279D" w:rsidR="00413AF4" w:rsidRDefault="004337EA" w:rsidP="006B187A">
            <w:pPr>
              <w:spacing w:after="0"/>
              <w:jc w:val="center"/>
              <w:rPr>
                <w:rFonts w:ascii="Arial" w:eastAsia="Arial" w:hAnsi="Arial" w:cs="Arial"/>
                <w:sz w:val="18"/>
                <w:szCs w:val="18"/>
              </w:rPr>
            </w:pPr>
            <w:ins w:id="965" w:author="Lauros Pajunen (Nokia)" w:date="2025-11-18T16:19:00Z" w16du:dateUtc="2025-11-18T22:19:00Z">
              <w:r>
                <w:rPr>
                  <w:rFonts w:ascii="Arial" w:eastAsia="Arial" w:hAnsi="Arial" w:cs="Arial"/>
                  <w:sz w:val="18"/>
                  <w:szCs w:val="18"/>
                </w:rPr>
                <w:t>31</w:t>
              </w:r>
            </w:ins>
            <w:del w:id="966" w:author="Lauros Pajunen (Nokia)" w:date="2025-11-18T16:19:00Z" w16du:dateUtc="2025-11-18T22:19:00Z">
              <w:r w:rsidR="00413AF4" w:rsidRPr="1BFFD7E4" w:rsidDel="004337EA">
                <w:rPr>
                  <w:rFonts w:ascii="Arial" w:eastAsia="Arial" w:hAnsi="Arial" w:cs="Arial"/>
                  <w:sz w:val="18"/>
                  <w:szCs w:val="18"/>
                </w:rPr>
                <w:delText>254</w:delText>
              </w:r>
            </w:del>
          </w:p>
        </w:tc>
      </w:tr>
      <w:tr w:rsidR="00413AF4" w14:paraId="7E3F17C9" w14:textId="77777777" w:rsidTr="006B187A">
        <w:trPr>
          <w:trHeight w:val="300"/>
          <w:jc w:val="cente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A3CC24F" w14:textId="77777777" w:rsidR="00413AF4" w:rsidRDefault="00413AF4" w:rsidP="006B187A">
            <w:pPr>
              <w:spacing w:after="0"/>
              <w:jc w:val="center"/>
              <w:rPr>
                <w:rFonts w:ascii="Arial" w:eastAsia="Arial" w:hAnsi="Arial" w:cs="Arial"/>
                <w:sz w:val="18"/>
                <w:szCs w:val="18"/>
              </w:rPr>
            </w:pPr>
            <w:del w:id="967" w:author="Lauros Pajunen (Nokia)" w:date="2025-11-18T16:18:00Z" w16du:dateUtc="2025-11-18T22:18:00Z">
              <w:r w:rsidRPr="1BFFD7E4" w:rsidDel="004337EA">
                <w:rPr>
                  <w:rFonts w:ascii="Arial" w:eastAsia="Arial" w:hAnsi="Arial" w:cs="Arial"/>
                  <w:sz w:val="18"/>
                  <w:szCs w:val="18"/>
                </w:rPr>
                <w:delText>111</w:delText>
              </w:r>
            </w:del>
            <w:r w:rsidRPr="1BFFD7E4">
              <w:rPr>
                <w:rFonts w:ascii="Arial" w:eastAsia="Arial" w:hAnsi="Arial" w:cs="Arial"/>
                <w:sz w:val="18"/>
                <w:szCs w:val="18"/>
              </w:rPr>
              <w:t>1</w:t>
            </w:r>
            <w:del w:id="968" w:author="Lauros Pajunen (Nokia)" w:date="2025-11-18T16:18:00Z" w16du:dateUtc="2025-11-18T22:18:00Z">
              <w:r w:rsidRPr="1BFFD7E4" w:rsidDel="004337EA">
                <w:rPr>
                  <w:rFonts w:ascii="Arial" w:eastAsia="Arial" w:hAnsi="Arial" w:cs="Arial"/>
                  <w:sz w:val="18"/>
                  <w:szCs w:val="18"/>
                </w:rPr>
                <w:delText xml:space="preserve"> </w:delText>
              </w:r>
            </w:del>
            <w:r w:rsidRPr="1BFFD7E4">
              <w:rPr>
                <w:rFonts w:ascii="Arial" w:eastAsia="Arial" w:hAnsi="Arial" w:cs="Arial"/>
                <w:sz w:val="18"/>
                <w:szCs w:val="18"/>
              </w:rPr>
              <w:t>1111</w:t>
            </w:r>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7F71DCE"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Another size byte follows</w:t>
            </w:r>
          </w:p>
        </w:tc>
      </w:tr>
    </w:tbl>
    <w:p w14:paraId="558083D0" w14:textId="77777777" w:rsidR="00413AF4" w:rsidRDefault="00413AF4" w:rsidP="002F2B45"/>
    <w:p w14:paraId="3E4D9DE7" w14:textId="171B3C94" w:rsidR="00413AF4" w:rsidRDefault="00413AF4" w:rsidP="002F2B45">
      <w:pPr>
        <w:pStyle w:val="Heading3"/>
      </w:pPr>
      <w:bookmarkStart w:id="969" w:name="_CRA_3_5_3"/>
      <w:bookmarkStart w:id="970" w:name="_Toc187501871"/>
      <w:bookmarkStart w:id="971" w:name="_Toc178590705"/>
      <w:bookmarkEnd w:id="969"/>
      <w:r>
        <w:t>A.3.5.3</w:t>
      </w:r>
      <w:r>
        <w:tab/>
        <w:t>Media time when IVAS PI data is included in RTP packets</w:t>
      </w:r>
      <w:bookmarkEnd w:id="970"/>
      <w:bookmarkEnd w:id="971"/>
    </w:p>
    <w:p w14:paraId="42AF6A81" w14:textId="77777777" w:rsidR="00413AF4" w:rsidRDefault="00413AF4" w:rsidP="002F2B45">
      <w:pPr>
        <w:ind w:left="-20" w:right="-20"/>
      </w:pPr>
      <w:r w:rsidRPr="41ABE14A">
        <w:t>When the IVAS codec is used, then RTP packets may include both PI data and audio data, and the PI data may need to be synchronized with the audio data.</w:t>
      </w:r>
    </w:p>
    <w:p w14:paraId="5E95AA8F" w14:textId="77777777" w:rsidR="00413AF4" w:rsidRDefault="00413AF4" w:rsidP="002F2B45">
      <w:pPr>
        <w:ind w:left="-20" w:right="-20"/>
      </w:pPr>
      <w:r w:rsidRPr="41ABE14A">
        <w:t xml:space="preserve">When </w:t>
      </w:r>
      <w:r>
        <w:t>forward direction</w:t>
      </w:r>
      <w:r w:rsidRPr="41ABE14A">
        <w:t xml:space="preserve"> PI data is included in the RTP packets, the following applies:</w:t>
      </w:r>
    </w:p>
    <w:p w14:paraId="2EBD05AB" w14:textId="77777777" w:rsidR="00413AF4" w:rsidRDefault="00413AF4" w:rsidP="002F2B45">
      <w:pPr>
        <w:ind w:left="568" w:right="-20" w:hanging="284"/>
      </w:pPr>
      <w:r w:rsidRPr="41ABE14A">
        <w:t>-</w:t>
      </w:r>
      <w:r>
        <w:tab/>
      </w:r>
      <w:r w:rsidRPr="41ABE14A">
        <w:t>The PI data is associated with an audio frame and use the media time of the audio data.</w:t>
      </w:r>
    </w:p>
    <w:p w14:paraId="248F432B" w14:textId="77777777" w:rsidR="00413AF4" w:rsidRDefault="00413AF4" w:rsidP="002F2B45">
      <w:pPr>
        <w:ind w:left="851" w:right="-20" w:hanging="284"/>
      </w:pPr>
      <w:r>
        <w:t>-</w:t>
      </w:r>
      <w:r>
        <w:tab/>
        <w:t>If PI data needs to be transmitted and no audio frame is available, e.g., during DTX periods, then a NO_DATA frame is included in the packet containing the PI data. Alternatively, the PI data can be transmitted with the SID frames. See clause A.3.5.4 for more information.</w:t>
      </w:r>
    </w:p>
    <w:p w14:paraId="27109E7E" w14:textId="77777777" w:rsidR="00413AF4" w:rsidRDefault="00413AF4" w:rsidP="002F2B45">
      <w:pPr>
        <w:ind w:left="851" w:right="-20" w:hanging="284"/>
      </w:pPr>
      <w:r>
        <w:t xml:space="preserve">- </w:t>
      </w:r>
      <w:r>
        <w:tab/>
        <w:t>If PI data is not needed to be transmitted when there is no audio frame available, e.g., during DTX periods, then the transmission of the PI data can be delayed until an audio frame is available. If there are multiple PI data frames with the same type available after a delay period, the most recent PI data may be selected for transmission (e.g., the most recent device orientation may be transmitted). The other (older) PI data frames with the same type may be ignored. Depending on the type of the delayed PI data frames, all of the PI data frames with the same type may be transmitted. See clause A.3.5.4 for more information.</w:t>
      </w:r>
    </w:p>
    <w:p w14:paraId="439D0165" w14:textId="77777777" w:rsidR="00413AF4" w:rsidRDefault="00413AF4" w:rsidP="002F2B45">
      <w:pPr>
        <w:ind w:left="568" w:right="-20" w:hanging="284"/>
      </w:pPr>
      <w:r w:rsidRPr="41ABE14A">
        <w:t>-</w:t>
      </w:r>
      <w:r>
        <w:tab/>
      </w:r>
      <w:r w:rsidRPr="41ABE14A">
        <w:t>When receiving an RTP packet with both PI data and several audio frames:</w:t>
      </w:r>
    </w:p>
    <w:p w14:paraId="794B4D50" w14:textId="77777777" w:rsidR="00413AF4" w:rsidRDefault="00413AF4" w:rsidP="002F2B45">
      <w:pPr>
        <w:ind w:left="851" w:right="-20" w:hanging="284"/>
      </w:pPr>
      <w:r w:rsidRPr="41ABE14A">
        <w:t>-</w:t>
      </w:r>
      <w:r>
        <w:tab/>
      </w:r>
      <w:r w:rsidRPr="41ABE14A">
        <w:t>the media time of the first audio frame is calculated from the RTP time stamp,</w:t>
      </w:r>
    </w:p>
    <w:p w14:paraId="58E1FD28" w14:textId="77777777" w:rsidR="00413AF4" w:rsidRDefault="00413AF4" w:rsidP="002F2B45">
      <w:pPr>
        <w:ind w:left="851" w:right="-20" w:hanging="284"/>
      </w:pPr>
      <w:r w:rsidRPr="41ABE14A">
        <w:t>-</w:t>
      </w:r>
      <w:r>
        <w:tab/>
      </w:r>
      <w:r w:rsidRPr="41ABE14A">
        <w:t>the media time of a subsequent audio frames is calculated from the media time of a preceding audio frame by adding 20 ms.</w:t>
      </w:r>
    </w:p>
    <w:p w14:paraId="70B9D48D" w14:textId="77777777" w:rsidR="00413AF4" w:rsidRDefault="00413AF4" w:rsidP="002F2B45">
      <w:pPr>
        <w:ind w:left="568" w:right="-20" w:hanging="284"/>
      </w:pPr>
      <w:r w:rsidRPr="41ABE14A">
        <w:t>-</w:t>
      </w:r>
      <w:r>
        <w:tab/>
      </w:r>
      <w:r w:rsidRPr="41ABE14A">
        <w:t>PI data does not add to the media time.</w:t>
      </w:r>
    </w:p>
    <w:p w14:paraId="241C0A14" w14:textId="77777777" w:rsidR="00413AF4" w:rsidRDefault="00413AF4" w:rsidP="002F2B45">
      <w:pPr>
        <w:ind w:left="568" w:right="-20" w:hanging="284"/>
      </w:pPr>
      <w:r w:rsidRPr="41ABE14A">
        <w:t>-</w:t>
      </w:r>
      <w:r>
        <w:tab/>
      </w:r>
      <w:r w:rsidRPr="41ABE14A">
        <w:t>PI data can be sent in a separate RTP packet from the audio frame and then use the media time calculated from the RTP time stamp.</w:t>
      </w:r>
    </w:p>
    <w:p w14:paraId="62BB6779" w14:textId="08D28DE7" w:rsidR="00413AF4" w:rsidRPr="00A55500" w:rsidRDefault="00413AF4" w:rsidP="002F2B45">
      <w:pPr>
        <w:pStyle w:val="Heading3"/>
      </w:pPr>
      <w:bookmarkStart w:id="972" w:name="_CRA_3_5_4"/>
      <w:bookmarkStart w:id="973" w:name="_Toc187501872"/>
      <w:bookmarkStart w:id="974" w:name="_Toc178590706"/>
      <w:bookmarkEnd w:id="972"/>
      <w:r>
        <w:t>A.3.5.4</w:t>
      </w:r>
      <w:r>
        <w:tab/>
        <w:t>PI data handling during DTX</w:t>
      </w:r>
      <w:bookmarkEnd w:id="973"/>
      <w:bookmarkEnd w:id="974"/>
    </w:p>
    <w:p w14:paraId="4A7D6E5D" w14:textId="77777777" w:rsidR="00413AF4" w:rsidRDefault="00413AF4" w:rsidP="002F2B45">
      <w:r>
        <w:t>N</w:t>
      </w:r>
      <w:r w:rsidRPr="1BFFD7E4">
        <w:t>o audio frames are transmitted</w:t>
      </w:r>
      <w:r>
        <w:t xml:space="preserve"> when DTX operation mode is determined by the media sender</w:t>
      </w:r>
      <w:r w:rsidRPr="1BFFD7E4">
        <w:t>. Consequently, there is no</w:t>
      </w:r>
      <w:r>
        <w:t xml:space="preserve"> </w:t>
      </w:r>
      <w:r w:rsidRPr="1BFFD7E4">
        <w:t xml:space="preserve">RTP time stamp available </w:t>
      </w:r>
      <w:r>
        <w:t>to</w:t>
      </w:r>
      <w:r w:rsidRPr="1BFFD7E4">
        <w:t xml:space="preserve"> be associated with the</w:t>
      </w:r>
      <w:r>
        <w:t xml:space="preserve"> transmitted</w:t>
      </w:r>
      <w:r w:rsidRPr="1BFFD7E4">
        <w:t xml:space="preserve"> PI data.</w:t>
      </w:r>
      <w:r>
        <w:t xml:space="preserve"> I</w:t>
      </w:r>
      <w:r w:rsidRPr="1BFFD7E4">
        <w:t>f</w:t>
      </w:r>
      <w:r>
        <w:t xml:space="preserve"> the</w:t>
      </w:r>
      <w:r w:rsidRPr="1BFFD7E4">
        <w:t xml:space="preserve"> PI data is obtained during DTX </w:t>
      </w:r>
      <w:r>
        <w:t>operation and</w:t>
      </w:r>
      <w:r w:rsidRPr="1BFFD7E4">
        <w:t xml:space="preserve"> needs to be transmitted as soon as possible</w:t>
      </w:r>
      <w:r>
        <w:t xml:space="preserve">, </w:t>
      </w:r>
      <w:r w:rsidRPr="1BFFD7E4">
        <w:t>the PI data can be associated with the next transmitted SID frame</w:t>
      </w:r>
      <w:r>
        <w:t xml:space="preserve"> or with a </w:t>
      </w:r>
      <w:r w:rsidRPr="1BFFD7E4">
        <w:t>NO_DATA frame. In these cases, the RTP time stamp for the PI data</w:t>
      </w:r>
      <w:r>
        <w:t xml:space="preserve"> transmission</w:t>
      </w:r>
      <w:r w:rsidRPr="1BFFD7E4">
        <w:t xml:space="preserve"> is obtained from the media time of the respective SID or NO_DATA frames.</w:t>
      </w:r>
    </w:p>
    <w:p w14:paraId="48FFC4B8" w14:textId="77777777" w:rsidR="00413AF4" w:rsidRDefault="00413AF4" w:rsidP="002F2B45">
      <w:r w:rsidRPr="1BFFD7E4">
        <w:t xml:space="preserve">If the transmission of the PI data can wait until the DTX period is over, the transmission of the PI data can be delayed until the next audio frame is available. In this case, </w:t>
      </w:r>
      <w:r>
        <w:t>the RTP timestamp of the transmitted packet is calculated from the media time of the oldest PI data included in the packet with one or more NO_DATA frames included before the first audio frame.</w:t>
      </w:r>
    </w:p>
    <w:p w14:paraId="172AA601" w14:textId="77777777" w:rsidR="00413AF4" w:rsidRDefault="00413AF4" w:rsidP="002F2B45">
      <w:r>
        <w:t>If the transmission of the PI data is delayed, there can be multiple PI data frames of the same type (e.g., of device orientation type) waiting to be transmitted at the end of DTX operation. In this case, the latest or all PI data can be selected to be transmitted (e.g., the latest device orientation).</w:t>
      </w:r>
      <w:ins w:id="975" w:author="Lauros Pajunen" w:date="2025-11-05T10:55:00Z">
        <w:r>
          <w:t xml:space="preserve"> If multiple PI data frames of the same</w:t>
        </w:r>
      </w:ins>
      <w:ins w:id="976" w:author="Lauros Pajunen" w:date="2025-11-05T10:56:00Z">
        <w:r>
          <w:t xml:space="preserve"> type are transmitted, the PI data frames should be packed in the order of </w:t>
        </w:r>
      </w:ins>
      <w:ins w:id="977" w:author="Lauros Pajunen" w:date="2025-11-05T10:57:00Z">
        <w:r>
          <w:t xml:space="preserve">occurrence and the latest one should be </w:t>
        </w:r>
      </w:ins>
      <w:ins w:id="978" w:author="Lauros Pajunen" w:date="2025-11-05T10:59:00Z">
        <w:r>
          <w:t>used</w:t>
        </w:r>
      </w:ins>
      <w:ins w:id="979" w:author="Lauros Pajunen" w:date="2025-11-05T10:58:00Z">
        <w:r>
          <w:t xml:space="preserve"> by the receiver.</w:t>
        </w:r>
      </w:ins>
    </w:p>
    <w:p w14:paraId="5A2F4210" w14:textId="65FC32C5" w:rsidR="00413AF4" w:rsidRDefault="00413AF4" w:rsidP="002F2B45">
      <w:pPr>
        <w:pStyle w:val="Heading3"/>
      </w:pPr>
      <w:bookmarkStart w:id="980" w:name="_CRA_3_5_5"/>
      <w:bookmarkStart w:id="981" w:name="_Toc187501873"/>
      <w:bookmarkStart w:id="982" w:name="_Toc178590707"/>
      <w:bookmarkEnd w:id="980"/>
      <w:r>
        <w:t>A.3.5.5</w:t>
      </w:r>
      <w:r>
        <w:tab/>
        <w:t>Supported PI data types</w:t>
      </w:r>
      <w:bookmarkEnd w:id="981"/>
      <w:bookmarkEnd w:id="982"/>
    </w:p>
    <w:p w14:paraId="62064783" w14:textId="77777777" w:rsidR="00413AF4" w:rsidRDefault="00413AF4" w:rsidP="002F2B45">
      <w:r w:rsidRPr="1BFFD7E4">
        <w:t>Supported PI types are listed in tables A.</w:t>
      </w:r>
      <w:r>
        <w:t>3.5.5-1</w:t>
      </w:r>
      <w:r w:rsidRPr="1BFFD7E4">
        <w:t xml:space="preserve"> and A.</w:t>
      </w:r>
      <w:r>
        <w:t>3.5.5-2</w:t>
      </w:r>
      <w:r w:rsidRPr="1BFFD7E4">
        <w:t xml:space="preserve"> and described in the following subsections. Table A.</w:t>
      </w:r>
      <w:r>
        <w:t>3.5.5-1</w:t>
      </w:r>
      <w:r w:rsidRPr="1BFFD7E4">
        <w:t xml:space="preserve"> lists PI types for forward direction signalling. </w:t>
      </w:r>
      <w:ins w:id="983" w:author="Author">
        <w:r>
          <w:t xml:space="preserve">Table </w:t>
        </w:r>
        <w:r w:rsidRPr="00BA066B">
          <w:t>A.3.5.5-1A</w:t>
        </w:r>
        <w:r>
          <w:t xml:space="preserve"> lists the PI types for reverse direction signalling. </w:t>
        </w:r>
      </w:ins>
      <w:r w:rsidRPr="1BFFD7E4">
        <w:t>Table A.</w:t>
      </w:r>
      <w:r>
        <w:t>3.5.5-2</w:t>
      </w:r>
      <w:r w:rsidRPr="1BFFD7E4">
        <w:t xml:space="preserve"> lists additional PI types.</w:t>
      </w:r>
    </w:p>
    <w:p w14:paraId="25F2556B" w14:textId="77777777" w:rsidR="00413AF4" w:rsidRDefault="00413AF4" w:rsidP="002F2B45">
      <w:pPr>
        <w:pStyle w:val="TH"/>
        <w:rPr>
          <w:rFonts w:eastAsia="Arial"/>
        </w:rPr>
      </w:pPr>
      <w:bookmarkStart w:id="984" w:name="_CRTableA_3_5_51"/>
      <w:r w:rsidRPr="1BFFD7E4">
        <w:rPr>
          <w:rFonts w:eastAsia="Arial"/>
        </w:rPr>
        <w:lastRenderedPageBreak/>
        <w:t xml:space="preserve">Table </w:t>
      </w:r>
      <w:bookmarkEnd w:id="984"/>
      <w:r w:rsidRPr="1BFFD7E4">
        <w:rPr>
          <w:rFonts w:eastAsia="Arial"/>
        </w:rPr>
        <w:t>A.</w:t>
      </w:r>
      <w:r>
        <w:rPr>
          <w:rFonts w:eastAsia="Arial"/>
        </w:rPr>
        <w:t>3.5.5-1</w:t>
      </w:r>
      <w:del w:id="985" w:author="Author">
        <w:r w:rsidRPr="1BFFD7E4">
          <w:rPr>
            <w:rFonts w:eastAsia="Arial"/>
          </w:rPr>
          <w:delText xml:space="preserve"> </w:delText>
        </w:r>
      </w:del>
      <w:r w:rsidRPr="1BFFD7E4">
        <w:rPr>
          <w:rFonts w:eastAsia="Arial"/>
        </w:rPr>
        <w:t xml:space="preserve">: Supported forward direction PI types in an IVAS session. </w:t>
      </w:r>
    </w:p>
    <w:tbl>
      <w:tblPr>
        <w:tblW w:w="9777" w:type="dxa"/>
        <w:tblLayout w:type="fixed"/>
        <w:tblLook w:val="04A0" w:firstRow="1" w:lastRow="0" w:firstColumn="1" w:lastColumn="0" w:noHBand="0" w:noVBand="1"/>
      </w:tblPr>
      <w:tblGrid>
        <w:gridCol w:w="733"/>
        <w:gridCol w:w="3455"/>
        <w:gridCol w:w="1892"/>
        <w:gridCol w:w="1140"/>
        <w:gridCol w:w="992"/>
        <w:gridCol w:w="1565"/>
      </w:tblGrid>
      <w:tr w:rsidR="00413AF4" w14:paraId="33CAFF0D"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5CC3A1C4"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Type bits</w:t>
            </w:r>
          </w:p>
        </w:tc>
        <w:tc>
          <w:tcPr>
            <w:tcW w:w="345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5821C95F"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Forward direction PI type</w:t>
            </w:r>
          </w:p>
        </w:tc>
        <w:tc>
          <w:tcPr>
            <w:tcW w:w="189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337344E"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Description</w:t>
            </w:r>
          </w:p>
        </w:tc>
        <w:tc>
          <w:tcPr>
            <w:tcW w:w="1140"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7DE524E" w14:textId="77777777" w:rsidR="00413AF4" w:rsidRDefault="00413AF4" w:rsidP="006B187A">
            <w:pPr>
              <w:spacing w:after="0"/>
              <w:jc w:val="center"/>
              <w:rPr>
                <w:rFonts w:ascii="Arial" w:eastAsia="Arial" w:hAnsi="Arial" w:cs="Arial"/>
                <w:b/>
                <w:bCs/>
                <w:color w:val="000000" w:themeColor="text1"/>
                <w:sz w:val="18"/>
                <w:szCs w:val="18"/>
              </w:rPr>
            </w:pPr>
            <w:r w:rsidRPr="353DB8D1">
              <w:rPr>
                <w:rFonts w:ascii="Arial" w:eastAsia="Arial" w:hAnsi="Arial" w:cs="Arial"/>
                <w:b/>
                <w:bCs/>
                <w:color w:val="000000" w:themeColor="text1"/>
                <w:sz w:val="18"/>
                <w:szCs w:val="18"/>
              </w:rPr>
              <w:t>SDP indication</w:t>
            </w:r>
          </w:p>
        </w:tc>
        <w:tc>
          <w:tcPr>
            <w:tcW w:w="99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47083621"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Size (bytes)</w:t>
            </w:r>
          </w:p>
        </w:tc>
        <w:tc>
          <w:tcPr>
            <w:tcW w:w="156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211167E2" w14:textId="77777777" w:rsidR="00413AF4" w:rsidRPr="227C3754" w:rsidRDefault="00413AF4" w:rsidP="006B187A">
            <w:pPr>
              <w:jc w:val="center"/>
              <w:rPr>
                <w:rFonts w:ascii="Arial" w:eastAsia="Arial" w:hAnsi="Arial" w:cs="Arial"/>
                <w:b/>
                <w:bCs/>
                <w:color w:val="000000" w:themeColor="text1"/>
                <w:sz w:val="18"/>
                <w:szCs w:val="18"/>
              </w:rPr>
            </w:pPr>
            <w:r w:rsidRPr="227C3754">
              <w:rPr>
                <w:rFonts w:ascii="Arial" w:eastAsia="Arial" w:hAnsi="Arial" w:cs="Arial"/>
                <w:b/>
                <w:bCs/>
                <w:color w:val="000000" w:themeColor="text1"/>
                <w:sz w:val="18"/>
                <w:szCs w:val="18"/>
              </w:rPr>
              <w:t>Described in clause</w:t>
            </w:r>
          </w:p>
        </w:tc>
      </w:tr>
      <w:tr w:rsidR="00413AF4" w14:paraId="688DDC02"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A7672C"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00000</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2DC777"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SCENE_ORIENTATION</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794A212E" w14:textId="77777777" w:rsidR="00413AF4" w:rsidRDefault="00413AF4" w:rsidP="006B187A">
            <w:pPr>
              <w:spacing w:after="0"/>
              <w:rPr>
                <w:rFonts w:ascii="Arial" w:eastAsia="Arial" w:hAnsi="Arial" w:cs="Arial"/>
                <w:sz w:val="18"/>
                <w:szCs w:val="18"/>
              </w:rPr>
            </w:pPr>
            <w:r w:rsidRPr="1BFFD7E4">
              <w:rPr>
                <w:rFonts w:ascii="Arial" w:eastAsia="Arial" w:hAnsi="Arial" w:cs="Arial"/>
                <w:sz w:val="18"/>
                <w:szCs w:val="18"/>
              </w:rPr>
              <w:t>Describes the orientation of a spatial audio scene</w:t>
            </w:r>
            <w:r>
              <w:rPr>
                <w:rFonts w:ascii="Arial" w:eastAsia="Arial" w:hAnsi="Arial" w:cs="Arial"/>
                <w:sz w:val="18"/>
                <w:szCs w:val="18"/>
              </w:rPr>
              <w:t xml:space="preserve"> </w:t>
            </w:r>
            <w:r w:rsidRPr="1BFFD7E4">
              <w:rPr>
                <w:rFonts w:ascii="Arial" w:eastAsia="Arial" w:hAnsi="Arial" w:cs="Arial"/>
                <w:sz w:val="18"/>
                <w:szCs w:val="18"/>
              </w:rPr>
              <w:t xml:space="preserve">in </w:t>
            </w:r>
            <w:r>
              <w:rPr>
                <w:rFonts w:ascii="Arial" w:eastAsia="Arial" w:hAnsi="Arial" w:cs="Arial"/>
                <w:sz w:val="18"/>
                <w:szCs w:val="18"/>
              </w:rPr>
              <w:t>unit q</w:t>
            </w:r>
            <w:r w:rsidRPr="1BFFD7E4">
              <w:rPr>
                <w:rFonts w:ascii="Arial" w:eastAsia="Arial" w:hAnsi="Arial" w:cs="Arial"/>
                <w:sz w:val="18"/>
                <w:szCs w:val="18"/>
              </w:rPr>
              <w:t>uaternions.</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E7D2B4"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fsco</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8B19EE" w14:textId="07375D34" w:rsidR="00413AF4" w:rsidRDefault="004337EA" w:rsidP="006B187A">
            <w:pPr>
              <w:spacing w:after="0"/>
              <w:jc w:val="center"/>
              <w:rPr>
                <w:rFonts w:ascii="Arial" w:eastAsia="Arial" w:hAnsi="Arial" w:cs="Arial"/>
                <w:sz w:val="18"/>
                <w:szCs w:val="18"/>
              </w:rPr>
            </w:pPr>
            <w:ins w:id="986" w:author="Lauros Pajunen (Nokia)" w:date="2025-11-18T16:22:00Z" w16du:dateUtc="2025-11-18T22:22:00Z">
              <w:r>
                <w:rPr>
                  <w:rFonts w:ascii="Arial" w:eastAsia="Arial" w:hAnsi="Arial" w:cs="Arial"/>
                  <w:sz w:val="18"/>
                  <w:szCs w:val="18"/>
                </w:rPr>
                <w:t>4</w:t>
              </w:r>
            </w:ins>
            <w:del w:id="987" w:author="Lauros Pajunen (Nokia)" w:date="2025-11-18T16:22:00Z" w16du:dateUtc="2025-11-18T22:22:00Z">
              <w:r w:rsidR="00413AF4"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6EB7CC" w14:textId="77777777" w:rsidR="00413AF4" w:rsidRPr="227C3754" w:rsidRDefault="00413AF4"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.6.1.2</w:t>
            </w:r>
          </w:p>
        </w:tc>
      </w:tr>
      <w:tr w:rsidR="00413AF4" w14:paraId="4D687D91"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3E1CD5"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00001</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E4E4A1"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DEVICE_ORIENTATION_COMPENSATED</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1A23D8BF" w14:textId="77777777" w:rsidR="00413AF4" w:rsidRDefault="00413AF4" w:rsidP="006B187A">
            <w:pPr>
              <w:spacing w:after="0"/>
              <w:rPr>
                <w:rFonts w:ascii="Arial" w:eastAsia="Arial" w:hAnsi="Arial" w:cs="Arial"/>
                <w:sz w:val="18"/>
                <w:szCs w:val="18"/>
              </w:rPr>
            </w:pPr>
            <w:r w:rsidRPr="1BFFD7E4">
              <w:rPr>
                <w:rFonts w:ascii="Arial" w:eastAsia="Arial" w:hAnsi="Arial" w:cs="Arial"/>
                <w:sz w:val="18"/>
                <w:szCs w:val="18"/>
              </w:rPr>
              <w:t xml:space="preserve">Describes the orientation of a device in </w:t>
            </w:r>
            <w:r>
              <w:rPr>
                <w:rFonts w:ascii="Arial" w:eastAsia="Arial" w:hAnsi="Arial" w:cs="Arial"/>
                <w:sz w:val="18"/>
                <w:szCs w:val="18"/>
              </w:rPr>
              <w:t>unit q</w:t>
            </w:r>
            <w:r w:rsidRPr="1BFFD7E4">
              <w:rPr>
                <w:rFonts w:ascii="Arial" w:eastAsia="Arial" w:hAnsi="Arial" w:cs="Arial"/>
                <w:sz w:val="18"/>
                <w:szCs w:val="18"/>
              </w:rPr>
              <w:t>uaternions. The orientation is compensated in the transmitted audio.</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3ECC35"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fdoc</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2D0FA1" w14:textId="18A14836" w:rsidR="00413AF4" w:rsidRDefault="004337EA" w:rsidP="006B187A">
            <w:pPr>
              <w:spacing w:after="0"/>
              <w:jc w:val="center"/>
              <w:rPr>
                <w:rFonts w:ascii="Arial" w:eastAsia="Arial" w:hAnsi="Arial" w:cs="Arial"/>
                <w:sz w:val="18"/>
                <w:szCs w:val="18"/>
              </w:rPr>
            </w:pPr>
            <w:ins w:id="988" w:author="Lauros Pajunen (Nokia)" w:date="2025-11-18T16:22:00Z" w16du:dateUtc="2025-11-18T22:22:00Z">
              <w:r>
                <w:rPr>
                  <w:rFonts w:ascii="Arial" w:eastAsia="Arial" w:hAnsi="Arial" w:cs="Arial"/>
                  <w:sz w:val="18"/>
                  <w:szCs w:val="18"/>
                </w:rPr>
                <w:t>4</w:t>
              </w:r>
            </w:ins>
            <w:del w:id="989" w:author="Lauros Pajunen (Nokia)" w:date="2025-11-18T16:22:00Z" w16du:dateUtc="2025-11-18T22:22:00Z">
              <w:r w:rsidR="00413AF4"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BD6F6E" w14:textId="77777777" w:rsidR="00413AF4" w:rsidRPr="227C3754" w:rsidRDefault="00413AF4"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.6.1.3</w:t>
            </w:r>
          </w:p>
        </w:tc>
      </w:tr>
      <w:tr w:rsidR="00413AF4" w14:paraId="0CC88898"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A5FCC4"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00010</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DEC3EB"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DEVICE_ORIENTATION_UNCOMPENSATED</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6B0EEA9B" w14:textId="77777777" w:rsidR="00413AF4" w:rsidRDefault="00413AF4" w:rsidP="006B187A">
            <w:pPr>
              <w:spacing w:after="0"/>
              <w:rPr>
                <w:rFonts w:ascii="Arial" w:eastAsia="Arial" w:hAnsi="Arial" w:cs="Arial"/>
                <w:sz w:val="18"/>
                <w:szCs w:val="18"/>
              </w:rPr>
            </w:pPr>
            <w:r w:rsidRPr="1BFFD7E4">
              <w:rPr>
                <w:rFonts w:ascii="Arial" w:eastAsia="Arial" w:hAnsi="Arial" w:cs="Arial"/>
                <w:sz w:val="18"/>
                <w:szCs w:val="18"/>
              </w:rPr>
              <w:t>Describes the orientation of a device in</w:t>
            </w:r>
            <w:r>
              <w:rPr>
                <w:rFonts w:ascii="Arial" w:eastAsia="Arial" w:hAnsi="Arial" w:cs="Arial"/>
                <w:sz w:val="18"/>
                <w:szCs w:val="18"/>
              </w:rPr>
              <w:t xml:space="preserve"> unit</w:t>
            </w:r>
            <w:r w:rsidRPr="1BFFD7E4">
              <w:rPr>
                <w:rFonts w:ascii="Arial" w:eastAsia="Arial" w:hAnsi="Arial" w:cs="Arial"/>
                <w:sz w:val="18"/>
                <w:szCs w:val="18"/>
              </w:rPr>
              <w:t xml:space="preserve"> </w:t>
            </w:r>
            <w:r>
              <w:rPr>
                <w:rFonts w:ascii="Arial" w:eastAsia="Arial" w:hAnsi="Arial" w:cs="Arial"/>
                <w:sz w:val="18"/>
                <w:szCs w:val="18"/>
              </w:rPr>
              <w:t>q</w:t>
            </w:r>
            <w:r w:rsidRPr="1BFFD7E4">
              <w:rPr>
                <w:rFonts w:ascii="Arial" w:eastAsia="Arial" w:hAnsi="Arial" w:cs="Arial"/>
                <w:sz w:val="18"/>
                <w:szCs w:val="18"/>
              </w:rPr>
              <w:t>uaternions. The orientation is not compensated in the transmitted audio.</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4B2D27"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fdou</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0FF9C5" w14:textId="563E42B4" w:rsidR="00413AF4" w:rsidRDefault="004337EA" w:rsidP="006B187A">
            <w:pPr>
              <w:spacing w:after="0"/>
              <w:jc w:val="center"/>
              <w:rPr>
                <w:rFonts w:ascii="Arial" w:eastAsia="Arial" w:hAnsi="Arial" w:cs="Arial"/>
                <w:sz w:val="18"/>
                <w:szCs w:val="18"/>
              </w:rPr>
            </w:pPr>
            <w:ins w:id="990" w:author="Lauros Pajunen (Nokia)" w:date="2025-11-18T16:22:00Z" w16du:dateUtc="2025-11-18T22:22:00Z">
              <w:r>
                <w:rPr>
                  <w:rFonts w:ascii="Arial" w:eastAsia="Arial" w:hAnsi="Arial" w:cs="Arial"/>
                  <w:sz w:val="18"/>
                  <w:szCs w:val="18"/>
                </w:rPr>
                <w:t>4</w:t>
              </w:r>
            </w:ins>
            <w:del w:id="991" w:author="Lauros Pajunen (Nokia)" w:date="2025-11-18T16:22:00Z" w16du:dateUtc="2025-11-18T22:22:00Z">
              <w:r w:rsidR="00413AF4" w:rsidRPr="1BFFD7E4" w:rsidDel="004337EA">
                <w:rPr>
                  <w:rFonts w:ascii="Arial" w:eastAsia="Arial" w:hAnsi="Arial" w:cs="Arial"/>
                  <w:sz w:val="18"/>
                  <w:szCs w:val="18"/>
                </w:rPr>
                <w:delText>8</w:delText>
              </w:r>
            </w:del>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EDFB24" w14:textId="77777777" w:rsidR="00413AF4" w:rsidRPr="227C3754" w:rsidRDefault="00413AF4"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.6.1.3</w:t>
            </w:r>
          </w:p>
        </w:tc>
      </w:tr>
      <w:tr w:rsidR="00413AF4" w14:paraId="3A992F62" w14:textId="77777777" w:rsidTr="00CE7E82">
        <w:trPr>
          <w:trHeight w:val="300"/>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2CF402"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00011</w:t>
            </w:r>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999A76"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ACOUSTIC_ENVIRONMENT</w:t>
            </w:r>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tcPr>
          <w:p w14:paraId="5EC78160" w14:textId="77777777" w:rsidR="00413AF4" w:rsidRDefault="00413AF4" w:rsidP="006B187A">
            <w:pPr>
              <w:spacing w:after="0"/>
              <w:rPr>
                <w:rFonts w:ascii="Arial" w:eastAsia="Arial" w:hAnsi="Arial" w:cs="Arial"/>
                <w:sz w:val="18"/>
                <w:szCs w:val="18"/>
              </w:rPr>
            </w:pPr>
            <w:r w:rsidRPr="1BFFD7E4">
              <w:rPr>
                <w:rFonts w:ascii="Arial" w:eastAsia="Arial" w:hAnsi="Arial" w:cs="Arial"/>
                <w:sz w:val="18"/>
                <w:szCs w:val="18"/>
              </w:rPr>
              <w:t>Selects and optionally describes the acoustic environment.</w:t>
            </w:r>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BB17EB"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face</w:t>
            </w:r>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915641"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1</w:t>
            </w:r>
            <w:r>
              <w:rPr>
                <w:rFonts w:ascii="Arial" w:eastAsia="Arial" w:hAnsi="Arial" w:cs="Arial"/>
                <w:sz w:val="18"/>
                <w:szCs w:val="18"/>
              </w:rPr>
              <w:t>,</w:t>
            </w:r>
            <w:r w:rsidRPr="1BFFD7E4">
              <w:rPr>
                <w:rFonts w:ascii="Arial" w:eastAsia="Arial" w:hAnsi="Arial" w:cs="Arial"/>
                <w:sz w:val="18"/>
                <w:szCs w:val="18"/>
              </w:rPr>
              <w:t>5</w:t>
            </w:r>
            <w:r>
              <w:rPr>
                <w:rFonts w:ascii="Arial" w:eastAsia="Arial" w:hAnsi="Arial" w:cs="Arial"/>
                <w:sz w:val="18"/>
                <w:szCs w:val="18"/>
              </w:rPr>
              <w:t xml:space="preserve"> or 8</w:t>
            </w:r>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A6EB2E" w14:textId="77777777" w:rsidR="00413AF4" w:rsidRPr="227C3754" w:rsidRDefault="00413AF4" w:rsidP="006B187A">
            <w:pPr>
              <w:jc w:val="center"/>
              <w:rPr>
                <w:rFonts w:ascii="Arial" w:eastAsia="Arial" w:hAnsi="Arial" w:cs="Arial"/>
                <w:sz w:val="18"/>
                <w:szCs w:val="18"/>
              </w:rPr>
            </w:pPr>
            <w:r w:rsidRPr="227C3754">
              <w:rPr>
                <w:rFonts w:ascii="Arial" w:eastAsia="Arial" w:hAnsi="Arial" w:cs="Arial"/>
                <w:sz w:val="18"/>
                <w:szCs w:val="18"/>
              </w:rPr>
              <w:t>A.3.5</w:t>
            </w:r>
            <w:r>
              <w:rPr>
                <w:rFonts w:ascii="Arial" w:eastAsia="Arial" w:hAnsi="Arial" w:cs="Arial"/>
                <w:sz w:val="18"/>
                <w:szCs w:val="18"/>
              </w:rPr>
              <w:t>.6.2</w:t>
            </w:r>
          </w:p>
        </w:tc>
      </w:tr>
      <w:tr w:rsidR="00413AF4" w14:paraId="0CB0E0AD" w14:textId="77777777" w:rsidTr="00CE7E82">
        <w:trPr>
          <w:trHeight w:val="300"/>
          <w:ins w:id="992"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BB9D1E" w14:textId="77777777" w:rsidR="00413AF4" w:rsidRPr="1BFFD7E4" w:rsidRDefault="00413AF4" w:rsidP="00003678">
            <w:pPr>
              <w:spacing w:after="0"/>
              <w:jc w:val="center"/>
              <w:rPr>
                <w:ins w:id="993" w:author="Author"/>
                <w:rFonts w:ascii="Arial" w:eastAsia="Arial" w:hAnsi="Arial" w:cs="Arial"/>
                <w:sz w:val="18"/>
                <w:szCs w:val="18"/>
              </w:rPr>
            </w:pPr>
            <w:ins w:id="994" w:author="Author">
              <w:r>
                <w:rPr>
                  <w:rFonts w:ascii="Arial" w:eastAsia="Arial" w:hAnsi="Arial" w:cs="Arial"/>
                  <w:sz w:val="18"/>
                  <w:szCs w:val="18"/>
                </w:rPr>
                <w:t>00100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874B8F" w14:textId="77777777" w:rsidR="00413AF4" w:rsidRPr="1BFFD7E4" w:rsidRDefault="00413AF4" w:rsidP="00003678">
            <w:pPr>
              <w:spacing w:after="0"/>
              <w:jc w:val="center"/>
              <w:rPr>
                <w:ins w:id="995" w:author="Author"/>
                <w:rFonts w:ascii="Arial" w:eastAsia="Arial" w:hAnsi="Arial" w:cs="Arial"/>
                <w:sz w:val="18"/>
                <w:szCs w:val="18"/>
              </w:rPr>
            </w:pPr>
            <w:ins w:id="996" w:author="Author">
              <w:r>
                <w:rPr>
                  <w:rFonts w:ascii="Arial" w:eastAsia="Arial" w:hAnsi="Arial" w:cs="Arial"/>
                  <w:sz w:val="18"/>
                  <w:szCs w:val="18"/>
                </w:rPr>
                <w:t>AUDIO_DESCRIPTION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6A879D" w14:textId="77777777" w:rsidR="00413AF4" w:rsidRPr="1BFFD7E4" w:rsidRDefault="00413AF4" w:rsidP="00466070">
            <w:pPr>
              <w:spacing w:after="0"/>
              <w:rPr>
                <w:ins w:id="997" w:author="Author"/>
                <w:rFonts w:ascii="Arial" w:eastAsia="Arial" w:hAnsi="Arial" w:cs="Arial"/>
                <w:sz w:val="18"/>
                <w:szCs w:val="18"/>
              </w:rPr>
            </w:pPr>
            <w:ins w:id="998" w:author="Author">
              <w:r>
                <w:rPr>
                  <w:rFonts w:ascii="Arial" w:eastAsia="Arial" w:hAnsi="Arial" w:cs="Arial"/>
                  <w:sz w:val="18"/>
                  <w:szCs w:val="18"/>
                </w:rPr>
                <w:t>Describes the content in the transmitted audio</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E163A1" w14:textId="77777777" w:rsidR="00413AF4" w:rsidRDefault="00413AF4" w:rsidP="00003678">
            <w:pPr>
              <w:spacing w:after="0"/>
              <w:jc w:val="center"/>
              <w:rPr>
                <w:ins w:id="999" w:author="Author"/>
                <w:rFonts w:ascii="Arial" w:eastAsia="Arial" w:hAnsi="Arial" w:cs="Arial"/>
                <w:sz w:val="18"/>
                <w:szCs w:val="18"/>
              </w:rPr>
            </w:pPr>
            <w:ins w:id="1000" w:author="Author">
              <w:r>
                <w:rPr>
                  <w:rFonts w:ascii="Arial" w:eastAsia="Arial" w:hAnsi="Arial" w:cs="Arial"/>
                  <w:sz w:val="18"/>
                  <w:szCs w:val="18"/>
                </w:rPr>
                <w:t>faud</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B81046" w14:textId="77777777" w:rsidR="00413AF4" w:rsidRPr="1BFFD7E4" w:rsidRDefault="00413AF4" w:rsidP="00003678">
            <w:pPr>
              <w:spacing w:after="0"/>
              <w:jc w:val="center"/>
              <w:rPr>
                <w:ins w:id="1001" w:author="Author"/>
                <w:rFonts w:ascii="Arial" w:eastAsia="Arial" w:hAnsi="Arial" w:cs="Arial"/>
                <w:sz w:val="18"/>
                <w:szCs w:val="18"/>
              </w:rPr>
            </w:pPr>
            <w:ins w:id="1002" w:author="Author">
              <w:r>
                <w:rPr>
                  <w:rFonts w:ascii="Arial" w:eastAsia="Arial" w:hAnsi="Arial" w:cs="Arial"/>
                  <w:sz w:val="18"/>
                  <w:szCs w:val="18"/>
                </w:rPr>
                <w:t xml:space="preserve">1 to </w:t>
              </w:r>
              <w:r w:rsidRPr="004B516D">
                <w:rPr>
                  <w:rFonts w:ascii="Arial" w:eastAsia="Arial" w:hAnsi="Arial" w:cs="Arial"/>
                  <w:sz w:val="18"/>
                  <w:szCs w:val="18"/>
                </w:rPr>
                <w:t>5</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551FC6" w14:textId="77777777" w:rsidR="00413AF4" w:rsidRPr="227C3754" w:rsidRDefault="00413AF4" w:rsidP="00003678">
            <w:pPr>
              <w:jc w:val="center"/>
              <w:rPr>
                <w:ins w:id="1003" w:author="Author"/>
                <w:rFonts w:ascii="Arial" w:eastAsia="Arial" w:hAnsi="Arial" w:cs="Arial"/>
                <w:sz w:val="18"/>
                <w:szCs w:val="18"/>
              </w:rPr>
            </w:pPr>
            <w:ins w:id="1004" w:author="Author">
              <w:r w:rsidRPr="723AA894">
                <w:rPr>
                  <w:rFonts w:ascii="Arial" w:eastAsia="Arial" w:hAnsi="Arial" w:cs="Arial"/>
                  <w:sz w:val="18"/>
                  <w:szCs w:val="18"/>
                </w:rPr>
                <w:t>A.3.5.6.3</w:t>
              </w:r>
            </w:ins>
          </w:p>
        </w:tc>
      </w:tr>
      <w:tr w:rsidR="00413AF4" w14:paraId="6A6DEB09" w14:textId="77777777" w:rsidTr="00CE7E82">
        <w:trPr>
          <w:trHeight w:val="300"/>
          <w:ins w:id="1005"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A7F5FB" w14:textId="77777777" w:rsidR="00413AF4" w:rsidRPr="5B3C9D2C" w:rsidRDefault="00413AF4" w:rsidP="00A45D21">
            <w:pPr>
              <w:spacing w:after="0"/>
              <w:jc w:val="center"/>
              <w:rPr>
                <w:ins w:id="1006" w:author="Author"/>
                <w:rFonts w:ascii="Arial" w:eastAsia="Arial" w:hAnsi="Arial" w:cs="Arial"/>
                <w:sz w:val="18"/>
                <w:szCs w:val="18"/>
              </w:rPr>
            </w:pPr>
            <w:ins w:id="1007" w:author="Author">
              <w:r w:rsidRPr="4393839C">
                <w:rPr>
                  <w:rFonts w:ascii="Arial" w:eastAsia="Arial" w:hAnsi="Arial" w:cs="Arial"/>
                  <w:sz w:val="18"/>
                  <w:szCs w:val="18"/>
                </w:rPr>
                <w:t>00101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9493AB" w14:textId="77777777" w:rsidR="00413AF4" w:rsidRPr="5B3C9D2C" w:rsidRDefault="00413AF4" w:rsidP="00A45D21">
            <w:pPr>
              <w:spacing w:after="0"/>
              <w:jc w:val="center"/>
              <w:rPr>
                <w:ins w:id="1008" w:author="Author"/>
                <w:rFonts w:ascii="Arial" w:eastAsia="Arial" w:hAnsi="Arial" w:cs="Arial"/>
                <w:sz w:val="18"/>
                <w:szCs w:val="18"/>
              </w:rPr>
            </w:pPr>
            <w:ins w:id="1009" w:author="Author">
              <w:r>
                <w:rPr>
                  <w:rFonts w:ascii="Arial" w:eastAsia="Arial" w:hAnsi="Arial" w:cs="Arial"/>
                  <w:sz w:val="18"/>
                  <w:szCs w:val="18"/>
                </w:rPr>
                <w:t>ISM_NUM</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F20022" w14:textId="77777777" w:rsidR="00413AF4" w:rsidRPr="5B3C9D2C" w:rsidRDefault="00413AF4" w:rsidP="00A45D21">
            <w:pPr>
              <w:spacing w:after="0"/>
              <w:rPr>
                <w:ins w:id="1010" w:author="Author"/>
                <w:rFonts w:ascii="Arial" w:eastAsia="Arial" w:hAnsi="Arial" w:cs="Arial"/>
                <w:sz w:val="18"/>
                <w:szCs w:val="18"/>
              </w:rPr>
            </w:pPr>
            <w:ins w:id="1011" w:author="Author">
              <w:r>
                <w:rPr>
                  <w:rFonts w:ascii="Arial" w:eastAsia="Arial" w:hAnsi="Arial" w:cs="Arial"/>
                  <w:sz w:val="18"/>
                  <w:szCs w:val="18"/>
                </w:rPr>
                <w:t>Indicates the number of ISM(s).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FBD93D" w14:textId="77777777" w:rsidR="00413AF4" w:rsidRPr="5B3C9D2C" w:rsidRDefault="00413AF4" w:rsidP="00A45D21">
            <w:pPr>
              <w:spacing w:after="0"/>
              <w:jc w:val="center"/>
              <w:rPr>
                <w:ins w:id="1012" w:author="Author"/>
                <w:rFonts w:ascii="Arial" w:eastAsia="Arial" w:hAnsi="Arial" w:cs="Arial"/>
                <w:sz w:val="18"/>
                <w:szCs w:val="18"/>
              </w:rPr>
            </w:pPr>
            <w:ins w:id="1013" w:author="Author">
              <w:r>
                <w:rPr>
                  <w:rFonts w:ascii="Arial" w:eastAsia="Arial" w:hAnsi="Arial" w:cs="Arial"/>
                  <w:sz w:val="18"/>
                  <w:szCs w:val="18"/>
                </w:rPr>
                <w:t>finm</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C9DE8A" w14:textId="77777777" w:rsidR="00413AF4" w:rsidRPr="5B3C9D2C" w:rsidRDefault="00413AF4" w:rsidP="00A45D21">
            <w:pPr>
              <w:spacing w:after="0"/>
              <w:jc w:val="center"/>
              <w:rPr>
                <w:ins w:id="1014" w:author="Author"/>
                <w:rFonts w:ascii="Arial" w:eastAsia="Arial" w:hAnsi="Arial" w:cs="Arial"/>
                <w:sz w:val="18"/>
                <w:szCs w:val="18"/>
              </w:rPr>
            </w:pPr>
            <w:ins w:id="1015" w:author="Author">
              <w:r>
                <w:rPr>
                  <w:rFonts w:ascii="Arial" w:eastAsia="Arial" w:hAnsi="Arial" w:cs="Arial"/>
                  <w:sz w:val="18"/>
                  <w:szCs w:val="18"/>
                </w:rPr>
                <w:t>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6B24C2" w14:textId="77777777" w:rsidR="00413AF4" w:rsidRPr="5B3C9D2C" w:rsidRDefault="00413AF4" w:rsidP="00A45D21">
            <w:pPr>
              <w:spacing w:after="0"/>
              <w:jc w:val="center"/>
              <w:rPr>
                <w:ins w:id="1016" w:author="Author"/>
                <w:rFonts w:ascii="Arial" w:eastAsia="Arial" w:hAnsi="Arial" w:cs="Arial"/>
                <w:sz w:val="18"/>
                <w:szCs w:val="18"/>
              </w:rPr>
            </w:pPr>
            <w:ins w:id="1017" w:author="Author">
              <w:r>
                <w:rPr>
                  <w:rFonts w:ascii="Arial" w:eastAsia="Arial" w:hAnsi="Arial" w:cs="Arial"/>
                  <w:sz w:val="18"/>
                  <w:szCs w:val="18"/>
                </w:rPr>
                <w:t>A.3.5.6.4.2</w:t>
              </w:r>
            </w:ins>
          </w:p>
        </w:tc>
      </w:tr>
      <w:tr w:rsidR="00413AF4" w14:paraId="632B5CE3" w14:textId="77777777" w:rsidTr="00CE7E82">
        <w:trPr>
          <w:trHeight w:val="300"/>
          <w:ins w:id="1018"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DE99D4" w14:textId="77777777" w:rsidR="00413AF4" w:rsidRPr="5B3C9D2C" w:rsidRDefault="00413AF4" w:rsidP="00A45D21">
            <w:pPr>
              <w:spacing w:after="0"/>
              <w:jc w:val="center"/>
              <w:rPr>
                <w:ins w:id="1019" w:author="Author"/>
                <w:rFonts w:ascii="Arial" w:eastAsia="Arial" w:hAnsi="Arial" w:cs="Arial"/>
                <w:sz w:val="18"/>
                <w:szCs w:val="18"/>
              </w:rPr>
            </w:pPr>
            <w:ins w:id="1020" w:author="Author">
              <w:r>
                <w:rPr>
                  <w:rFonts w:ascii="Arial" w:eastAsia="Arial" w:hAnsi="Arial" w:cs="Arial"/>
                  <w:sz w:val="18"/>
                  <w:szCs w:val="18"/>
                </w:rPr>
                <w:t>00110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02087" w14:textId="77777777" w:rsidR="00413AF4" w:rsidRPr="5B3C9D2C" w:rsidRDefault="00413AF4" w:rsidP="00A45D21">
            <w:pPr>
              <w:spacing w:after="0"/>
              <w:jc w:val="center"/>
              <w:rPr>
                <w:ins w:id="1021" w:author="Author"/>
                <w:rFonts w:ascii="Arial" w:eastAsia="Arial" w:hAnsi="Arial" w:cs="Arial"/>
                <w:sz w:val="18"/>
                <w:szCs w:val="18"/>
              </w:rPr>
            </w:pPr>
            <w:ins w:id="1022" w:author="Author">
              <w:r w:rsidRPr="003B25FD">
                <w:rPr>
                  <w:rFonts w:ascii="Arial" w:eastAsia="Arial" w:hAnsi="Arial" w:cs="Arial"/>
                  <w:sz w:val="18"/>
                  <w:szCs w:val="18"/>
                </w:rPr>
                <w:t>ISM_ID</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AC8B99" w14:textId="77777777" w:rsidR="00413AF4" w:rsidRPr="5B3C9D2C" w:rsidRDefault="00413AF4" w:rsidP="00484923">
            <w:pPr>
              <w:spacing w:after="0"/>
              <w:rPr>
                <w:ins w:id="1023" w:author="Author"/>
                <w:rFonts w:ascii="Arial" w:eastAsia="Arial" w:hAnsi="Arial" w:cs="Arial"/>
                <w:sz w:val="18"/>
                <w:szCs w:val="18"/>
              </w:rPr>
            </w:pPr>
            <w:ins w:id="1024" w:author="Author">
              <w:r>
                <w:rPr>
                  <w:rFonts w:ascii="Arial" w:eastAsia="Arial" w:hAnsi="Arial" w:cs="Arial"/>
                  <w:sz w:val="18"/>
                  <w:szCs w:val="18"/>
                </w:rPr>
                <w:t>Indicates ID of each transported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743B08" w14:textId="77777777" w:rsidR="00413AF4" w:rsidRPr="5B3C9D2C" w:rsidRDefault="00413AF4" w:rsidP="00A45D21">
            <w:pPr>
              <w:spacing w:after="0"/>
              <w:jc w:val="center"/>
              <w:rPr>
                <w:ins w:id="1025" w:author="Author"/>
                <w:rFonts w:ascii="Arial" w:eastAsia="Arial" w:hAnsi="Arial" w:cs="Arial"/>
                <w:sz w:val="18"/>
                <w:szCs w:val="18"/>
              </w:rPr>
            </w:pPr>
            <w:ins w:id="1026" w:author="Author">
              <w:r>
                <w:rPr>
                  <w:rFonts w:ascii="Arial" w:eastAsia="Arial" w:hAnsi="Arial" w:cs="Arial"/>
                  <w:sz w:val="18"/>
                  <w:szCs w:val="18"/>
                </w:rPr>
                <w:t>fiid</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4098291" w14:textId="77777777" w:rsidR="00413AF4" w:rsidRPr="5B3C9D2C" w:rsidRDefault="00413AF4" w:rsidP="00A45D21">
            <w:pPr>
              <w:spacing w:after="0"/>
              <w:jc w:val="center"/>
              <w:rPr>
                <w:ins w:id="1027" w:author="Author"/>
                <w:rFonts w:ascii="Arial" w:eastAsia="Arial" w:hAnsi="Arial" w:cs="Arial"/>
                <w:sz w:val="18"/>
                <w:szCs w:val="18"/>
              </w:rPr>
            </w:pPr>
            <w:ins w:id="1028" w:author="Author">
              <w:r>
                <w:rPr>
                  <w:rFonts w:ascii="Arial" w:eastAsia="Arial" w:hAnsi="Arial" w:cs="Arial"/>
                  <w:sz w:val="18"/>
                  <w:szCs w:val="18"/>
                </w:rPr>
                <w:t xml:space="preserve">Number of ISMs </w:t>
              </w:r>
              <w:r>
                <w:rPr>
                  <w:rFonts w:ascii="Arial" w:eastAsia="Arial" w:hAnsi="Arial" w:cs="Arial"/>
                  <w:sz w:val="18"/>
                  <w:szCs w:val="18"/>
                </w:rPr>
                <w:br/>
                <w:t>x 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E2B44B" w14:textId="77777777" w:rsidR="00413AF4" w:rsidRPr="00B23CC1" w:rsidRDefault="00413AF4" w:rsidP="00A45D21">
            <w:pPr>
              <w:spacing w:after="0"/>
              <w:jc w:val="center"/>
              <w:rPr>
                <w:ins w:id="1029" w:author="Author"/>
                <w:rFonts w:ascii="Arial" w:eastAsia="Arial" w:hAnsi="Arial" w:cs="Arial"/>
                <w:sz w:val="18"/>
                <w:szCs w:val="18"/>
                <w:highlight w:val="yellow"/>
              </w:rPr>
            </w:pPr>
            <w:ins w:id="1030" w:author="Author">
              <w:r w:rsidRPr="007D0B58">
                <w:rPr>
                  <w:rFonts w:ascii="Arial" w:eastAsia="Arial" w:hAnsi="Arial" w:cs="Arial"/>
                  <w:sz w:val="18"/>
                  <w:szCs w:val="18"/>
                </w:rPr>
                <w:t>A.3.5.6.4.3</w:t>
              </w:r>
            </w:ins>
          </w:p>
        </w:tc>
      </w:tr>
      <w:tr w:rsidR="00413AF4" w14:paraId="521C2867" w14:textId="77777777" w:rsidTr="00CE7E82">
        <w:trPr>
          <w:trHeight w:val="300"/>
          <w:ins w:id="1031"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9760C9" w14:textId="77777777" w:rsidR="00413AF4" w:rsidRPr="5B3C9D2C" w:rsidRDefault="00413AF4" w:rsidP="00A45D21">
            <w:pPr>
              <w:spacing w:after="0"/>
              <w:jc w:val="center"/>
              <w:rPr>
                <w:ins w:id="1032" w:author="Author"/>
                <w:rFonts w:ascii="Arial" w:eastAsia="Arial" w:hAnsi="Arial" w:cs="Arial"/>
                <w:sz w:val="18"/>
                <w:szCs w:val="18"/>
              </w:rPr>
            </w:pPr>
            <w:ins w:id="1033" w:author="Author">
              <w:r w:rsidRPr="4393839C">
                <w:rPr>
                  <w:rFonts w:ascii="Arial" w:eastAsia="Arial" w:hAnsi="Arial" w:cs="Arial"/>
                  <w:sz w:val="18"/>
                  <w:szCs w:val="18"/>
                </w:rPr>
                <w:t>00111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68BD35" w14:textId="77777777" w:rsidR="00413AF4" w:rsidRPr="5B3C9D2C" w:rsidRDefault="00413AF4" w:rsidP="00A45D21">
            <w:pPr>
              <w:spacing w:after="0"/>
              <w:jc w:val="center"/>
              <w:rPr>
                <w:ins w:id="1034" w:author="Author"/>
                <w:rFonts w:ascii="Arial" w:eastAsia="Arial" w:hAnsi="Arial" w:cs="Arial"/>
                <w:sz w:val="18"/>
                <w:szCs w:val="18"/>
              </w:rPr>
            </w:pPr>
            <w:ins w:id="1035" w:author="Author">
              <w:r w:rsidRPr="003B25FD">
                <w:rPr>
                  <w:rFonts w:ascii="Arial" w:eastAsia="Arial" w:hAnsi="Arial" w:cs="Arial"/>
                  <w:sz w:val="18"/>
                  <w:szCs w:val="18"/>
                </w:rPr>
                <w:t>ISM_GAIN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2F9152" w14:textId="77777777" w:rsidR="00413AF4" w:rsidRPr="5B3C9D2C" w:rsidRDefault="00413AF4" w:rsidP="00A45D21">
            <w:pPr>
              <w:spacing w:after="0"/>
              <w:rPr>
                <w:ins w:id="1036" w:author="Author"/>
                <w:rFonts w:ascii="Arial" w:eastAsia="Arial" w:hAnsi="Arial" w:cs="Arial"/>
                <w:sz w:val="18"/>
                <w:szCs w:val="18"/>
              </w:rPr>
            </w:pPr>
            <w:ins w:id="1037" w:author="Author">
              <w:r>
                <w:rPr>
                  <w:rFonts w:ascii="Arial" w:eastAsia="Arial" w:hAnsi="Arial" w:cs="Arial"/>
                  <w:sz w:val="18"/>
                  <w:szCs w:val="18"/>
                </w:rPr>
                <w:t>Describes gain factor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E69C08" w14:textId="77777777" w:rsidR="00413AF4" w:rsidRPr="5B3C9D2C" w:rsidRDefault="00413AF4" w:rsidP="00A45D21">
            <w:pPr>
              <w:spacing w:after="0"/>
              <w:jc w:val="center"/>
              <w:rPr>
                <w:ins w:id="1038" w:author="Author"/>
                <w:rFonts w:ascii="Arial" w:eastAsia="Arial" w:hAnsi="Arial" w:cs="Arial"/>
                <w:sz w:val="18"/>
                <w:szCs w:val="18"/>
              </w:rPr>
            </w:pPr>
            <w:ins w:id="1039" w:author="Author">
              <w:r>
                <w:rPr>
                  <w:rFonts w:ascii="Arial" w:eastAsia="Arial" w:hAnsi="Arial" w:cs="Arial"/>
                  <w:sz w:val="18"/>
                  <w:szCs w:val="18"/>
                </w:rPr>
                <w:t>figa</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FC9CF2" w14:textId="77777777" w:rsidR="00413AF4" w:rsidRPr="5B3C9D2C" w:rsidRDefault="00413AF4" w:rsidP="00A45D21">
            <w:pPr>
              <w:spacing w:after="0"/>
              <w:jc w:val="center"/>
              <w:rPr>
                <w:ins w:id="1040" w:author="Author"/>
                <w:rFonts w:ascii="Arial" w:eastAsia="Arial" w:hAnsi="Arial" w:cs="Arial"/>
                <w:sz w:val="18"/>
                <w:szCs w:val="18"/>
              </w:rPr>
            </w:pPr>
            <w:ins w:id="1041" w:author="Author">
              <w:r>
                <w:rPr>
                  <w:rFonts w:ascii="Arial" w:eastAsia="Arial" w:hAnsi="Arial" w:cs="Arial"/>
                  <w:sz w:val="18"/>
                  <w:szCs w:val="18"/>
                </w:rPr>
                <w:t xml:space="preserve">Number of ISMs </w:t>
              </w:r>
              <w:r>
                <w:rPr>
                  <w:rFonts w:ascii="Arial" w:eastAsia="Arial" w:hAnsi="Arial" w:cs="Arial"/>
                  <w:sz w:val="18"/>
                  <w:szCs w:val="18"/>
                </w:rPr>
                <w:br/>
                <w:t>x 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1DD90A" w14:textId="77777777" w:rsidR="00413AF4" w:rsidRPr="00B23CC1" w:rsidRDefault="00413AF4" w:rsidP="00A45D21">
            <w:pPr>
              <w:spacing w:after="0"/>
              <w:jc w:val="center"/>
              <w:rPr>
                <w:ins w:id="1042" w:author="Author"/>
                <w:rFonts w:ascii="Arial" w:eastAsia="Arial" w:hAnsi="Arial" w:cs="Arial"/>
                <w:sz w:val="18"/>
                <w:szCs w:val="18"/>
                <w:highlight w:val="yellow"/>
              </w:rPr>
            </w:pPr>
            <w:ins w:id="1043" w:author="Author">
              <w:r w:rsidRPr="007D0B58">
                <w:rPr>
                  <w:rFonts w:ascii="Arial" w:eastAsia="Arial" w:hAnsi="Arial" w:cs="Arial"/>
                  <w:sz w:val="18"/>
                  <w:szCs w:val="18"/>
                </w:rPr>
                <w:t>A.3.5.6.4.4</w:t>
              </w:r>
            </w:ins>
          </w:p>
        </w:tc>
      </w:tr>
      <w:tr w:rsidR="00413AF4" w14:paraId="26219D90" w14:textId="77777777" w:rsidTr="00CE7E82">
        <w:trPr>
          <w:trHeight w:val="300"/>
          <w:ins w:id="1044"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46D41B" w14:textId="77777777" w:rsidR="00413AF4" w:rsidRPr="5B3C9D2C" w:rsidRDefault="00413AF4" w:rsidP="00A45D21">
            <w:pPr>
              <w:spacing w:after="0"/>
              <w:jc w:val="center"/>
              <w:rPr>
                <w:ins w:id="1045" w:author="Author"/>
                <w:rFonts w:ascii="Arial" w:eastAsia="Arial" w:hAnsi="Arial" w:cs="Arial"/>
                <w:sz w:val="18"/>
                <w:szCs w:val="18"/>
              </w:rPr>
            </w:pPr>
            <w:ins w:id="1046" w:author="Author">
              <w:r w:rsidRPr="4393839C">
                <w:rPr>
                  <w:rFonts w:ascii="Arial" w:eastAsia="Arial" w:hAnsi="Arial" w:cs="Arial"/>
                  <w:sz w:val="18"/>
                  <w:szCs w:val="18"/>
                </w:rPr>
                <w:t>01000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3DDBC" w14:textId="77777777" w:rsidR="00413AF4" w:rsidRPr="5B3C9D2C" w:rsidRDefault="00413AF4" w:rsidP="00A45D21">
            <w:pPr>
              <w:spacing w:after="0"/>
              <w:jc w:val="center"/>
              <w:rPr>
                <w:ins w:id="1047" w:author="Author"/>
                <w:rFonts w:ascii="Arial" w:eastAsia="Arial" w:hAnsi="Arial" w:cs="Arial"/>
                <w:sz w:val="18"/>
                <w:szCs w:val="18"/>
              </w:rPr>
            </w:pPr>
            <w:ins w:id="1048" w:author="Author">
              <w:r w:rsidRPr="003B25FD">
                <w:rPr>
                  <w:rFonts w:ascii="Arial" w:eastAsia="Arial" w:hAnsi="Arial" w:cs="Arial"/>
                  <w:sz w:val="18"/>
                  <w:szCs w:val="18"/>
                </w:rPr>
                <w:t>ISM_ORIENTATION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9E4B8A" w14:textId="77777777" w:rsidR="00413AF4" w:rsidRPr="5B3C9D2C" w:rsidRDefault="00413AF4" w:rsidP="00A45D21">
            <w:pPr>
              <w:spacing w:after="0"/>
              <w:rPr>
                <w:ins w:id="1049" w:author="Author"/>
                <w:rFonts w:ascii="Arial" w:eastAsia="Arial" w:hAnsi="Arial" w:cs="Arial"/>
                <w:sz w:val="18"/>
                <w:szCs w:val="18"/>
              </w:rPr>
            </w:pPr>
            <w:ins w:id="1050" w:author="Author">
              <w:r>
                <w:rPr>
                  <w:rFonts w:ascii="Arial" w:eastAsia="Arial" w:hAnsi="Arial" w:cs="Arial"/>
                  <w:sz w:val="18"/>
                  <w:szCs w:val="18"/>
                </w:rPr>
                <w:t>Describes an orientation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C4C998" w14:textId="77777777" w:rsidR="00413AF4" w:rsidRPr="5B3C9D2C" w:rsidRDefault="00413AF4" w:rsidP="00A45D21">
            <w:pPr>
              <w:spacing w:after="0"/>
              <w:jc w:val="center"/>
              <w:rPr>
                <w:ins w:id="1051" w:author="Author"/>
                <w:rFonts w:ascii="Arial" w:eastAsia="Arial" w:hAnsi="Arial" w:cs="Arial"/>
                <w:sz w:val="18"/>
                <w:szCs w:val="18"/>
              </w:rPr>
            </w:pPr>
            <w:ins w:id="1052" w:author="Author">
              <w:r>
                <w:rPr>
                  <w:rFonts w:ascii="Arial" w:eastAsia="Arial" w:hAnsi="Arial" w:cs="Arial"/>
                  <w:sz w:val="18"/>
                  <w:szCs w:val="18"/>
                </w:rPr>
                <w:t>fiso</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6AB99" w14:textId="07B1181C" w:rsidR="00413AF4" w:rsidRPr="5B3C9D2C" w:rsidRDefault="00413AF4" w:rsidP="00A45D21">
            <w:pPr>
              <w:spacing w:after="0"/>
              <w:jc w:val="center"/>
              <w:rPr>
                <w:ins w:id="1053" w:author="Author"/>
                <w:rFonts w:ascii="Arial" w:eastAsia="Arial" w:hAnsi="Arial" w:cs="Arial"/>
                <w:sz w:val="18"/>
                <w:szCs w:val="18"/>
              </w:rPr>
            </w:pPr>
            <w:ins w:id="1054" w:author="Author">
              <w:r>
                <w:rPr>
                  <w:rFonts w:ascii="Arial" w:eastAsia="Arial" w:hAnsi="Arial" w:cs="Arial"/>
                  <w:sz w:val="18"/>
                  <w:szCs w:val="18"/>
                </w:rPr>
                <w:t xml:space="preserve">Number of ISMs </w:t>
              </w:r>
              <w:r>
                <w:rPr>
                  <w:rFonts w:ascii="Arial" w:eastAsia="Arial" w:hAnsi="Arial" w:cs="Arial"/>
                  <w:sz w:val="18"/>
                  <w:szCs w:val="18"/>
                </w:rPr>
                <w:br/>
                <w:t xml:space="preserve">x </w:t>
              </w:r>
            </w:ins>
            <w:ins w:id="1055" w:author="Lauros Pajunen (Nokia)" w:date="2025-11-18T16:22:00Z" w16du:dateUtc="2025-11-18T22:22:00Z">
              <w:r w:rsidR="004337EA">
                <w:rPr>
                  <w:rFonts w:ascii="Arial" w:eastAsia="Arial" w:hAnsi="Arial" w:cs="Arial"/>
                  <w:sz w:val="18"/>
                  <w:szCs w:val="18"/>
                </w:rPr>
                <w:t>4</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A2158D" w14:textId="77777777" w:rsidR="00413AF4" w:rsidRPr="00B23CC1" w:rsidRDefault="00413AF4" w:rsidP="00A45D21">
            <w:pPr>
              <w:spacing w:after="0"/>
              <w:jc w:val="center"/>
              <w:rPr>
                <w:ins w:id="1056" w:author="Author"/>
                <w:rFonts w:ascii="Arial" w:eastAsia="Arial" w:hAnsi="Arial" w:cs="Arial"/>
                <w:sz w:val="18"/>
                <w:szCs w:val="18"/>
                <w:highlight w:val="yellow"/>
              </w:rPr>
            </w:pPr>
            <w:ins w:id="1057" w:author="Author">
              <w:r w:rsidRPr="007D0B58">
                <w:rPr>
                  <w:rFonts w:ascii="Arial" w:eastAsia="Arial" w:hAnsi="Arial" w:cs="Arial"/>
                  <w:sz w:val="18"/>
                  <w:szCs w:val="18"/>
                </w:rPr>
                <w:t>A.3.5.6.4.5</w:t>
              </w:r>
            </w:ins>
          </w:p>
        </w:tc>
      </w:tr>
      <w:tr w:rsidR="00413AF4" w14:paraId="4747FEA5" w14:textId="77777777" w:rsidTr="00CE7E82">
        <w:trPr>
          <w:trHeight w:val="300"/>
          <w:ins w:id="1058"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A660E5" w14:textId="77777777" w:rsidR="00413AF4" w:rsidRPr="5B3C9D2C" w:rsidRDefault="00413AF4" w:rsidP="00A45D21">
            <w:pPr>
              <w:spacing w:after="0"/>
              <w:jc w:val="center"/>
              <w:rPr>
                <w:ins w:id="1059" w:author="Author"/>
                <w:rFonts w:ascii="Arial" w:eastAsia="Arial" w:hAnsi="Arial" w:cs="Arial"/>
                <w:sz w:val="18"/>
                <w:szCs w:val="18"/>
              </w:rPr>
            </w:pPr>
            <w:ins w:id="1060" w:author="Author">
              <w:r w:rsidRPr="4393839C">
                <w:rPr>
                  <w:rFonts w:ascii="Arial" w:eastAsia="Arial" w:hAnsi="Arial" w:cs="Arial"/>
                  <w:sz w:val="18"/>
                  <w:szCs w:val="18"/>
                </w:rPr>
                <w:t>01001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E02B3F" w14:textId="77777777" w:rsidR="00413AF4" w:rsidRPr="5B3C9D2C" w:rsidRDefault="00413AF4" w:rsidP="00A45D21">
            <w:pPr>
              <w:spacing w:after="0"/>
              <w:jc w:val="center"/>
              <w:rPr>
                <w:ins w:id="1061" w:author="Author"/>
                <w:rFonts w:ascii="Arial" w:eastAsia="Arial" w:hAnsi="Arial" w:cs="Arial"/>
                <w:sz w:val="18"/>
                <w:szCs w:val="18"/>
              </w:rPr>
            </w:pPr>
            <w:ins w:id="1062" w:author="Author">
              <w:r w:rsidRPr="003B25FD">
                <w:rPr>
                  <w:rFonts w:ascii="Arial" w:eastAsia="Arial" w:hAnsi="Arial" w:cs="Arial"/>
                  <w:sz w:val="18"/>
                  <w:szCs w:val="18"/>
                </w:rPr>
                <w:t>ISM_POSITION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E80C0A" w14:textId="77777777" w:rsidR="00413AF4" w:rsidRPr="5B3C9D2C" w:rsidRDefault="00413AF4" w:rsidP="00A45D21">
            <w:pPr>
              <w:spacing w:after="0"/>
              <w:rPr>
                <w:ins w:id="1063" w:author="Author"/>
                <w:rFonts w:ascii="Arial" w:eastAsia="Arial" w:hAnsi="Arial" w:cs="Arial"/>
                <w:sz w:val="18"/>
                <w:szCs w:val="18"/>
              </w:rPr>
            </w:pPr>
            <w:ins w:id="1064" w:author="Author">
              <w:r>
                <w:rPr>
                  <w:rFonts w:ascii="Arial" w:eastAsia="Arial" w:hAnsi="Arial" w:cs="Arial"/>
                  <w:sz w:val="18"/>
                  <w:szCs w:val="18"/>
                </w:rPr>
                <w:t>Describes a position of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22DB16" w14:textId="77777777" w:rsidR="00413AF4" w:rsidRPr="5B3C9D2C" w:rsidRDefault="00413AF4" w:rsidP="00A45D21">
            <w:pPr>
              <w:spacing w:after="0"/>
              <w:jc w:val="center"/>
              <w:rPr>
                <w:ins w:id="1065" w:author="Author"/>
                <w:rFonts w:ascii="Arial" w:eastAsia="Arial" w:hAnsi="Arial" w:cs="Arial"/>
                <w:sz w:val="18"/>
                <w:szCs w:val="18"/>
              </w:rPr>
            </w:pPr>
            <w:ins w:id="1066" w:author="Author">
              <w:r>
                <w:rPr>
                  <w:rFonts w:ascii="Arial" w:eastAsia="Arial" w:hAnsi="Arial" w:cs="Arial"/>
                  <w:sz w:val="18"/>
                  <w:szCs w:val="18"/>
                </w:rPr>
                <w:t>fipo</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3BB3C9" w14:textId="77777777" w:rsidR="00413AF4" w:rsidRPr="5B3C9D2C" w:rsidRDefault="00413AF4" w:rsidP="00A45D21">
            <w:pPr>
              <w:spacing w:after="0"/>
              <w:jc w:val="center"/>
              <w:rPr>
                <w:ins w:id="1067" w:author="Author"/>
                <w:rFonts w:ascii="Arial" w:eastAsia="Arial" w:hAnsi="Arial" w:cs="Arial"/>
                <w:sz w:val="18"/>
                <w:szCs w:val="18"/>
              </w:rPr>
            </w:pPr>
            <w:ins w:id="1068" w:author="Author">
              <w:r>
                <w:rPr>
                  <w:rFonts w:ascii="Arial" w:eastAsia="Arial" w:hAnsi="Arial" w:cs="Arial"/>
                  <w:sz w:val="18"/>
                  <w:szCs w:val="18"/>
                </w:rPr>
                <w:t xml:space="preserve">Number of ISMs </w:t>
              </w:r>
              <w:r>
                <w:rPr>
                  <w:rFonts w:ascii="Arial" w:eastAsia="Arial" w:hAnsi="Arial" w:cs="Arial"/>
                  <w:sz w:val="18"/>
                  <w:szCs w:val="18"/>
                </w:rPr>
                <w:br/>
                <w:t>x 6</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6CE2DD" w14:textId="77777777" w:rsidR="00413AF4" w:rsidRPr="00B23CC1" w:rsidRDefault="00413AF4" w:rsidP="00A45D21">
            <w:pPr>
              <w:spacing w:after="0"/>
              <w:jc w:val="center"/>
              <w:rPr>
                <w:ins w:id="1069" w:author="Author"/>
                <w:rFonts w:ascii="Arial" w:eastAsia="Arial" w:hAnsi="Arial" w:cs="Arial"/>
                <w:sz w:val="18"/>
                <w:szCs w:val="18"/>
                <w:highlight w:val="yellow"/>
              </w:rPr>
            </w:pPr>
            <w:ins w:id="1070" w:author="Author">
              <w:r w:rsidRPr="007D0B58">
                <w:rPr>
                  <w:rFonts w:ascii="Arial" w:eastAsia="Arial" w:hAnsi="Arial" w:cs="Arial"/>
                  <w:sz w:val="18"/>
                  <w:szCs w:val="18"/>
                </w:rPr>
                <w:t>A.3.5.6.4.6</w:t>
              </w:r>
            </w:ins>
          </w:p>
        </w:tc>
      </w:tr>
      <w:tr w:rsidR="004337EA" w14:paraId="1E5C165A" w14:textId="77777777" w:rsidTr="00CE7E82">
        <w:trPr>
          <w:trHeight w:val="300"/>
          <w:ins w:id="1071" w:author="Lauros Pajunen (Nokia)" w:date="2025-11-18T16:23:00Z"/>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71B7A7" w14:textId="16023047" w:rsidR="004337EA" w:rsidRPr="4393839C" w:rsidRDefault="004337EA" w:rsidP="00A45D21">
            <w:pPr>
              <w:spacing w:after="0"/>
              <w:jc w:val="center"/>
              <w:rPr>
                <w:ins w:id="1072" w:author="Lauros Pajunen (Nokia)" w:date="2025-11-18T16:23:00Z" w16du:dateUtc="2025-11-18T22:23:00Z"/>
                <w:rFonts w:ascii="Arial" w:eastAsia="Arial" w:hAnsi="Arial" w:cs="Arial"/>
                <w:sz w:val="18"/>
                <w:szCs w:val="18"/>
              </w:rPr>
            </w:pPr>
            <w:ins w:id="1073" w:author="Lauros Pajunen (Nokia)" w:date="2025-11-18T16:23:00Z" w16du:dateUtc="2025-11-18T22:23:00Z">
              <w:r>
                <w:rPr>
                  <w:rFonts w:ascii="Arial" w:eastAsia="Arial" w:hAnsi="Arial" w:cs="Arial"/>
                  <w:sz w:val="18"/>
                  <w:szCs w:val="18"/>
                </w:rPr>
                <w:t>01010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9F4C4B" w14:textId="29B0DFBF" w:rsidR="004337EA" w:rsidRPr="003B25FD" w:rsidRDefault="003B6907" w:rsidP="00A45D21">
            <w:pPr>
              <w:spacing w:after="0"/>
              <w:jc w:val="center"/>
              <w:rPr>
                <w:ins w:id="1074" w:author="Lauros Pajunen (Nokia)" w:date="2025-11-18T16:23:00Z" w16du:dateUtc="2025-11-18T22:23:00Z"/>
                <w:rFonts w:ascii="Arial" w:eastAsia="Arial" w:hAnsi="Arial" w:cs="Arial"/>
                <w:sz w:val="18"/>
                <w:szCs w:val="18"/>
              </w:rPr>
            </w:pPr>
            <w:ins w:id="1075" w:author="Lauros Pajunen (Nokia)" w:date="2025-11-18T16:27:00Z" w16du:dateUtc="2025-11-18T22:27:00Z">
              <w:r>
                <w:rPr>
                  <w:rFonts w:ascii="Arial" w:eastAsia="Arial" w:hAnsi="Arial" w:cs="Arial"/>
                  <w:sz w:val="18"/>
                  <w:szCs w:val="18"/>
                </w:rPr>
                <w:t>ISM_POSITION_COMPACT</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3ED626" w14:textId="7E70C75A" w:rsidR="004337EA" w:rsidRDefault="003B6907" w:rsidP="00A45D21">
            <w:pPr>
              <w:spacing w:after="0"/>
              <w:rPr>
                <w:ins w:id="1076" w:author="Lauros Pajunen (Nokia)" w:date="2025-11-18T16:23:00Z" w16du:dateUtc="2025-11-18T22:23:00Z"/>
                <w:rFonts w:ascii="Arial" w:eastAsia="Arial" w:hAnsi="Arial" w:cs="Arial"/>
                <w:sz w:val="18"/>
                <w:szCs w:val="18"/>
              </w:rPr>
            </w:pPr>
            <w:ins w:id="1077" w:author="Lauros Pajunen (Nokia)" w:date="2025-11-18T16:27:00Z" w16du:dateUtc="2025-11-18T22:27:00Z">
              <w:r>
                <w:rPr>
                  <w:rFonts w:ascii="Arial" w:eastAsia="Arial" w:hAnsi="Arial" w:cs="Arial"/>
                  <w:sz w:val="18"/>
                  <w:szCs w:val="18"/>
                </w:rPr>
                <w:t>Describes a position of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AA6824" w14:textId="1C255B63" w:rsidR="004337EA" w:rsidRDefault="003B6907" w:rsidP="00A45D21">
            <w:pPr>
              <w:spacing w:after="0"/>
              <w:jc w:val="center"/>
              <w:rPr>
                <w:ins w:id="1078" w:author="Lauros Pajunen (Nokia)" w:date="2025-11-18T16:23:00Z" w16du:dateUtc="2025-11-18T22:23:00Z"/>
                <w:rFonts w:ascii="Arial" w:eastAsia="Arial" w:hAnsi="Arial" w:cs="Arial"/>
                <w:sz w:val="18"/>
                <w:szCs w:val="18"/>
              </w:rPr>
            </w:pPr>
            <w:ins w:id="1079" w:author="Lauros Pajunen (Nokia)" w:date="2025-11-18T16:27:00Z" w16du:dateUtc="2025-11-18T22:27:00Z">
              <w:r>
                <w:rPr>
                  <w:rFonts w:ascii="Arial" w:eastAsia="Arial" w:hAnsi="Arial" w:cs="Arial"/>
                  <w:sz w:val="18"/>
                  <w:szCs w:val="18"/>
                </w:rPr>
                <w:t>fipc</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69FBFA" w14:textId="506BE67C" w:rsidR="004337EA" w:rsidRDefault="003B6907" w:rsidP="00A45D21">
            <w:pPr>
              <w:spacing w:after="0"/>
              <w:jc w:val="center"/>
              <w:rPr>
                <w:ins w:id="1080" w:author="Lauros Pajunen (Nokia)" w:date="2025-11-18T16:23:00Z" w16du:dateUtc="2025-11-18T22:23:00Z"/>
                <w:rFonts w:ascii="Arial" w:eastAsia="Arial" w:hAnsi="Arial" w:cs="Arial"/>
                <w:sz w:val="18"/>
                <w:szCs w:val="18"/>
              </w:rPr>
            </w:pPr>
            <w:ins w:id="1081" w:author="Lauros Pajunen (Nokia)" w:date="2025-11-18T16:27:00Z" w16du:dateUtc="2025-11-18T22:27:00Z">
              <w:r>
                <w:rPr>
                  <w:rFonts w:ascii="Arial" w:eastAsia="Arial" w:hAnsi="Arial" w:cs="Arial"/>
                  <w:sz w:val="18"/>
                  <w:szCs w:val="18"/>
                </w:rPr>
                <w:t>Number o</w:t>
              </w:r>
            </w:ins>
            <w:ins w:id="1082" w:author="Lauros Pajunen (Nokia)" w:date="2025-11-18T16:28:00Z" w16du:dateUtc="2025-11-18T22:28:00Z">
              <w:r>
                <w:rPr>
                  <w:rFonts w:ascii="Arial" w:eastAsia="Arial" w:hAnsi="Arial" w:cs="Arial"/>
                  <w:sz w:val="18"/>
                  <w:szCs w:val="18"/>
                </w:rPr>
                <w:t>f ISMs x 4</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F489EC" w14:textId="617E95BB" w:rsidR="004337EA" w:rsidRPr="007D0B58" w:rsidRDefault="003B6907" w:rsidP="00A45D21">
            <w:pPr>
              <w:spacing w:after="0"/>
              <w:jc w:val="center"/>
              <w:rPr>
                <w:ins w:id="1083" w:author="Lauros Pajunen (Nokia)" w:date="2025-11-18T16:23:00Z" w16du:dateUtc="2025-11-18T22:23:00Z"/>
                <w:rFonts w:ascii="Arial" w:eastAsia="Arial" w:hAnsi="Arial" w:cs="Arial"/>
                <w:sz w:val="18"/>
                <w:szCs w:val="18"/>
              </w:rPr>
            </w:pPr>
            <w:ins w:id="1084" w:author="Lauros Pajunen (Nokia)" w:date="2025-11-18T16:28:00Z" w16du:dateUtc="2025-11-18T22:28:00Z">
              <w:r>
                <w:rPr>
                  <w:rFonts w:ascii="Arial" w:eastAsia="Arial" w:hAnsi="Arial" w:cs="Arial"/>
                  <w:sz w:val="18"/>
                  <w:szCs w:val="18"/>
                </w:rPr>
                <w:t>A.3.5.6.4.6</w:t>
              </w:r>
            </w:ins>
          </w:p>
        </w:tc>
      </w:tr>
      <w:tr w:rsidR="00413AF4" w14:paraId="6485EA06" w14:textId="77777777" w:rsidTr="00CE7E82">
        <w:trPr>
          <w:trHeight w:val="300"/>
          <w:ins w:id="1085"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00C8EC" w14:textId="18F602B0" w:rsidR="00413AF4" w:rsidRPr="4393839C" w:rsidRDefault="00413AF4" w:rsidP="00A45D21">
            <w:pPr>
              <w:spacing w:after="0"/>
              <w:jc w:val="center"/>
              <w:rPr>
                <w:ins w:id="1086" w:author="Author"/>
                <w:rFonts w:ascii="Arial" w:eastAsia="Arial" w:hAnsi="Arial" w:cs="Arial"/>
                <w:sz w:val="18"/>
                <w:szCs w:val="18"/>
              </w:rPr>
            </w:pPr>
            <w:ins w:id="1087" w:author="Author">
              <w:r w:rsidRPr="4393839C">
                <w:rPr>
                  <w:rFonts w:ascii="Arial" w:eastAsia="Arial" w:hAnsi="Arial" w:cs="Arial"/>
                  <w:sz w:val="18"/>
                  <w:szCs w:val="18"/>
                </w:rPr>
                <w:t>0101</w:t>
              </w:r>
            </w:ins>
            <w:ins w:id="1088" w:author="Lauros Pajunen (Nokia)" w:date="2025-11-18T16:23:00Z" w16du:dateUtc="2025-11-18T22:23:00Z">
              <w:r w:rsidR="004337EA">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928DC6E" w14:textId="77777777" w:rsidR="00413AF4" w:rsidRPr="003B25FD" w:rsidRDefault="00413AF4" w:rsidP="00A45D21">
            <w:pPr>
              <w:spacing w:after="0"/>
              <w:jc w:val="center"/>
              <w:rPr>
                <w:ins w:id="1089" w:author="Author"/>
                <w:rFonts w:ascii="Arial" w:eastAsia="Arial" w:hAnsi="Arial" w:cs="Arial"/>
                <w:sz w:val="18"/>
                <w:szCs w:val="18"/>
              </w:rPr>
            </w:pPr>
            <w:ins w:id="1090" w:author="Author">
              <w:r w:rsidRPr="003B25FD">
                <w:rPr>
                  <w:rFonts w:ascii="Arial" w:eastAsia="Arial" w:hAnsi="Arial" w:cs="Arial"/>
                  <w:sz w:val="18"/>
                  <w:szCs w:val="18"/>
                </w:rPr>
                <w:t>ISM_DISTANCE_ATTENUATION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9D2182" w14:textId="77777777" w:rsidR="00413AF4" w:rsidRDefault="00413AF4" w:rsidP="00A45D21">
            <w:pPr>
              <w:spacing w:after="0"/>
              <w:rPr>
                <w:ins w:id="1091" w:author="Author"/>
                <w:rFonts w:ascii="Arial" w:eastAsia="Arial" w:hAnsi="Arial" w:cs="Arial"/>
                <w:sz w:val="18"/>
                <w:szCs w:val="18"/>
              </w:rPr>
            </w:pPr>
            <w:ins w:id="1092" w:author="Author">
              <w:r>
                <w:rPr>
                  <w:rFonts w:ascii="Arial" w:eastAsia="Arial" w:hAnsi="Arial" w:cs="Arial"/>
                  <w:sz w:val="18"/>
                  <w:szCs w:val="18"/>
                </w:rPr>
                <w:t>Describes distance attenuation for all ISMs.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1B3EE2" w14:textId="77777777" w:rsidR="00413AF4" w:rsidRDefault="00413AF4" w:rsidP="00A45D21">
            <w:pPr>
              <w:spacing w:after="0"/>
              <w:jc w:val="center"/>
              <w:rPr>
                <w:ins w:id="1093" w:author="Author"/>
                <w:rFonts w:ascii="Arial" w:eastAsia="Arial" w:hAnsi="Arial" w:cs="Arial"/>
                <w:sz w:val="18"/>
                <w:szCs w:val="18"/>
              </w:rPr>
            </w:pPr>
            <w:ins w:id="1094" w:author="Author">
              <w:r>
                <w:rPr>
                  <w:rFonts w:ascii="Arial" w:eastAsia="Arial" w:hAnsi="Arial" w:cs="Arial"/>
                  <w:sz w:val="18"/>
                  <w:szCs w:val="18"/>
                </w:rPr>
                <w:t>fida</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4848F5" w14:textId="77777777" w:rsidR="00413AF4" w:rsidDel="002465BE" w:rsidRDefault="00413AF4" w:rsidP="00A45D21">
            <w:pPr>
              <w:spacing w:after="0"/>
              <w:jc w:val="center"/>
              <w:rPr>
                <w:ins w:id="1095" w:author="Author"/>
                <w:rFonts w:ascii="Arial" w:eastAsia="Arial" w:hAnsi="Arial" w:cs="Arial"/>
                <w:sz w:val="18"/>
                <w:szCs w:val="18"/>
              </w:rPr>
            </w:pPr>
            <w:ins w:id="1096" w:author="Author">
              <w:r>
                <w:rPr>
                  <w:rFonts w:ascii="Arial" w:eastAsia="Arial" w:hAnsi="Arial" w:cs="Arial"/>
                  <w:sz w:val="18"/>
                  <w:szCs w:val="18"/>
                </w:rPr>
                <w:t xml:space="preserve">3 or Number of ISMs </w:t>
              </w:r>
              <w:r>
                <w:rPr>
                  <w:rFonts w:ascii="Arial" w:eastAsia="Arial" w:hAnsi="Arial" w:cs="Arial"/>
                  <w:sz w:val="18"/>
                  <w:szCs w:val="18"/>
                </w:rPr>
                <w:br/>
                <w:t>x 3</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23A537" w14:textId="77777777" w:rsidR="00413AF4" w:rsidRPr="00B23CC1" w:rsidRDefault="00413AF4" w:rsidP="00A45D21">
            <w:pPr>
              <w:spacing w:after="0"/>
              <w:jc w:val="center"/>
              <w:rPr>
                <w:ins w:id="1097" w:author="Author"/>
                <w:rFonts w:ascii="Arial" w:eastAsia="Arial" w:hAnsi="Arial" w:cs="Arial"/>
                <w:sz w:val="18"/>
                <w:szCs w:val="18"/>
                <w:highlight w:val="yellow"/>
              </w:rPr>
            </w:pPr>
            <w:ins w:id="1098" w:author="Author">
              <w:r w:rsidRPr="007D0B58">
                <w:rPr>
                  <w:rFonts w:ascii="Arial" w:eastAsia="Arial" w:hAnsi="Arial" w:cs="Arial"/>
                  <w:sz w:val="18"/>
                  <w:szCs w:val="18"/>
                </w:rPr>
                <w:t>A.3.5.6.4.7</w:t>
              </w:r>
            </w:ins>
          </w:p>
        </w:tc>
      </w:tr>
      <w:tr w:rsidR="00413AF4" w14:paraId="15C828EB" w14:textId="77777777" w:rsidTr="00CE7E82">
        <w:trPr>
          <w:trHeight w:val="300"/>
          <w:ins w:id="1099"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6FC71E" w14:textId="0BCB533A" w:rsidR="00413AF4" w:rsidRPr="5B3C9D2C" w:rsidRDefault="00413AF4" w:rsidP="00A45D21">
            <w:pPr>
              <w:spacing w:after="0"/>
              <w:jc w:val="center"/>
              <w:rPr>
                <w:ins w:id="1100" w:author="Author"/>
                <w:rFonts w:ascii="Arial" w:eastAsia="Arial" w:hAnsi="Arial" w:cs="Arial"/>
                <w:sz w:val="18"/>
                <w:szCs w:val="18"/>
              </w:rPr>
            </w:pPr>
            <w:ins w:id="1101" w:author="Author">
              <w:r w:rsidRPr="4393839C">
                <w:rPr>
                  <w:rFonts w:ascii="Arial" w:eastAsia="Arial" w:hAnsi="Arial" w:cs="Arial"/>
                  <w:sz w:val="18"/>
                  <w:szCs w:val="18"/>
                </w:rPr>
                <w:t>0</w:t>
              </w:r>
              <w:r>
                <w:rPr>
                  <w:rFonts w:ascii="Arial" w:eastAsia="Arial" w:hAnsi="Arial" w:cs="Arial"/>
                  <w:sz w:val="18"/>
                  <w:szCs w:val="18"/>
                </w:rPr>
                <w:t>1</w:t>
              </w:r>
            </w:ins>
            <w:ins w:id="1102" w:author="Lauros Pajunen (Nokia)" w:date="2025-11-18T16:23:00Z" w16du:dateUtc="2025-11-18T22:23:00Z">
              <w:r w:rsidR="003B6907">
                <w:rPr>
                  <w:rFonts w:ascii="Arial" w:eastAsia="Arial" w:hAnsi="Arial" w:cs="Arial"/>
                  <w:sz w:val="18"/>
                  <w:szCs w:val="18"/>
                </w:rPr>
                <w:t>100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3682B1" w14:textId="77777777" w:rsidR="00413AF4" w:rsidRPr="5B3C9D2C" w:rsidRDefault="00413AF4" w:rsidP="00A45D21">
            <w:pPr>
              <w:spacing w:after="0"/>
              <w:jc w:val="center"/>
              <w:rPr>
                <w:ins w:id="1103" w:author="Author"/>
                <w:rFonts w:ascii="Arial" w:eastAsia="Arial" w:hAnsi="Arial" w:cs="Arial"/>
                <w:sz w:val="18"/>
                <w:szCs w:val="18"/>
              </w:rPr>
            </w:pPr>
            <w:ins w:id="1104" w:author="Author">
              <w:r w:rsidRPr="003B25FD">
                <w:rPr>
                  <w:rFonts w:ascii="Arial" w:eastAsia="Arial" w:hAnsi="Arial" w:cs="Arial"/>
                  <w:sz w:val="18"/>
                  <w:szCs w:val="18"/>
                </w:rPr>
                <w:t>ISM_DIRECTIVITY</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40B45D" w14:textId="77777777" w:rsidR="00413AF4" w:rsidRPr="5B3C9D2C" w:rsidRDefault="00413AF4" w:rsidP="00A45D21">
            <w:pPr>
              <w:spacing w:after="0"/>
              <w:rPr>
                <w:ins w:id="1105" w:author="Author"/>
                <w:rFonts w:ascii="Arial" w:eastAsia="Arial" w:hAnsi="Arial" w:cs="Arial"/>
                <w:sz w:val="18"/>
                <w:szCs w:val="18"/>
              </w:rPr>
            </w:pPr>
            <w:ins w:id="1106" w:author="Author">
              <w:r>
                <w:rPr>
                  <w:rFonts w:ascii="Arial" w:eastAsia="Arial" w:hAnsi="Arial" w:cs="Arial"/>
                  <w:sz w:val="18"/>
                  <w:szCs w:val="18"/>
                </w:rPr>
                <w:t>Describes directivity for each ISM.</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446F4" w14:textId="77777777" w:rsidR="00413AF4" w:rsidRPr="5B3C9D2C" w:rsidRDefault="00413AF4" w:rsidP="00A45D21">
            <w:pPr>
              <w:spacing w:after="0"/>
              <w:jc w:val="center"/>
              <w:rPr>
                <w:ins w:id="1107" w:author="Author"/>
                <w:rFonts w:ascii="Arial" w:eastAsia="Arial" w:hAnsi="Arial" w:cs="Arial"/>
                <w:sz w:val="18"/>
                <w:szCs w:val="18"/>
              </w:rPr>
            </w:pPr>
            <w:ins w:id="1108" w:author="Author">
              <w:r>
                <w:rPr>
                  <w:rFonts w:ascii="Arial" w:eastAsia="Arial" w:hAnsi="Arial" w:cs="Arial"/>
                  <w:sz w:val="18"/>
                  <w:szCs w:val="18"/>
                </w:rPr>
                <w:t>fidr</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32B915" w14:textId="77777777" w:rsidR="00413AF4" w:rsidRDefault="00413AF4" w:rsidP="00A45D21">
            <w:pPr>
              <w:spacing w:after="0"/>
              <w:jc w:val="center"/>
              <w:rPr>
                <w:ins w:id="1109" w:author="Author"/>
                <w:rFonts w:ascii="Arial" w:eastAsia="Arial" w:hAnsi="Arial" w:cs="Arial"/>
                <w:sz w:val="18"/>
                <w:szCs w:val="18"/>
              </w:rPr>
            </w:pPr>
            <w:ins w:id="1110" w:author="Author">
              <w:r>
                <w:rPr>
                  <w:rFonts w:ascii="Arial" w:eastAsia="Arial" w:hAnsi="Arial" w:cs="Arial"/>
                  <w:sz w:val="18"/>
                  <w:szCs w:val="18"/>
                </w:rPr>
                <w:t>2 or</w:t>
              </w:r>
            </w:ins>
          </w:p>
          <w:p w14:paraId="1EF34E8C" w14:textId="77777777" w:rsidR="00413AF4" w:rsidRPr="5B3C9D2C" w:rsidRDefault="00413AF4" w:rsidP="00A45D21">
            <w:pPr>
              <w:spacing w:after="0"/>
              <w:jc w:val="center"/>
              <w:rPr>
                <w:ins w:id="1111" w:author="Author"/>
                <w:rFonts w:ascii="Arial" w:eastAsia="Arial" w:hAnsi="Arial" w:cs="Arial"/>
                <w:sz w:val="18"/>
                <w:szCs w:val="18"/>
              </w:rPr>
            </w:pPr>
            <w:ins w:id="1112" w:author="Author">
              <w:r>
                <w:rPr>
                  <w:rFonts w:ascii="Arial" w:eastAsia="Arial" w:hAnsi="Arial" w:cs="Arial"/>
                  <w:sz w:val="18"/>
                  <w:szCs w:val="18"/>
                </w:rPr>
                <w:t xml:space="preserve">Number of ISMs </w:t>
              </w:r>
              <w:r>
                <w:rPr>
                  <w:rFonts w:ascii="Arial" w:eastAsia="Arial" w:hAnsi="Arial" w:cs="Arial"/>
                  <w:sz w:val="18"/>
                  <w:szCs w:val="18"/>
                </w:rPr>
                <w:br/>
                <w:t>x 2</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7190455" w14:textId="77777777" w:rsidR="00413AF4" w:rsidRPr="00B23CC1" w:rsidRDefault="00413AF4" w:rsidP="00A45D21">
            <w:pPr>
              <w:spacing w:after="0"/>
              <w:jc w:val="center"/>
              <w:rPr>
                <w:ins w:id="1113" w:author="Author"/>
                <w:rFonts w:ascii="Arial" w:eastAsia="Arial" w:hAnsi="Arial" w:cs="Arial"/>
                <w:sz w:val="18"/>
                <w:szCs w:val="18"/>
                <w:highlight w:val="yellow"/>
              </w:rPr>
            </w:pPr>
            <w:ins w:id="1114" w:author="Author">
              <w:r w:rsidRPr="007D0B58">
                <w:rPr>
                  <w:rFonts w:ascii="Arial" w:eastAsia="Arial" w:hAnsi="Arial" w:cs="Arial"/>
                  <w:sz w:val="18"/>
                  <w:szCs w:val="18"/>
                </w:rPr>
                <w:t>A.3.5.6.4.8</w:t>
              </w:r>
            </w:ins>
          </w:p>
        </w:tc>
      </w:tr>
      <w:tr w:rsidR="00413AF4" w14:paraId="5C550E82" w14:textId="77777777" w:rsidTr="00CE7E82">
        <w:trPr>
          <w:trHeight w:val="300"/>
          <w:ins w:id="1115"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D67266" w14:textId="07B28F6F" w:rsidR="00413AF4" w:rsidRDefault="00413AF4" w:rsidP="00A45D21">
            <w:pPr>
              <w:spacing w:after="0"/>
              <w:jc w:val="center"/>
              <w:rPr>
                <w:ins w:id="1116" w:author="Author"/>
                <w:rFonts w:ascii="Arial" w:eastAsia="Arial" w:hAnsi="Arial" w:cs="Arial"/>
                <w:sz w:val="18"/>
                <w:szCs w:val="18"/>
              </w:rPr>
            </w:pPr>
            <w:ins w:id="1117" w:author="Author">
              <w:r w:rsidRPr="579BA051">
                <w:rPr>
                  <w:rFonts w:ascii="Arial" w:eastAsia="Arial" w:hAnsi="Arial" w:cs="Arial"/>
                  <w:sz w:val="18"/>
                  <w:szCs w:val="18"/>
                </w:rPr>
                <w:t>0110</w:t>
              </w:r>
            </w:ins>
            <w:ins w:id="1118" w:author="Lauros Pajunen (Nokia)" w:date="2025-11-18T16:23:00Z" w16du:dateUtc="2025-11-18T22:23:00Z">
              <w:r w:rsidR="003B6907">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EF8147" w14:textId="77777777" w:rsidR="00413AF4" w:rsidRPr="003B25FD" w:rsidRDefault="00413AF4" w:rsidP="00A45D21">
            <w:pPr>
              <w:spacing w:after="0"/>
              <w:jc w:val="center"/>
              <w:rPr>
                <w:ins w:id="1119" w:author="Author"/>
                <w:rFonts w:ascii="Arial" w:eastAsia="Arial" w:hAnsi="Arial" w:cs="Arial"/>
                <w:sz w:val="18"/>
                <w:szCs w:val="18"/>
              </w:rPr>
            </w:pPr>
            <w:ins w:id="1120" w:author="Author">
              <w:r>
                <w:rPr>
                  <w:rFonts w:ascii="Arial" w:eastAsia="Arial" w:hAnsi="Arial" w:cs="Arial"/>
                  <w:sz w:val="18"/>
                  <w:szCs w:val="18"/>
                </w:rPr>
                <w:t>DIEGETIC_TYPE</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3F72E9" w14:textId="77777777" w:rsidR="00413AF4" w:rsidRDefault="00413AF4" w:rsidP="00A45D21">
            <w:pPr>
              <w:spacing w:after="0"/>
              <w:rPr>
                <w:ins w:id="1121" w:author="Author"/>
                <w:rFonts w:ascii="Arial" w:eastAsia="Arial" w:hAnsi="Arial" w:cs="Arial"/>
                <w:sz w:val="18"/>
                <w:szCs w:val="18"/>
              </w:rPr>
            </w:pPr>
            <w:ins w:id="1122" w:author="Author">
              <w:r>
                <w:rPr>
                  <w:rFonts w:ascii="Arial" w:eastAsia="Arial" w:hAnsi="Arial" w:cs="Arial"/>
                  <w:sz w:val="18"/>
                  <w:szCs w:val="18"/>
                </w:rPr>
                <w:t>Indicates if the audio is diegetic or non-diegetic.</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28209F" w14:textId="77777777" w:rsidR="00413AF4" w:rsidRDefault="00413AF4" w:rsidP="00A45D21">
            <w:pPr>
              <w:spacing w:after="0"/>
              <w:jc w:val="center"/>
              <w:rPr>
                <w:ins w:id="1123" w:author="Author"/>
                <w:rFonts w:ascii="Arial" w:eastAsia="Arial" w:hAnsi="Arial" w:cs="Arial"/>
                <w:sz w:val="18"/>
                <w:szCs w:val="18"/>
              </w:rPr>
            </w:pPr>
            <w:ins w:id="1124" w:author="Author">
              <w:r>
                <w:rPr>
                  <w:rFonts w:ascii="Arial" w:eastAsia="Arial" w:hAnsi="Arial" w:cs="Arial"/>
                  <w:sz w:val="18"/>
                  <w:szCs w:val="18"/>
                </w:rPr>
                <w:t>fdit</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97854A4" w14:textId="77777777" w:rsidR="00413AF4" w:rsidRDefault="00413AF4" w:rsidP="00A45D21">
            <w:pPr>
              <w:spacing w:after="0"/>
              <w:jc w:val="center"/>
              <w:rPr>
                <w:ins w:id="1125" w:author="Author"/>
                <w:rFonts w:ascii="Arial" w:eastAsia="Arial" w:hAnsi="Arial" w:cs="Arial"/>
                <w:sz w:val="18"/>
                <w:szCs w:val="18"/>
              </w:rPr>
            </w:pPr>
            <w:ins w:id="1126" w:author="Author">
              <w:r>
                <w:rPr>
                  <w:rFonts w:ascii="Arial" w:eastAsia="Arial" w:hAnsi="Arial" w:cs="Arial"/>
                  <w:sz w:val="18"/>
                  <w:szCs w:val="18"/>
                </w:rPr>
                <w:t>1</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541276" w14:textId="77777777" w:rsidR="00413AF4" w:rsidRDefault="00413AF4" w:rsidP="00A45D21">
            <w:pPr>
              <w:spacing w:after="0"/>
              <w:jc w:val="center"/>
              <w:rPr>
                <w:ins w:id="1127" w:author="Author"/>
                <w:rFonts w:ascii="Arial" w:eastAsia="Arial" w:hAnsi="Arial" w:cs="Arial"/>
                <w:sz w:val="18"/>
                <w:szCs w:val="18"/>
              </w:rPr>
            </w:pPr>
            <w:ins w:id="1128" w:author="Author">
              <w:r w:rsidRPr="007D0B58">
                <w:rPr>
                  <w:rFonts w:ascii="Arial" w:eastAsia="Arial" w:hAnsi="Arial" w:cs="Arial"/>
                  <w:sz w:val="18"/>
                  <w:szCs w:val="18"/>
                </w:rPr>
                <w:t>A.3.5.6.5</w:t>
              </w:r>
            </w:ins>
          </w:p>
        </w:tc>
      </w:tr>
      <w:tr w:rsidR="00413AF4" w14:paraId="41B993B8" w14:textId="77777777" w:rsidTr="00CE7E82">
        <w:trPr>
          <w:trHeight w:val="300"/>
          <w:ins w:id="1129"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1A82AB" w14:textId="4EAEF186" w:rsidR="00413AF4" w:rsidRPr="579BA051" w:rsidRDefault="00413AF4" w:rsidP="00A45D21">
            <w:pPr>
              <w:spacing w:after="0"/>
              <w:jc w:val="center"/>
              <w:rPr>
                <w:ins w:id="1130" w:author="Author"/>
                <w:rFonts w:ascii="Arial" w:eastAsia="Arial" w:hAnsi="Arial" w:cs="Arial"/>
                <w:sz w:val="18"/>
                <w:szCs w:val="18"/>
              </w:rPr>
            </w:pPr>
            <w:ins w:id="1131" w:author="Author">
              <w:r>
                <w:rPr>
                  <w:rFonts w:ascii="Arial" w:eastAsia="Arial" w:hAnsi="Arial" w:cs="Arial"/>
                  <w:sz w:val="18"/>
                  <w:szCs w:val="18"/>
                </w:rPr>
                <w:t>011</w:t>
              </w:r>
            </w:ins>
            <w:ins w:id="1132" w:author="Lauros Pajunen (Nokia)" w:date="2025-11-18T16:23:00Z" w16du:dateUtc="2025-11-18T22:23:00Z">
              <w:r w:rsidR="003B6907">
                <w:rPr>
                  <w:rFonts w:ascii="Arial" w:eastAsia="Arial" w:hAnsi="Arial" w:cs="Arial"/>
                  <w:sz w:val="18"/>
                  <w:szCs w:val="18"/>
                </w:rPr>
                <w:t>10</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13B41D" w14:textId="77777777" w:rsidR="00413AF4" w:rsidRDefault="00413AF4" w:rsidP="00A45D21">
            <w:pPr>
              <w:spacing w:after="0"/>
              <w:jc w:val="center"/>
              <w:rPr>
                <w:ins w:id="1133" w:author="Author"/>
                <w:rFonts w:ascii="Arial" w:eastAsia="Arial" w:hAnsi="Arial" w:cs="Arial"/>
                <w:sz w:val="18"/>
                <w:szCs w:val="18"/>
              </w:rPr>
            </w:pPr>
            <w:ins w:id="1134" w:author="Author">
              <w:r>
                <w:rPr>
                  <w:rFonts w:ascii="Arial" w:eastAsia="Arial" w:hAnsi="Arial" w:cs="Arial"/>
                  <w:sz w:val="18"/>
                  <w:szCs w:val="18"/>
                </w:rPr>
                <w:t>DYNAMIC_AUDIO_SUPPRESSION_</w:t>
              </w:r>
            </w:ins>
          </w:p>
          <w:p w14:paraId="48F175C8" w14:textId="77777777" w:rsidR="00413AF4" w:rsidRDefault="00413AF4" w:rsidP="00A45D21">
            <w:pPr>
              <w:spacing w:after="0"/>
              <w:jc w:val="center"/>
              <w:rPr>
                <w:ins w:id="1135" w:author="Author"/>
                <w:rFonts w:ascii="Arial" w:eastAsia="Arial" w:hAnsi="Arial" w:cs="Arial"/>
                <w:sz w:val="18"/>
                <w:szCs w:val="18"/>
              </w:rPr>
            </w:pPr>
            <w:ins w:id="1136" w:author="Author">
              <w:r>
                <w:rPr>
                  <w:rFonts w:ascii="Arial" w:eastAsia="Arial" w:hAnsi="Arial" w:cs="Arial"/>
                  <w:sz w:val="18"/>
                  <w:szCs w:val="18"/>
                </w:rPr>
                <w:t>INDICATION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404ACE" w14:textId="77777777" w:rsidR="00413AF4" w:rsidRDefault="00413AF4" w:rsidP="00A45D21">
            <w:pPr>
              <w:spacing w:after="0"/>
              <w:rPr>
                <w:ins w:id="1137" w:author="Author"/>
                <w:rFonts w:ascii="Arial" w:eastAsia="Arial" w:hAnsi="Arial" w:cs="Arial"/>
                <w:sz w:val="18"/>
                <w:szCs w:val="18"/>
              </w:rPr>
            </w:pPr>
            <w:ins w:id="1138" w:author="Author">
              <w:r>
                <w:rPr>
                  <w:rFonts w:ascii="Arial" w:eastAsia="Arial" w:hAnsi="Arial" w:cs="Arial"/>
                  <w:sz w:val="18"/>
                  <w:szCs w:val="18"/>
                </w:rPr>
                <w:t>Indicates the applied audio suppression level.</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82A6D1" w14:textId="77777777" w:rsidR="00413AF4" w:rsidRDefault="00413AF4" w:rsidP="00A45D21">
            <w:pPr>
              <w:spacing w:after="0"/>
              <w:jc w:val="center"/>
              <w:rPr>
                <w:ins w:id="1139" w:author="Author"/>
                <w:rFonts w:ascii="Arial" w:eastAsia="Arial" w:hAnsi="Arial" w:cs="Arial"/>
                <w:sz w:val="18"/>
                <w:szCs w:val="18"/>
              </w:rPr>
            </w:pPr>
            <w:ins w:id="1140" w:author="Author">
              <w:r>
                <w:rPr>
                  <w:rFonts w:ascii="Arial" w:eastAsia="Arial" w:hAnsi="Arial" w:cs="Arial"/>
                  <w:sz w:val="18"/>
                  <w:szCs w:val="18"/>
                </w:rPr>
                <w:t>fdas</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465BA4" w14:textId="77777777" w:rsidR="00413AF4" w:rsidRDefault="00413AF4" w:rsidP="00A45D21">
            <w:pPr>
              <w:spacing w:after="0"/>
              <w:jc w:val="center"/>
              <w:rPr>
                <w:ins w:id="1141" w:author="Author"/>
                <w:rFonts w:ascii="Arial" w:eastAsia="Arial" w:hAnsi="Arial" w:cs="Arial"/>
                <w:sz w:val="18"/>
                <w:szCs w:val="18"/>
              </w:rPr>
            </w:pPr>
            <w:ins w:id="1142" w:author="Author">
              <w:r>
                <w:rPr>
                  <w:rFonts w:ascii="Arial" w:eastAsia="Arial" w:hAnsi="Arial" w:cs="Arial"/>
                  <w:sz w:val="18"/>
                  <w:szCs w:val="18"/>
                </w:rPr>
                <w:t>2</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3699DD" w14:textId="77777777" w:rsidR="00413AF4" w:rsidRPr="007D0B58" w:rsidRDefault="00413AF4" w:rsidP="00A45D21">
            <w:pPr>
              <w:spacing w:after="0"/>
              <w:jc w:val="center"/>
              <w:rPr>
                <w:ins w:id="1143" w:author="Author"/>
                <w:rFonts w:ascii="Arial" w:eastAsia="Arial" w:hAnsi="Arial" w:cs="Arial"/>
                <w:sz w:val="18"/>
                <w:szCs w:val="18"/>
              </w:rPr>
            </w:pPr>
            <w:ins w:id="1144" w:author="Author">
              <w:r>
                <w:rPr>
                  <w:rFonts w:ascii="Arial" w:eastAsia="Arial" w:hAnsi="Arial" w:cs="Arial"/>
                  <w:sz w:val="18"/>
                  <w:szCs w:val="18"/>
                </w:rPr>
                <w:t>A.3.5.7.4.2</w:t>
              </w:r>
            </w:ins>
          </w:p>
        </w:tc>
      </w:tr>
      <w:tr w:rsidR="00413AF4" w14:paraId="7E191243" w14:textId="77777777" w:rsidTr="00CE7E82">
        <w:trPr>
          <w:trHeight w:val="300"/>
          <w:ins w:id="1145" w:author="Author"/>
        </w:trPr>
        <w:tc>
          <w:tcPr>
            <w:tcW w:w="73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64CAEC" w14:textId="6C1893B2" w:rsidR="00413AF4" w:rsidRDefault="00413AF4" w:rsidP="00A45D21">
            <w:pPr>
              <w:spacing w:after="0"/>
              <w:jc w:val="center"/>
              <w:rPr>
                <w:ins w:id="1146" w:author="Author"/>
                <w:rFonts w:ascii="Arial" w:eastAsia="Arial" w:hAnsi="Arial" w:cs="Arial"/>
                <w:sz w:val="18"/>
                <w:szCs w:val="18"/>
              </w:rPr>
            </w:pPr>
            <w:ins w:id="1147" w:author="Author">
              <w:r>
                <w:rPr>
                  <w:rFonts w:ascii="Arial" w:eastAsia="Arial" w:hAnsi="Arial" w:cs="Arial"/>
                  <w:sz w:val="18"/>
                  <w:szCs w:val="18"/>
                </w:rPr>
                <w:t>0111</w:t>
              </w:r>
            </w:ins>
            <w:ins w:id="1148" w:author="Lauros Pajunen (Nokia)" w:date="2025-11-18T16:23:00Z" w16du:dateUtc="2025-11-18T22:23:00Z">
              <w:r w:rsidR="003B6907">
                <w:rPr>
                  <w:rFonts w:ascii="Arial" w:eastAsia="Arial" w:hAnsi="Arial" w:cs="Arial"/>
                  <w:sz w:val="18"/>
                  <w:szCs w:val="18"/>
                </w:rPr>
                <w:t>1</w:t>
              </w:r>
            </w:ins>
          </w:p>
        </w:tc>
        <w:tc>
          <w:tcPr>
            <w:tcW w:w="3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C96161" w14:textId="77777777" w:rsidR="00413AF4" w:rsidRDefault="00413AF4" w:rsidP="00A45D21">
            <w:pPr>
              <w:spacing w:after="0"/>
              <w:jc w:val="center"/>
              <w:rPr>
                <w:ins w:id="1149" w:author="Author"/>
                <w:rFonts w:ascii="Arial" w:eastAsia="Arial" w:hAnsi="Arial" w:cs="Arial"/>
                <w:sz w:val="18"/>
                <w:szCs w:val="18"/>
              </w:rPr>
            </w:pPr>
            <w:ins w:id="1150" w:author="Author">
              <w:r>
                <w:rPr>
                  <w:rFonts w:ascii="Arial" w:eastAsia="Arial" w:hAnsi="Arial" w:cs="Arial"/>
                  <w:sz w:val="18"/>
                  <w:szCs w:val="18"/>
                </w:rPr>
                <w:t>AUDIO_FOCUS_INDICATION</w:t>
              </w:r>
            </w:ins>
          </w:p>
        </w:tc>
        <w:tc>
          <w:tcPr>
            <w:tcW w:w="18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A98F13" w14:textId="77777777" w:rsidR="00413AF4" w:rsidRDefault="00413AF4" w:rsidP="00A45D21">
            <w:pPr>
              <w:spacing w:after="0"/>
              <w:rPr>
                <w:ins w:id="1151" w:author="Author"/>
                <w:rFonts w:ascii="Arial" w:eastAsia="Arial" w:hAnsi="Arial" w:cs="Arial"/>
                <w:sz w:val="18"/>
                <w:szCs w:val="18"/>
              </w:rPr>
            </w:pPr>
            <w:ins w:id="1152" w:author="Author">
              <w:r>
                <w:rPr>
                  <w:rFonts w:ascii="Arial" w:eastAsia="Arial" w:hAnsi="Arial" w:cs="Arial"/>
                  <w:sz w:val="18"/>
                  <w:szCs w:val="18"/>
                </w:rPr>
                <w:t>Describes a direction of focus for the transmitted audio in Quaternions and/or a level for the focus.</w:t>
              </w:r>
            </w:ins>
          </w:p>
        </w:tc>
        <w:tc>
          <w:tcPr>
            <w:tcW w:w="114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E26E4B" w14:textId="77777777" w:rsidR="00413AF4" w:rsidRDefault="00413AF4" w:rsidP="00A45D21">
            <w:pPr>
              <w:spacing w:after="0"/>
              <w:jc w:val="center"/>
              <w:rPr>
                <w:ins w:id="1153" w:author="Author"/>
                <w:rFonts w:ascii="Arial" w:eastAsia="Arial" w:hAnsi="Arial" w:cs="Arial"/>
                <w:sz w:val="18"/>
                <w:szCs w:val="18"/>
              </w:rPr>
            </w:pPr>
            <w:ins w:id="1154" w:author="Author">
              <w:r>
                <w:rPr>
                  <w:rFonts w:ascii="Arial" w:eastAsia="Arial" w:hAnsi="Arial" w:cs="Arial"/>
                  <w:sz w:val="18"/>
                  <w:szCs w:val="18"/>
                </w:rPr>
                <w:t>fafi</w:t>
              </w:r>
            </w:ins>
          </w:p>
        </w:tc>
        <w:tc>
          <w:tcPr>
            <w:tcW w:w="99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AE1B65" w14:textId="77777777" w:rsidR="00413AF4" w:rsidRDefault="00413AF4" w:rsidP="00A45D21">
            <w:pPr>
              <w:spacing w:after="0"/>
              <w:jc w:val="center"/>
              <w:rPr>
                <w:ins w:id="1155" w:author="Author"/>
                <w:rFonts w:ascii="Arial" w:eastAsia="Arial" w:hAnsi="Arial" w:cs="Arial"/>
                <w:sz w:val="18"/>
                <w:szCs w:val="18"/>
              </w:rPr>
            </w:pPr>
            <w:ins w:id="1156" w:author="Author">
              <w:r>
                <w:rPr>
                  <w:rFonts w:ascii="Arial" w:eastAsia="Arial" w:hAnsi="Arial" w:cs="Arial"/>
                  <w:sz w:val="18"/>
                  <w:szCs w:val="18"/>
                </w:rPr>
                <w:t>1, 8 or 9</w:t>
              </w:r>
            </w:ins>
          </w:p>
        </w:tc>
        <w:tc>
          <w:tcPr>
            <w:tcW w:w="156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5DDDF6" w14:textId="77777777" w:rsidR="00413AF4" w:rsidRDefault="00413AF4" w:rsidP="00A45D21">
            <w:pPr>
              <w:spacing w:after="0"/>
              <w:jc w:val="center"/>
              <w:rPr>
                <w:ins w:id="1157" w:author="Author"/>
                <w:rFonts w:ascii="Arial" w:eastAsia="Arial" w:hAnsi="Arial" w:cs="Arial"/>
                <w:sz w:val="18"/>
                <w:szCs w:val="18"/>
              </w:rPr>
            </w:pPr>
            <w:ins w:id="1158" w:author="Author">
              <w:r>
                <w:rPr>
                  <w:rFonts w:ascii="Arial" w:eastAsia="Arial" w:hAnsi="Arial" w:cs="Arial"/>
                  <w:sz w:val="18"/>
                  <w:szCs w:val="18"/>
                </w:rPr>
                <w:t>A.3.5.7.5.2</w:t>
              </w:r>
            </w:ins>
          </w:p>
        </w:tc>
      </w:tr>
    </w:tbl>
    <w:p w14:paraId="22DE83C3" w14:textId="77777777" w:rsidR="00413AF4" w:rsidRDefault="00413AF4" w:rsidP="004817C8">
      <w:pPr>
        <w:jc w:val="center"/>
        <w:rPr>
          <w:ins w:id="1159" w:author="Author"/>
        </w:rPr>
      </w:pPr>
    </w:p>
    <w:p w14:paraId="4D718736" w14:textId="77777777" w:rsidR="00413AF4" w:rsidRDefault="00413AF4" w:rsidP="004817C8">
      <w:pPr>
        <w:spacing w:before="60"/>
        <w:jc w:val="center"/>
        <w:rPr>
          <w:ins w:id="1160" w:author="Author"/>
          <w:rFonts w:ascii="Arial" w:eastAsia="Arial" w:hAnsi="Arial" w:cs="Arial"/>
          <w:b/>
          <w:bCs/>
        </w:rPr>
      </w:pPr>
      <w:ins w:id="1161" w:author="Author">
        <w:r w:rsidRPr="5B3C9D2C">
          <w:rPr>
            <w:rFonts w:ascii="Arial" w:eastAsia="Arial" w:hAnsi="Arial" w:cs="Arial"/>
            <w:b/>
            <w:bCs/>
          </w:rPr>
          <w:t xml:space="preserve">Table </w:t>
        </w:r>
        <w:r w:rsidRPr="003E65E1">
          <w:rPr>
            <w:rFonts w:ascii="Arial" w:eastAsia="Arial" w:hAnsi="Arial" w:cs="Arial"/>
            <w:b/>
            <w:bCs/>
          </w:rPr>
          <w:t>A.3.5.5-1A</w:t>
        </w:r>
        <w:r w:rsidRPr="5B3C9D2C">
          <w:rPr>
            <w:rFonts w:ascii="Arial" w:eastAsia="Arial" w:hAnsi="Arial" w:cs="Arial"/>
            <w:b/>
            <w:bCs/>
          </w:rPr>
          <w:t>: Supported reverse direction PI types in an IVAS session.</w:t>
        </w:r>
      </w:ins>
    </w:p>
    <w:tbl>
      <w:tblPr>
        <w:tblW w:w="0" w:type="auto"/>
        <w:tblLook w:val="04A0" w:firstRow="1" w:lastRow="0" w:firstColumn="1" w:lastColumn="0" w:noHBand="0" w:noVBand="1"/>
      </w:tblPr>
      <w:tblGrid>
        <w:gridCol w:w="732"/>
        <w:gridCol w:w="3423"/>
        <w:gridCol w:w="1774"/>
        <w:gridCol w:w="1249"/>
        <w:gridCol w:w="857"/>
        <w:gridCol w:w="1584"/>
      </w:tblGrid>
      <w:tr w:rsidR="00413AF4" w14:paraId="1C751221" w14:textId="77777777" w:rsidTr="003B6907">
        <w:trPr>
          <w:trHeight w:val="300"/>
          <w:ins w:id="1162" w:author="Author"/>
        </w:trPr>
        <w:tc>
          <w:tcPr>
            <w:tcW w:w="73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75D0560" w14:textId="77777777" w:rsidR="00413AF4" w:rsidRDefault="00413AF4" w:rsidP="004817C8">
            <w:pPr>
              <w:spacing w:after="0"/>
              <w:jc w:val="center"/>
              <w:rPr>
                <w:ins w:id="1163" w:author="Author"/>
                <w:rFonts w:ascii="Arial" w:eastAsia="Arial" w:hAnsi="Arial" w:cs="Arial"/>
                <w:b/>
                <w:bCs/>
                <w:color w:val="000000" w:themeColor="text1"/>
                <w:sz w:val="18"/>
                <w:szCs w:val="18"/>
              </w:rPr>
            </w:pPr>
            <w:ins w:id="1164" w:author="Author">
              <w:r w:rsidRPr="5B3C9D2C">
                <w:rPr>
                  <w:rFonts w:ascii="Arial" w:eastAsia="Arial" w:hAnsi="Arial" w:cs="Arial"/>
                  <w:b/>
                  <w:bCs/>
                  <w:color w:val="000000" w:themeColor="text1"/>
                  <w:sz w:val="18"/>
                  <w:szCs w:val="18"/>
                </w:rPr>
                <w:t>Type bits</w:t>
              </w:r>
            </w:ins>
          </w:p>
        </w:tc>
        <w:tc>
          <w:tcPr>
            <w:tcW w:w="3423"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66A3F6C9" w14:textId="77777777" w:rsidR="00413AF4" w:rsidRDefault="00413AF4" w:rsidP="004817C8">
            <w:pPr>
              <w:spacing w:after="0"/>
              <w:jc w:val="center"/>
              <w:rPr>
                <w:ins w:id="1165" w:author="Author"/>
                <w:rFonts w:ascii="Arial" w:eastAsia="Arial" w:hAnsi="Arial" w:cs="Arial"/>
                <w:b/>
                <w:bCs/>
                <w:color w:val="000000" w:themeColor="text1"/>
                <w:sz w:val="18"/>
                <w:szCs w:val="18"/>
              </w:rPr>
            </w:pPr>
            <w:ins w:id="1166" w:author="Author">
              <w:r w:rsidRPr="5B3C9D2C">
                <w:rPr>
                  <w:rFonts w:ascii="Arial" w:eastAsia="Arial" w:hAnsi="Arial" w:cs="Arial"/>
                  <w:b/>
                  <w:bCs/>
                  <w:color w:val="000000" w:themeColor="text1"/>
                  <w:sz w:val="18"/>
                  <w:szCs w:val="18"/>
                </w:rPr>
                <w:t>Reverse direction PI type</w:t>
              </w:r>
            </w:ins>
          </w:p>
        </w:tc>
        <w:tc>
          <w:tcPr>
            <w:tcW w:w="1774"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3B3F5EBA" w14:textId="77777777" w:rsidR="00413AF4" w:rsidRDefault="00413AF4" w:rsidP="004817C8">
            <w:pPr>
              <w:spacing w:after="0"/>
              <w:jc w:val="center"/>
              <w:rPr>
                <w:ins w:id="1167" w:author="Author"/>
                <w:rFonts w:ascii="Arial" w:eastAsia="Arial" w:hAnsi="Arial" w:cs="Arial"/>
                <w:b/>
                <w:bCs/>
                <w:color w:val="000000" w:themeColor="text1"/>
                <w:sz w:val="18"/>
                <w:szCs w:val="18"/>
              </w:rPr>
            </w:pPr>
            <w:ins w:id="1168" w:author="Author">
              <w:r w:rsidRPr="5B3C9D2C">
                <w:rPr>
                  <w:rFonts w:ascii="Arial" w:eastAsia="Arial" w:hAnsi="Arial" w:cs="Arial"/>
                  <w:b/>
                  <w:bCs/>
                  <w:color w:val="000000" w:themeColor="text1"/>
                  <w:sz w:val="18"/>
                  <w:szCs w:val="18"/>
                </w:rPr>
                <w:t>Description</w:t>
              </w:r>
            </w:ins>
          </w:p>
        </w:tc>
        <w:tc>
          <w:tcPr>
            <w:tcW w:w="1249"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0921DA05" w14:textId="77777777" w:rsidR="00413AF4" w:rsidRDefault="00413AF4" w:rsidP="004817C8">
            <w:pPr>
              <w:spacing w:after="0"/>
              <w:jc w:val="center"/>
              <w:rPr>
                <w:ins w:id="1169" w:author="Author"/>
                <w:rFonts w:ascii="Arial" w:eastAsia="Arial" w:hAnsi="Arial" w:cs="Arial"/>
                <w:b/>
                <w:bCs/>
                <w:color w:val="000000" w:themeColor="text1"/>
                <w:sz w:val="18"/>
                <w:szCs w:val="18"/>
              </w:rPr>
            </w:pPr>
            <w:ins w:id="1170" w:author="Author">
              <w:r w:rsidRPr="5B3C9D2C">
                <w:rPr>
                  <w:rFonts w:ascii="Arial" w:eastAsia="Arial" w:hAnsi="Arial" w:cs="Arial"/>
                  <w:b/>
                  <w:bCs/>
                  <w:color w:val="000000" w:themeColor="text1"/>
                  <w:sz w:val="18"/>
                  <w:szCs w:val="18"/>
                </w:rPr>
                <w:t>SDP indication</w:t>
              </w:r>
            </w:ins>
          </w:p>
        </w:tc>
        <w:tc>
          <w:tcPr>
            <w:tcW w:w="857"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72B59A20" w14:textId="77777777" w:rsidR="00413AF4" w:rsidRDefault="00413AF4" w:rsidP="004817C8">
            <w:pPr>
              <w:spacing w:after="0"/>
              <w:jc w:val="center"/>
              <w:rPr>
                <w:ins w:id="1171" w:author="Author"/>
                <w:rFonts w:ascii="Arial" w:eastAsia="Arial" w:hAnsi="Arial" w:cs="Arial"/>
                <w:b/>
                <w:bCs/>
                <w:color w:val="000000" w:themeColor="text1"/>
                <w:sz w:val="18"/>
                <w:szCs w:val="18"/>
              </w:rPr>
            </w:pPr>
            <w:ins w:id="1172" w:author="Author">
              <w:r w:rsidRPr="5B3C9D2C">
                <w:rPr>
                  <w:rFonts w:ascii="Arial" w:eastAsia="Arial" w:hAnsi="Arial" w:cs="Arial"/>
                  <w:b/>
                  <w:bCs/>
                  <w:color w:val="000000" w:themeColor="text1"/>
                  <w:sz w:val="18"/>
                  <w:szCs w:val="18"/>
                </w:rPr>
                <w:t>Size (bytes)</w:t>
              </w:r>
            </w:ins>
          </w:p>
        </w:tc>
        <w:tc>
          <w:tcPr>
            <w:tcW w:w="1584"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3BE6B330" w14:textId="77777777" w:rsidR="00413AF4" w:rsidRDefault="00413AF4" w:rsidP="004817C8">
            <w:pPr>
              <w:jc w:val="center"/>
              <w:rPr>
                <w:ins w:id="1173" w:author="Author"/>
                <w:rFonts w:ascii="Arial" w:eastAsia="Arial" w:hAnsi="Arial" w:cs="Arial"/>
                <w:b/>
                <w:bCs/>
                <w:color w:val="000000" w:themeColor="text1"/>
                <w:sz w:val="18"/>
                <w:szCs w:val="18"/>
              </w:rPr>
            </w:pPr>
            <w:ins w:id="1174" w:author="Author">
              <w:r w:rsidRPr="5B3C9D2C">
                <w:rPr>
                  <w:rFonts w:ascii="Arial" w:eastAsia="Arial" w:hAnsi="Arial" w:cs="Arial"/>
                  <w:b/>
                  <w:bCs/>
                  <w:color w:val="000000" w:themeColor="text1"/>
                  <w:sz w:val="18"/>
                  <w:szCs w:val="18"/>
                </w:rPr>
                <w:t>Described in clause</w:t>
              </w:r>
            </w:ins>
          </w:p>
        </w:tc>
      </w:tr>
      <w:tr w:rsidR="00413AF4" w14:paraId="3C8F3C62" w14:textId="77777777" w:rsidTr="003B6907">
        <w:trPr>
          <w:trHeight w:val="300"/>
          <w:ins w:id="1175"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453FB9" w14:textId="77777777" w:rsidR="00413AF4" w:rsidRDefault="00413AF4" w:rsidP="004817C8">
            <w:pPr>
              <w:spacing w:after="0"/>
              <w:jc w:val="center"/>
              <w:rPr>
                <w:ins w:id="1176" w:author="Author"/>
                <w:rFonts w:ascii="Arial" w:eastAsia="Arial" w:hAnsi="Arial" w:cs="Arial"/>
                <w:sz w:val="18"/>
                <w:szCs w:val="18"/>
              </w:rPr>
            </w:pPr>
            <w:ins w:id="1177" w:author="Author">
              <w:r w:rsidRPr="5B3C9D2C">
                <w:rPr>
                  <w:rFonts w:ascii="Arial" w:eastAsia="Arial" w:hAnsi="Arial" w:cs="Arial"/>
                  <w:sz w:val="18"/>
                  <w:szCs w:val="18"/>
                </w:rPr>
                <w:t>10000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5AA7DD7" w14:textId="77777777" w:rsidR="00413AF4" w:rsidRDefault="00413AF4" w:rsidP="004817C8">
            <w:pPr>
              <w:spacing w:after="0"/>
              <w:jc w:val="center"/>
              <w:rPr>
                <w:ins w:id="1178" w:author="Author"/>
                <w:rFonts w:ascii="Arial" w:eastAsia="Arial" w:hAnsi="Arial" w:cs="Arial"/>
                <w:sz w:val="18"/>
                <w:szCs w:val="18"/>
              </w:rPr>
            </w:pPr>
            <w:ins w:id="1179" w:author="Author">
              <w:r w:rsidRPr="5B3C9D2C">
                <w:rPr>
                  <w:rFonts w:ascii="Arial" w:eastAsia="Arial" w:hAnsi="Arial" w:cs="Arial"/>
                  <w:sz w:val="18"/>
                  <w:szCs w:val="18"/>
                </w:rPr>
                <w:t>PLAYBACK_DEVICE_ORIENTATION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38AA6E95" w14:textId="77777777" w:rsidR="00413AF4" w:rsidRDefault="00413AF4" w:rsidP="004817C8">
            <w:pPr>
              <w:spacing w:after="0"/>
              <w:rPr>
                <w:ins w:id="1180" w:author="Author"/>
                <w:rFonts w:ascii="Arial" w:eastAsia="Arial" w:hAnsi="Arial" w:cs="Arial"/>
                <w:sz w:val="18"/>
                <w:szCs w:val="18"/>
              </w:rPr>
            </w:pPr>
            <w:ins w:id="1181" w:author="Author">
              <w:r w:rsidRPr="5B3C9D2C">
                <w:rPr>
                  <w:rFonts w:ascii="Arial" w:eastAsia="Arial" w:hAnsi="Arial" w:cs="Arial"/>
                  <w:sz w:val="18"/>
                  <w:szCs w:val="18"/>
                </w:rPr>
                <w:t>Feedback. Describes the orientation of the playback device in Quaternions.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11CEC" w14:textId="77777777" w:rsidR="00413AF4" w:rsidRDefault="00413AF4" w:rsidP="004817C8">
            <w:pPr>
              <w:spacing w:after="0"/>
              <w:jc w:val="center"/>
              <w:rPr>
                <w:ins w:id="1182" w:author="Author"/>
                <w:rFonts w:ascii="Arial" w:eastAsia="Arial" w:hAnsi="Arial" w:cs="Arial"/>
                <w:sz w:val="18"/>
                <w:szCs w:val="18"/>
              </w:rPr>
            </w:pPr>
            <w:ins w:id="1183" w:author="Author">
              <w:r w:rsidRPr="5B3C9D2C">
                <w:rPr>
                  <w:rFonts w:ascii="Arial" w:eastAsia="Arial" w:hAnsi="Arial" w:cs="Arial"/>
                  <w:sz w:val="18"/>
                  <w:szCs w:val="18"/>
                </w:rPr>
                <w:t>rpdo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9F7EED" w14:textId="7F012284" w:rsidR="00413AF4" w:rsidRDefault="003B6907" w:rsidP="004817C8">
            <w:pPr>
              <w:spacing w:after="0"/>
              <w:jc w:val="center"/>
              <w:rPr>
                <w:ins w:id="1184" w:author="Author"/>
                <w:rFonts w:ascii="Arial" w:eastAsia="Arial" w:hAnsi="Arial" w:cs="Arial"/>
                <w:sz w:val="18"/>
                <w:szCs w:val="18"/>
              </w:rPr>
            </w:pPr>
            <w:ins w:id="1185" w:author="Lauros Pajunen (Nokia)" w:date="2025-11-18T16:24:00Z" w16du:dateUtc="2025-11-18T22:24:00Z">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D500DF" w14:textId="77777777" w:rsidR="00413AF4" w:rsidRDefault="00413AF4" w:rsidP="004817C8">
            <w:pPr>
              <w:jc w:val="center"/>
              <w:rPr>
                <w:ins w:id="1186" w:author="Author"/>
                <w:rFonts w:ascii="Arial" w:eastAsia="Arial" w:hAnsi="Arial" w:cs="Arial"/>
                <w:sz w:val="18"/>
                <w:szCs w:val="18"/>
              </w:rPr>
            </w:pPr>
            <w:ins w:id="1187" w:author="Author">
              <w:r w:rsidRPr="5B3C9D2C">
                <w:rPr>
                  <w:rFonts w:ascii="Arial" w:eastAsia="Arial" w:hAnsi="Arial" w:cs="Arial"/>
                  <w:sz w:val="18"/>
                  <w:szCs w:val="18"/>
                </w:rPr>
                <w:t>A.3.5.7.1</w:t>
              </w:r>
            </w:ins>
          </w:p>
        </w:tc>
      </w:tr>
      <w:tr w:rsidR="00413AF4" w14:paraId="3D04C4FA" w14:textId="77777777" w:rsidTr="003B6907">
        <w:trPr>
          <w:trHeight w:val="300"/>
          <w:ins w:id="1188"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0C5F7B" w14:textId="77777777" w:rsidR="00413AF4" w:rsidRDefault="00413AF4" w:rsidP="004817C8">
            <w:pPr>
              <w:spacing w:after="0"/>
              <w:jc w:val="center"/>
              <w:rPr>
                <w:ins w:id="1189" w:author="Author"/>
                <w:rFonts w:ascii="Arial" w:eastAsia="Arial" w:hAnsi="Arial" w:cs="Arial"/>
                <w:sz w:val="18"/>
                <w:szCs w:val="18"/>
              </w:rPr>
            </w:pPr>
            <w:ins w:id="1190" w:author="Author">
              <w:r w:rsidRPr="5B3C9D2C">
                <w:rPr>
                  <w:rFonts w:ascii="Arial" w:eastAsia="Arial" w:hAnsi="Arial" w:cs="Arial"/>
                  <w:sz w:val="18"/>
                  <w:szCs w:val="18"/>
                </w:rPr>
                <w:t>10001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B7D065" w14:textId="77777777" w:rsidR="00413AF4" w:rsidRDefault="00413AF4" w:rsidP="004817C8">
            <w:pPr>
              <w:spacing w:after="0"/>
              <w:jc w:val="center"/>
              <w:rPr>
                <w:ins w:id="1191" w:author="Author"/>
                <w:rFonts w:ascii="Arial" w:eastAsia="Arial" w:hAnsi="Arial" w:cs="Arial"/>
                <w:sz w:val="18"/>
                <w:szCs w:val="18"/>
              </w:rPr>
            </w:pPr>
            <w:ins w:id="1192" w:author="Author">
              <w:r w:rsidRPr="5B3C9D2C">
                <w:rPr>
                  <w:rFonts w:ascii="Arial" w:eastAsia="Arial" w:hAnsi="Arial" w:cs="Arial"/>
                  <w:sz w:val="18"/>
                  <w:szCs w:val="18"/>
                </w:rPr>
                <w:t>HEAD_ORIENTATION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75C27CF1" w14:textId="77777777" w:rsidR="00413AF4" w:rsidRDefault="00413AF4" w:rsidP="004817C8">
            <w:pPr>
              <w:spacing w:after="0"/>
              <w:rPr>
                <w:ins w:id="1193" w:author="Author"/>
                <w:rFonts w:ascii="Arial" w:eastAsia="Arial" w:hAnsi="Arial" w:cs="Arial"/>
                <w:sz w:val="18"/>
                <w:szCs w:val="18"/>
              </w:rPr>
            </w:pPr>
            <w:ins w:id="1194" w:author="Author">
              <w:r w:rsidRPr="5B3C9D2C">
                <w:rPr>
                  <w:rFonts w:ascii="Arial" w:eastAsia="Arial" w:hAnsi="Arial" w:cs="Arial"/>
                  <w:sz w:val="18"/>
                  <w:szCs w:val="18"/>
                </w:rPr>
                <w:t>Feedback. Describes the head orientation of the listener in Quaternions.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029FA" w14:textId="77777777" w:rsidR="00413AF4" w:rsidRDefault="00413AF4" w:rsidP="004817C8">
            <w:pPr>
              <w:spacing w:after="0"/>
              <w:jc w:val="center"/>
              <w:rPr>
                <w:ins w:id="1195" w:author="Author"/>
                <w:rFonts w:ascii="Arial" w:eastAsia="Arial" w:hAnsi="Arial" w:cs="Arial"/>
                <w:sz w:val="18"/>
                <w:szCs w:val="18"/>
              </w:rPr>
            </w:pPr>
            <w:ins w:id="1196" w:author="Author">
              <w:r w:rsidRPr="5B3C9D2C">
                <w:rPr>
                  <w:rFonts w:ascii="Arial" w:eastAsia="Arial" w:hAnsi="Arial" w:cs="Arial"/>
                  <w:sz w:val="18"/>
                  <w:szCs w:val="18"/>
                </w:rPr>
                <w:t>rhor</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974265" w14:textId="18E82C09" w:rsidR="00413AF4" w:rsidRDefault="003B6907" w:rsidP="004817C8">
            <w:pPr>
              <w:spacing w:after="0"/>
              <w:jc w:val="center"/>
              <w:rPr>
                <w:ins w:id="1197" w:author="Author"/>
                <w:rFonts w:ascii="Arial" w:eastAsia="Arial" w:hAnsi="Arial" w:cs="Arial"/>
                <w:sz w:val="18"/>
                <w:szCs w:val="18"/>
              </w:rPr>
            </w:pPr>
            <w:ins w:id="1198" w:author="Lauros Pajunen (Nokia)" w:date="2025-11-18T16:24:00Z" w16du:dateUtc="2025-11-18T22:24:00Z">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DB1015" w14:textId="77777777" w:rsidR="00413AF4" w:rsidRDefault="00413AF4" w:rsidP="004817C8">
            <w:pPr>
              <w:jc w:val="center"/>
              <w:rPr>
                <w:ins w:id="1199" w:author="Author"/>
                <w:rFonts w:ascii="Arial" w:eastAsia="Arial" w:hAnsi="Arial" w:cs="Arial"/>
                <w:sz w:val="18"/>
                <w:szCs w:val="18"/>
              </w:rPr>
            </w:pPr>
            <w:ins w:id="1200" w:author="Author">
              <w:r w:rsidRPr="5B3C9D2C">
                <w:rPr>
                  <w:rFonts w:ascii="Arial" w:eastAsia="Arial" w:hAnsi="Arial" w:cs="Arial"/>
                  <w:sz w:val="18"/>
                  <w:szCs w:val="18"/>
                </w:rPr>
                <w:t>A.3.5.7.2</w:t>
              </w:r>
            </w:ins>
          </w:p>
        </w:tc>
      </w:tr>
      <w:tr w:rsidR="00413AF4" w14:paraId="45698062" w14:textId="77777777" w:rsidTr="003B6907">
        <w:trPr>
          <w:trHeight w:val="300"/>
          <w:ins w:id="1201"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05925E" w14:textId="77777777" w:rsidR="00413AF4" w:rsidRDefault="00413AF4" w:rsidP="004817C8">
            <w:pPr>
              <w:spacing w:after="0"/>
              <w:jc w:val="center"/>
              <w:rPr>
                <w:ins w:id="1202" w:author="Author"/>
                <w:rFonts w:ascii="Arial" w:eastAsia="Arial" w:hAnsi="Arial" w:cs="Arial"/>
                <w:sz w:val="18"/>
                <w:szCs w:val="18"/>
              </w:rPr>
            </w:pPr>
            <w:ins w:id="1203" w:author="Author">
              <w:r w:rsidRPr="5B3C9D2C">
                <w:rPr>
                  <w:rFonts w:ascii="Arial" w:eastAsia="Arial" w:hAnsi="Arial" w:cs="Arial"/>
                  <w:sz w:val="18"/>
                  <w:szCs w:val="18"/>
                </w:rPr>
                <w:t>10010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CD2167" w14:textId="77777777" w:rsidR="00413AF4" w:rsidRDefault="00413AF4" w:rsidP="004817C8">
            <w:pPr>
              <w:spacing w:after="0"/>
              <w:jc w:val="center"/>
              <w:rPr>
                <w:ins w:id="1204" w:author="Author"/>
                <w:rFonts w:ascii="Arial" w:eastAsia="Arial" w:hAnsi="Arial" w:cs="Arial"/>
                <w:sz w:val="18"/>
                <w:szCs w:val="18"/>
              </w:rPr>
            </w:pPr>
            <w:ins w:id="1205" w:author="Author">
              <w:r w:rsidRPr="5B3C9D2C">
                <w:rPr>
                  <w:rFonts w:ascii="Arial" w:eastAsia="Arial" w:hAnsi="Arial" w:cs="Arial"/>
                  <w:sz w:val="18"/>
                  <w:szCs w:val="18"/>
                </w:rPr>
                <w:t>LISTENER_POSITION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1B872CA2" w14:textId="77777777" w:rsidR="00413AF4" w:rsidRDefault="00413AF4" w:rsidP="004817C8">
            <w:pPr>
              <w:spacing w:after="0"/>
              <w:rPr>
                <w:ins w:id="1206" w:author="Author"/>
                <w:rFonts w:ascii="Arial" w:eastAsia="Arial" w:hAnsi="Arial" w:cs="Arial"/>
                <w:sz w:val="18"/>
                <w:szCs w:val="18"/>
              </w:rPr>
            </w:pPr>
            <w:ins w:id="1207" w:author="Author">
              <w:r w:rsidRPr="5B3C9D2C">
                <w:rPr>
                  <w:rFonts w:ascii="Arial" w:eastAsia="Arial" w:hAnsi="Arial" w:cs="Arial"/>
                  <w:sz w:val="18"/>
                  <w:szCs w:val="18"/>
                </w:rPr>
                <w:t>Feedback. Describes the position of the listener in 3D space.</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C80FE1" w14:textId="77777777" w:rsidR="00413AF4" w:rsidRDefault="00413AF4" w:rsidP="004817C8">
            <w:pPr>
              <w:spacing w:after="0"/>
              <w:jc w:val="center"/>
              <w:rPr>
                <w:ins w:id="1208" w:author="Author"/>
                <w:rFonts w:ascii="Arial" w:eastAsia="Arial" w:hAnsi="Arial" w:cs="Arial"/>
                <w:sz w:val="18"/>
                <w:szCs w:val="18"/>
              </w:rPr>
            </w:pPr>
            <w:ins w:id="1209" w:author="Author">
              <w:r w:rsidRPr="5B3C9D2C">
                <w:rPr>
                  <w:rFonts w:ascii="Arial" w:eastAsia="Arial" w:hAnsi="Arial" w:cs="Arial"/>
                  <w:sz w:val="18"/>
                  <w:szCs w:val="18"/>
                </w:rPr>
                <w:t>rlip</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15FA17" w14:textId="77777777" w:rsidR="00413AF4" w:rsidRDefault="00413AF4" w:rsidP="004817C8">
            <w:pPr>
              <w:spacing w:after="0"/>
              <w:jc w:val="center"/>
              <w:rPr>
                <w:ins w:id="1210" w:author="Author"/>
                <w:rFonts w:ascii="Arial" w:eastAsia="Arial" w:hAnsi="Arial" w:cs="Arial"/>
                <w:sz w:val="18"/>
                <w:szCs w:val="18"/>
              </w:rPr>
            </w:pPr>
            <w:ins w:id="1211" w:author="Author">
              <w:r w:rsidRPr="5B3C9D2C">
                <w:rPr>
                  <w:rFonts w:ascii="Arial" w:eastAsia="Arial" w:hAnsi="Arial" w:cs="Arial"/>
                  <w:sz w:val="18"/>
                  <w:szCs w:val="18"/>
                </w:rPr>
                <w:t>6</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28058C" w14:textId="77777777" w:rsidR="00413AF4" w:rsidRDefault="00413AF4" w:rsidP="004817C8">
            <w:pPr>
              <w:jc w:val="center"/>
              <w:rPr>
                <w:ins w:id="1212" w:author="Author"/>
                <w:rFonts w:ascii="Arial" w:eastAsia="Arial" w:hAnsi="Arial" w:cs="Arial"/>
                <w:sz w:val="18"/>
                <w:szCs w:val="18"/>
              </w:rPr>
            </w:pPr>
            <w:ins w:id="1213" w:author="Author">
              <w:r w:rsidRPr="5B3C9D2C">
                <w:rPr>
                  <w:rFonts w:ascii="Arial" w:eastAsia="Arial" w:hAnsi="Arial" w:cs="Arial"/>
                  <w:sz w:val="18"/>
                  <w:szCs w:val="18"/>
                </w:rPr>
                <w:t>A.3.5.7.3</w:t>
              </w:r>
            </w:ins>
          </w:p>
        </w:tc>
      </w:tr>
      <w:tr w:rsidR="00413AF4" w14:paraId="6BD614F4" w14:textId="77777777" w:rsidTr="003B6907">
        <w:trPr>
          <w:trHeight w:val="300"/>
          <w:ins w:id="1214"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6F161A" w14:textId="77777777" w:rsidR="00413AF4" w:rsidRPr="5B3C9D2C" w:rsidRDefault="00413AF4" w:rsidP="00C34552">
            <w:pPr>
              <w:spacing w:after="0"/>
              <w:jc w:val="center"/>
              <w:rPr>
                <w:ins w:id="1215" w:author="Author"/>
                <w:rFonts w:ascii="Arial" w:eastAsia="Arial" w:hAnsi="Arial" w:cs="Arial"/>
                <w:sz w:val="18"/>
                <w:szCs w:val="18"/>
              </w:rPr>
            </w:pPr>
            <w:ins w:id="1216" w:author="Author">
              <w:r>
                <w:rPr>
                  <w:rFonts w:ascii="Arial" w:eastAsia="Arial" w:hAnsi="Arial" w:cs="Arial"/>
                  <w:sz w:val="18"/>
                  <w:szCs w:val="18"/>
                </w:rPr>
                <w:t>10011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AFCFDD" w14:textId="77777777" w:rsidR="00413AF4" w:rsidRDefault="00413AF4" w:rsidP="00C34552">
            <w:pPr>
              <w:spacing w:after="0"/>
              <w:jc w:val="center"/>
              <w:rPr>
                <w:ins w:id="1217" w:author="Author"/>
                <w:rFonts w:ascii="Arial" w:eastAsia="Arial" w:hAnsi="Arial" w:cs="Arial"/>
                <w:sz w:val="18"/>
                <w:szCs w:val="18"/>
              </w:rPr>
            </w:pPr>
            <w:ins w:id="1218" w:author="Author">
              <w:r>
                <w:rPr>
                  <w:rFonts w:ascii="Arial" w:eastAsia="Arial" w:hAnsi="Arial" w:cs="Arial"/>
                  <w:sz w:val="18"/>
                  <w:szCs w:val="18"/>
                </w:rPr>
                <w:t>DYNAMIC_AUDIO_SUPPRESSION_</w:t>
              </w:r>
            </w:ins>
          </w:p>
          <w:p w14:paraId="46C64B32" w14:textId="77777777" w:rsidR="00413AF4" w:rsidRPr="5B3C9D2C" w:rsidRDefault="00413AF4" w:rsidP="00C34552">
            <w:pPr>
              <w:spacing w:after="0"/>
              <w:jc w:val="center"/>
              <w:rPr>
                <w:ins w:id="1219" w:author="Author"/>
                <w:rFonts w:ascii="Arial" w:eastAsia="Arial" w:hAnsi="Arial" w:cs="Arial"/>
                <w:sz w:val="18"/>
                <w:szCs w:val="18"/>
              </w:rPr>
            </w:pPr>
            <w:ins w:id="1220" w:author="Author">
              <w:r>
                <w:rPr>
                  <w:rFonts w:ascii="Arial" w:eastAsia="Arial" w:hAnsi="Arial" w:cs="Arial"/>
                  <w:sz w:val="18"/>
                  <w:szCs w:val="18"/>
                </w:rPr>
                <w:t>REQUEST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03F8505" w14:textId="77777777" w:rsidR="00413AF4" w:rsidRPr="5B3C9D2C" w:rsidRDefault="00413AF4" w:rsidP="00C34552">
            <w:pPr>
              <w:spacing w:after="0"/>
              <w:rPr>
                <w:ins w:id="1221" w:author="Author"/>
                <w:rFonts w:ascii="Arial" w:eastAsia="Arial" w:hAnsi="Arial" w:cs="Arial"/>
                <w:sz w:val="18"/>
                <w:szCs w:val="18"/>
              </w:rPr>
            </w:pPr>
            <w:ins w:id="1222" w:author="Author">
              <w:r>
                <w:rPr>
                  <w:rFonts w:ascii="Arial" w:eastAsia="Arial" w:hAnsi="Arial" w:cs="Arial"/>
                  <w:sz w:val="18"/>
                  <w:szCs w:val="18"/>
                </w:rPr>
                <w:t>Describes receiver’s preference with respect to audio suppression.</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DEF212" w14:textId="77777777" w:rsidR="00413AF4" w:rsidRPr="5B3C9D2C" w:rsidRDefault="00413AF4" w:rsidP="00C34552">
            <w:pPr>
              <w:spacing w:after="0"/>
              <w:jc w:val="center"/>
              <w:rPr>
                <w:ins w:id="1223" w:author="Author"/>
                <w:rFonts w:ascii="Arial" w:eastAsia="Arial" w:hAnsi="Arial" w:cs="Arial"/>
                <w:sz w:val="18"/>
                <w:szCs w:val="18"/>
              </w:rPr>
            </w:pPr>
            <w:ins w:id="1224" w:author="Author">
              <w:r>
                <w:rPr>
                  <w:rFonts w:ascii="Arial" w:eastAsia="Arial" w:hAnsi="Arial" w:cs="Arial"/>
                  <w:sz w:val="18"/>
                  <w:szCs w:val="18"/>
                </w:rPr>
                <w:t>rdas</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F993E7" w14:textId="77777777" w:rsidR="00413AF4" w:rsidRPr="5B3C9D2C" w:rsidRDefault="00413AF4" w:rsidP="00C34552">
            <w:pPr>
              <w:spacing w:after="0"/>
              <w:jc w:val="center"/>
              <w:rPr>
                <w:ins w:id="1225" w:author="Author"/>
                <w:rFonts w:ascii="Arial" w:eastAsia="Arial" w:hAnsi="Arial" w:cs="Arial"/>
                <w:sz w:val="18"/>
                <w:szCs w:val="18"/>
              </w:rPr>
            </w:pPr>
            <w:ins w:id="1226" w:author="Author">
              <w:r>
                <w:rPr>
                  <w:rFonts w:ascii="Arial" w:eastAsia="Arial" w:hAnsi="Arial" w:cs="Arial"/>
                  <w:sz w:val="18"/>
                  <w:szCs w:val="18"/>
                </w:rPr>
                <w:t>2</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BC5F5" w14:textId="77777777" w:rsidR="00413AF4" w:rsidRPr="5B3C9D2C" w:rsidRDefault="00413AF4" w:rsidP="00C34552">
            <w:pPr>
              <w:jc w:val="center"/>
              <w:rPr>
                <w:ins w:id="1227" w:author="Author"/>
                <w:rFonts w:ascii="Arial" w:eastAsia="Arial" w:hAnsi="Arial" w:cs="Arial"/>
                <w:sz w:val="18"/>
                <w:szCs w:val="18"/>
              </w:rPr>
            </w:pPr>
            <w:ins w:id="1228" w:author="Author">
              <w:r w:rsidRPr="227C3754">
                <w:rPr>
                  <w:rFonts w:ascii="Arial" w:eastAsia="Arial" w:hAnsi="Arial" w:cs="Arial"/>
                  <w:sz w:val="18"/>
                  <w:szCs w:val="18"/>
                </w:rPr>
                <w:t>A.3.5</w:t>
              </w:r>
              <w:r>
                <w:rPr>
                  <w:rFonts w:ascii="Arial" w:eastAsia="Arial" w:hAnsi="Arial" w:cs="Arial"/>
                  <w:sz w:val="18"/>
                  <w:szCs w:val="18"/>
                </w:rPr>
                <w:t>.7.4.1</w:t>
              </w:r>
            </w:ins>
          </w:p>
        </w:tc>
      </w:tr>
      <w:tr w:rsidR="00413AF4" w14:paraId="5C6A6D59" w14:textId="77777777" w:rsidTr="003B6907">
        <w:trPr>
          <w:trHeight w:val="300"/>
          <w:ins w:id="1229"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EEC363" w14:textId="77777777" w:rsidR="00413AF4" w:rsidRDefault="00413AF4" w:rsidP="51618C89">
            <w:pPr>
              <w:jc w:val="center"/>
              <w:rPr>
                <w:ins w:id="1230" w:author="Author"/>
                <w:rFonts w:ascii="Arial" w:eastAsia="Arial" w:hAnsi="Arial" w:cs="Arial"/>
                <w:sz w:val="18"/>
                <w:szCs w:val="18"/>
              </w:rPr>
            </w:pPr>
            <w:ins w:id="1231" w:author="Author">
              <w:r w:rsidRPr="51618C89">
                <w:rPr>
                  <w:rFonts w:ascii="Arial" w:eastAsia="Arial" w:hAnsi="Arial" w:cs="Arial"/>
                  <w:sz w:val="18"/>
                  <w:szCs w:val="18"/>
                </w:rPr>
                <w:t>10100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CA7245" w14:textId="77777777" w:rsidR="00413AF4" w:rsidRDefault="00413AF4" w:rsidP="51618C89">
            <w:pPr>
              <w:jc w:val="center"/>
              <w:rPr>
                <w:ins w:id="1232" w:author="Author"/>
                <w:rFonts w:ascii="Arial" w:eastAsia="Arial" w:hAnsi="Arial" w:cs="Arial"/>
                <w:sz w:val="18"/>
                <w:szCs w:val="18"/>
              </w:rPr>
            </w:pPr>
            <w:ins w:id="1233" w:author="Author">
              <w:r w:rsidRPr="51618C89">
                <w:rPr>
                  <w:rFonts w:ascii="Arial" w:eastAsia="Arial" w:hAnsi="Arial" w:cs="Arial"/>
                  <w:sz w:val="18"/>
                  <w:szCs w:val="18"/>
                </w:rPr>
                <w:t>AUDIO_FOCUS_</w:t>
              </w:r>
              <w:r>
                <w:rPr>
                  <w:rFonts w:ascii="Arial" w:eastAsia="Arial" w:hAnsi="Arial" w:cs="Arial"/>
                  <w:sz w:val="18"/>
                  <w:szCs w:val="18"/>
                </w:rPr>
                <w:t>REQUEST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098EC1F2" w14:textId="77777777" w:rsidR="00413AF4" w:rsidRDefault="00413AF4" w:rsidP="51618C89">
            <w:pPr>
              <w:rPr>
                <w:ins w:id="1234" w:author="Author"/>
                <w:rFonts w:ascii="Arial" w:eastAsia="Arial" w:hAnsi="Arial" w:cs="Arial"/>
                <w:sz w:val="18"/>
                <w:szCs w:val="18"/>
              </w:rPr>
            </w:pPr>
            <w:ins w:id="1235" w:author="Author">
              <w:r w:rsidRPr="51618C89">
                <w:rPr>
                  <w:rFonts w:ascii="Arial" w:eastAsia="Arial" w:hAnsi="Arial" w:cs="Arial"/>
                  <w:sz w:val="18"/>
                  <w:szCs w:val="18"/>
                </w:rPr>
                <w:t>Describes a direction of interest for the listener in Quaternions</w:t>
              </w:r>
              <w:r>
                <w:rPr>
                  <w:rFonts w:ascii="Arial" w:eastAsia="Arial" w:hAnsi="Arial" w:cs="Arial"/>
                  <w:sz w:val="18"/>
                  <w:szCs w:val="18"/>
                </w:rPr>
                <w:t xml:space="preserve"> and/or receiver’s preference with respect to audio focus level</w:t>
              </w:r>
              <w:r w:rsidRPr="51618C89">
                <w:rPr>
                  <w:rFonts w:ascii="Arial" w:eastAsia="Arial" w:hAnsi="Arial" w:cs="Arial"/>
                  <w:sz w:val="18"/>
                  <w:szCs w:val="18"/>
                </w:rPr>
                <w:t>.</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4B32493" w14:textId="77777777" w:rsidR="00413AF4" w:rsidRDefault="00413AF4" w:rsidP="51618C89">
            <w:pPr>
              <w:jc w:val="center"/>
              <w:rPr>
                <w:ins w:id="1236" w:author="Author"/>
                <w:rFonts w:ascii="Arial" w:eastAsia="Arial" w:hAnsi="Arial" w:cs="Arial"/>
                <w:sz w:val="18"/>
                <w:szCs w:val="18"/>
              </w:rPr>
            </w:pPr>
            <w:ins w:id="1237" w:author="Author">
              <w:r>
                <w:rPr>
                  <w:rFonts w:ascii="Arial" w:eastAsia="Arial" w:hAnsi="Arial" w:cs="Arial"/>
                  <w:sz w:val="18"/>
                  <w:szCs w:val="18"/>
                </w:rPr>
                <w:t>r</w:t>
              </w:r>
              <w:r w:rsidRPr="51618C89">
                <w:rPr>
                  <w:rFonts w:ascii="Arial" w:eastAsia="Arial" w:hAnsi="Arial" w:cs="Arial"/>
                  <w:sz w:val="18"/>
                  <w:szCs w:val="18"/>
                </w:rPr>
                <w:t>af</w:t>
              </w:r>
              <w:r>
                <w:rPr>
                  <w:rFonts w:ascii="Arial" w:eastAsia="Arial" w:hAnsi="Arial" w:cs="Arial"/>
                  <w:sz w:val="18"/>
                  <w:szCs w:val="18"/>
                </w:rPr>
                <w:t>r</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8EF611" w14:textId="77777777" w:rsidR="00413AF4" w:rsidRDefault="00413AF4" w:rsidP="51618C89">
            <w:pPr>
              <w:jc w:val="center"/>
              <w:rPr>
                <w:ins w:id="1238" w:author="Author"/>
                <w:rFonts w:ascii="Arial" w:eastAsia="Arial" w:hAnsi="Arial" w:cs="Arial"/>
                <w:sz w:val="18"/>
                <w:szCs w:val="18"/>
              </w:rPr>
            </w:pPr>
            <w:ins w:id="1239" w:author="Author">
              <w:r>
                <w:rPr>
                  <w:rFonts w:ascii="Arial" w:eastAsia="Arial" w:hAnsi="Arial" w:cs="Arial"/>
                  <w:sz w:val="18"/>
                  <w:szCs w:val="18"/>
                </w:rPr>
                <w:t xml:space="preserve">1, </w:t>
              </w:r>
              <w:r w:rsidRPr="51618C89">
                <w:rPr>
                  <w:rFonts w:ascii="Arial" w:eastAsia="Arial" w:hAnsi="Arial" w:cs="Arial"/>
                  <w:sz w:val="18"/>
                  <w:szCs w:val="18"/>
                </w:rPr>
                <w:t>8</w:t>
              </w:r>
              <w:r>
                <w:rPr>
                  <w:rFonts w:ascii="Arial" w:eastAsia="Arial" w:hAnsi="Arial" w:cs="Arial"/>
                  <w:sz w:val="18"/>
                  <w:szCs w:val="18"/>
                </w:rPr>
                <w:t xml:space="preserve"> or 9</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82BBC6" w14:textId="77777777" w:rsidR="00413AF4" w:rsidRDefault="00413AF4" w:rsidP="51618C89">
            <w:pPr>
              <w:jc w:val="center"/>
              <w:rPr>
                <w:ins w:id="1240" w:author="Author"/>
                <w:rFonts w:ascii="Arial" w:eastAsia="Arial" w:hAnsi="Arial" w:cs="Arial"/>
                <w:sz w:val="18"/>
                <w:szCs w:val="18"/>
              </w:rPr>
            </w:pPr>
            <w:ins w:id="1241" w:author="Author">
              <w:r w:rsidRPr="51618C89">
                <w:rPr>
                  <w:rFonts w:ascii="Arial" w:eastAsia="Arial" w:hAnsi="Arial" w:cs="Arial"/>
                  <w:sz w:val="18"/>
                  <w:szCs w:val="18"/>
                </w:rPr>
                <w:t>A.3.5.7.5</w:t>
              </w:r>
              <w:r>
                <w:rPr>
                  <w:rFonts w:ascii="Arial" w:eastAsia="Arial" w:hAnsi="Arial" w:cs="Arial"/>
                  <w:sz w:val="18"/>
                  <w:szCs w:val="18"/>
                </w:rPr>
                <w:t>.1</w:t>
              </w:r>
            </w:ins>
          </w:p>
        </w:tc>
      </w:tr>
      <w:tr w:rsidR="00413AF4" w14:paraId="3124AD2E" w14:textId="77777777" w:rsidTr="003B6907">
        <w:trPr>
          <w:trHeight w:val="300"/>
          <w:ins w:id="1242"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F1E80A" w14:textId="77777777" w:rsidR="00413AF4" w:rsidRPr="51618C89" w:rsidRDefault="00413AF4" w:rsidP="51618C89">
            <w:pPr>
              <w:jc w:val="center"/>
              <w:rPr>
                <w:ins w:id="1243" w:author="Author"/>
                <w:rFonts w:ascii="Arial" w:eastAsia="Arial" w:hAnsi="Arial" w:cs="Arial"/>
                <w:sz w:val="18"/>
                <w:szCs w:val="18"/>
              </w:rPr>
            </w:pPr>
            <w:ins w:id="1244" w:author="Author">
              <w:r>
                <w:rPr>
                  <w:rFonts w:ascii="Arial" w:eastAsia="Arial" w:hAnsi="Arial" w:cs="Arial"/>
                  <w:sz w:val="18"/>
                  <w:szCs w:val="18"/>
                </w:rPr>
                <w:t>10101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5FB960" w14:textId="77777777" w:rsidR="00413AF4" w:rsidRPr="51618C89" w:rsidRDefault="00413AF4" w:rsidP="51618C89">
            <w:pPr>
              <w:jc w:val="center"/>
              <w:rPr>
                <w:ins w:id="1245" w:author="Author"/>
                <w:rFonts w:ascii="Arial" w:eastAsia="Arial" w:hAnsi="Arial" w:cs="Arial"/>
                <w:sz w:val="18"/>
                <w:szCs w:val="18"/>
              </w:rPr>
            </w:pPr>
            <w:ins w:id="1246" w:author="Author">
              <w:r>
                <w:rPr>
                  <w:rFonts w:ascii="Arial" w:eastAsia="Arial" w:hAnsi="Arial" w:cs="Arial"/>
                  <w:sz w:val="18"/>
                  <w:szCs w:val="18"/>
                </w:rPr>
                <w:t>PI_LATENCY</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03576761" w14:textId="77777777" w:rsidR="00413AF4" w:rsidRPr="51618C89" w:rsidRDefault="00413AF4" w:rsidP="51618C89">
            <w:pPr>
              <w:rPr>
                <w:ins w:id="1247" w:author="Author"/>
                <w:rFonts w:ascii="Arial" w:eastAsia="Arial" w:hAnsi="Arial" w:cs="Arial"/>
                <w:sz w:val="18"/>
                <w:szCs w:val="18"/>
              </w:rPr>
            </w:pPr>
            <w:ins w:id="1248" w:author="Author">
              <w:r>
                <w:rPr>
                  <w:rFonts w:ascii="Arial" w:eastAsia="Arial" w:hAnsi="Arial" w:cs="Arial"/>
                  <w:sz w:val="18"/>
                  <w:szCs w:val="18"/>
                </w:rPr>
                <w:t>Round-trip latency for PI frames</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B259D00" w14:textId="77777777" w:rsidR="00413AF4" w:rsidRPr="51618C89" w:rsidDel="00A25D9E" w:rsidRDefault="00413AF4" w:rsidP="51618C89">
            <w:pPr>
              <w:jc w:val="center"/>
              <w:rPr>
                <w:ins w:id="1249" w:author="Author"/>
                <w:rFonts w:ascii="Arial" w:eastAsia="Arial" w:hAnsi="Arial" w:cs="Arial"/>
                <w:sz w:val="18"/>
                <w:szCs w:val="18"/>
              </w:rPr>
            </w:pPr>
            <w:ins w:id="1250" w:author="Author">
              <w:r>
                <w:rPr>
                  <w:rFonts w:ascii="Arial" w:eastAsia="Arial" w:hAnsi="Arial" w:cs="Arial"/>
                  <w:sz w:val="18"/>
                  <w:szCs w:val="18"/>
                </w:rPr>
                <w:t>rlat</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04DBA4" w14:textId="77777777" w:rsidR="00413AF4" w:rsidRPr="51618C89" w:rsidRDefault="00413AF4" w:rsidP="51618C89">
            <w:pPr>
              <w:jc w:val="center"/>
              <w:rPr>
                <w:ins w:id="1251" w:author="Author"/>
                <w:rFonts w:ascii="Arial" w:eastAsia="Arial" w:hAnsi="Arial" w:cs="Arial"/>
                <w:sz w:val="18"/>
                <w:szCs w:val="18"/>
              </w:rPr>
            </w:pPr>
            <w:ins w:id="1252" w:author="Author">
              <w:r>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6B3031" w14:textId="77777777" w:rsidR="00413AF4" w:rsidRPr="51618C89" w:rsidRDefault="00413AF4" w:rsidP="51618C89">
            <w:pPr>
              <w:jc w:val="center"/>
              <w:rPr>
                <w:ins w:id="1253" w:author="Author"/>
                <w:rFonts w:ascii="Arial" w:eastAsia="Arial" w:hAnsi="Arial" w:cs="Arial"/>
                <w:sz w:val="18"/>
                <w:szCs w:val="18"/>
              </w:rPr>
            </w:pPr>
            <w:ins w:id="1254" w:author="Author">
              <w:r>
                <w:rPr>
                  <w:rFonts w:ascii="Arial" w:eastAsia="Arial" w:hAnsi="Arial" w:cs="Arial"/>
                  <w:sz w:val="18"/>
                  <w:szCs w:val="18"/>
                </w:rPr>
                <w:t>A.3.5.7.6</w:t>
              </w:r>
            </w:ins>
          </w:p>
        </w:tc>
      </w:tr>
      <w:tr w:rsidR="00413AF4" w14:paraId="6D411204" w14:textId="77777777" w:rsidTr="003B6907">
        <w:trPr>
          <w:trHeight w:val="300"/>
          <w:ins w:id="1255"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148E55" w14:textId="77777777" w:rsidR="00413AF4" w:rsidRPr="00B0467E" w:rsidRDefault="00413AF4" w:rsidP="0023646E">
            <w:pPr>
              <w:jc w:val="center"/>
              <w:rPr>
                <w:ins w:id="1256" w:author="Author"/>
                <w:rFonts w:ascii="Arial" w:eastAsia="Arial" w:hAnsi="Arial" w:cs="Arial"/>
                <w:sz w:val="18"/>
                <w:szCs w:val="18"/>
              </w:rPr>
            </w:pPr>
            <w:ins w:id="1257" w:author="Author">
              <w:r w:rsidRPr="00B0467E">
                <w:rPr>
                  <w:rFonts w:ascii="Arial" w:eastAsia="Arial" w:hAnsi="Arial" w:cs="Arial"/>
                  <w:sz w:val="18"/>
                  <w:szCs w:val="18"/>
                </w:rPr>
                <w:t>10110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A53DCE" w14:textId="77777777" w:rsidR="00413AF4" w:rsidRPr="00B0467E" w:rsidRDefault="00413AF4" w:rsidP="0023646E">
            <w:pPr>
              <w:jc w:val="center"/>
              <w:rPr>
                <w:ins w:id="1258" w:author="Author"/>
                <w:rFonts w:ascii="Arial" w:eastAsia="Arial" w:hAnsi="Arial" w:cs="Arial"/>
                <w:sz w:val="18"/>
                <w:szCs w:val="18"/>
              </w:rPr>
            </w:pPr>
            <w:ins w:id="1259" w:author="Author">
              <w:r w:rsidRPr="00B0467E">
                <w:rPr>
                  <w:rFonts w:ascii="Arial" w:eastAsia="Arial" w:hAnsi="Arial" w:cs="Arial"/>
                  <w:sz w:val="18"/>
                  <w:szCs w:val="18"/>
                </w:rPr>
                <w:t>R_ISM_ID</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5040C307" w14:textId="77777777" w:rsidR="00413AF4" w:rsidRPr="00B0467E" w:rsidRDefault="00413AF4" w:rsidP="0023646E">
            <w:pPr>
              <w:rPr>
                <w:ins w:id="1260" w:author="Author"/>
                <w:rFonts w:ascii="Arial" w:eastAsia="Arial" w:hAnsi="Arial" w:cs="Arial"/>
                <w:sz w:val="18"/>
                <w:szCs w:val="18"/>
              </w:rPr>
            </w:pPr>
            <w:ins w:id="1261" w:author="Author">
              <w:r w:rsidRPr="00B0467E">
                <w:rPr>
                  <w:rFonts w:ascii="Arial" w:eastAsia="Arial" w:hAnsi="Arial" w:cs="Arial"/>
                  <w:sz w:val="18"/>
                  <w:szCs w:val="18"/>
                </w:rPr>
                <w:t>Indicates ID of each editing request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86D06A" w14:textId="77777777" w:rsidR="00413AF4" w:rsidRPr="00B0467E" w:rsidRDefault="00413AF4" w:rsidP="0023646E">
            <w:pPr>
              <w:jc w:val="center"/>
              <w:rPr>
                <w:ins w:id="1262" w:author="Author"/>
                <w:rFonts w:ascii="Arial" w:eastAsia="Arial" w:hAnsi="Arial" w:cs="Arial"/>
                <w:sz w:val="18"/>
                <w:szCs w:val="18"/>
              </w:rPr>
            </w:pPr>
            <w:ins w:id="1263" w:author="Author">
              <w:r w:rsidRPr="00B0467E">
                <w:rPr>
                  <w:rFonts w:ascii="Arial" w:eastAsia="Arial" w:hAnsi="Arial" w:cs="Arial"/>
                  <w:sz w:val="18"/>
                  <w:szCs w:val="18"/>
                </w:rPr>
                <w:t>riid</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F6496D" w14:textId="77777777" w:rsidR="00413AF4" w:rsidRPr="00B0467E" w:rsidRDefault="00413AF4" w:rsidP="0023646E">
            <w:pPr>
              <w:jc w:val="center"/>
              <w:rPr>
                <w:ins w:id="1264" w:author="Author"/>
                <w:rFonts w:ascii="Arial" w:eastAsia="Arial" w:hAnsi="Arial" w:cs="Arial"/>
                <w:sz w:val="18"/>
                <w:szCs w:val="18"/>
              </w:rPr>
            </w:pPr>
            <w:ins w:id="1265"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1</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6BA90C" w14:textId="77777777" w:rsidR="00413AF4" w:rsidRPr="00B0467E" w:rsidRDefault="00413AF4" w:rsidP="0023646E">
            <w:pPr>
              <w:jc w:val="center"/>
              <w:rPr>
                <w:ins w:id="1266" w:author="Author"/>
                <w:rFonts w:ascii="Arial" w:eastAsia="Arial" w:hAnsi="Arial" w:cs="Arial"/>
                <w:sz w:val="18"/>
                <w:szCs w:val="18"/>
              </w:rPr>
            </w:pPr>
            <w:ins w:id="1267" w:author="Author">
              <w:r w:rsidRPr="00B0467E">
                <w:rPr>
                  <w:rFonts w:ascii="Arial" w:eastAsia="Arial" w:hAnsi="Arial" w:cs="Arial"/>
                  <w:sz w:val="18"/>
                  <w:szCs w:val="18"/>
                </w:rPr>
                <w:t>A.3.5.7.7.2</w:t>
              </w:r>
            </w:ins>
          </w:p>
        </w:tc>
      </w:tr>
      <w:tr w:rsidR="00413AF4" w14:paraId="24D467DF" w14:textId="77777777" w:rsidTr="003B6907">
        <w:trPr>
          <w:trHeight w:val="300"/>
          <w:ins w:id="1268"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5D096D" w14:textId="77777777" w:rsidR="00413AF4" w:rsidRPr="00B0467E" w:rsidRDefault="00413AF4" w:rsidP="00F25F6F">
            <w:pPr>
              <w:jc w:val="center"/>
              <w:rPr>
                <w:ins w:id="1269" w:author="Author"/>
                <w:rFonts w:ascii="Arial" w:eastAsia="Arial" w:hAnsi="Arial" w:cs="Arial"/>
                <w:sz w:val="18"/>
                <w:szCs w:val="18"/>
              </w:rPr>
            </w:pPr>
            <w:ins w:id="1270" w:author="Author">
              <w:r w:rsidRPr="00B0467E">
                <w:rPr>
                  <w:rFonts w:ascii="Arial" w:eastAsia="Arial" w:hAnsi="Arial" w:cs="Arial"/>
                  <w:sz w:val="18"/>
                  <w:szCs w:val="18"/>
                </w:rPr>
                <w:t>10111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3FA30B" w14:textId="77777777" w:rsidR="00413AF4" w:rsidRPr="00B0467E" w:rsidRDefault="00413AF4" w:rsidP="00F25F6F">
            <w:pPr>
              <w:jc w:val="center"/>
              <w:rPr>
                <w:ins w:id="1271" w:author="Author"/>
                <w:rFonts w:ascii="Arial" w:eastAsia="Arial" w:hAnsi="Arial" w:cs="Arial"/>
                <w:sz w:val="18"/>
                <w:szCs w:val="18"/>
              </w:rPr>
            </w:pPr>
            <w:ins w:id="1272" w:author="Author">
              <w:r w:rsidRPr="00B0467E">
                <w:rPr>
                  <w:rFonts w:ascii="Arial" w:eastAsia="Arial" w:hAnsi="Arial" w:cs="Arial"/>
                  <w:sz w:val="18"/>
                  <w:szCs w:val="18"/>
                </w:rPr>
                <w:t>R_ISM_GAIN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145EADFF" w14:textId="77777777" w:rsidR="00413AF4" w:rsidRPr="00B0467E" w:rsidRDefault="00413AF4" w:rsidP="00F25F6F">
            <w:pPr>
              <w:rPr>
                <w:ins w:id="1273" w:author="Author"/>
                <w:rFonts w:ascii="Arial" w:eastAsia="Arial" w:hAnsi="Arial" w:cs="Arial"/>
                <w:sz w:val="18"/>
                <w:szCs w:val="18"/>
              </w:rPr>
            </w:pPr>
            <w:ins w:id="1274" w:author="Author">
              <w:r w:rsidRPr="00B0467E">
                <w:rPr>
                  <w:rFonts w:ascii="Arial" w:eastAsia="Arial" w:hAnsi="Arial" w:cs="Arial"/>
                  <w:sz w:val="18"/>
                  <w:szCs w:val="18"/>
                </w:rPr>
                <w:t>An editing request for gain factor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45D0AE" w14:textId="77777777" w:rsidR="00413AF4" w:rsidRPr="00B0467E" w:rsidRDefault="00413AF4" w:rsidP="00F25F6F">
            <w:pPr>
              <w:jc w:val="center"/>
              <w:rPr>
                <w:ins w:id="1275" w:author="Author"/>
                <w:rFonts w:ascii="Arial" w:eastAsia="Arial" w:hAnsi="Arial" w:cs="Arial"/>
                <w:sz w:val="18"/>
                <w:szCs w:val="18"/>
              </w:rPr>
            </w:pPr>
            <w:ins w:id="1276" w:author="Author">
              <w:r w:rsidRPr="00B0467E">
                <w:rPr>
                  <w:rFonts w:ascii="Arial" w:eastAsia="Arial" w:hAnsi="Arial" w:cs="Arial"/>
                  <w:sz w:val="18"/>
                  <w:szCs w:val="18"/>
                </w:rPr>
                <w:t>riga</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6349CE" w14:textId="77777777" w:rsidR="00413AF4" w:rsidRPr="00B0467E" w:rsidRDefault="00413AF4" w:rsidP="00F25F6F">
            <w:pPr>
              <w:jc w:val="center"/>
              <w:rPr>
                <w:ins w:id="1277" w:author="Author"/>
                <w:rFonts w:ascii="Arial" w:eastAsia="Arial" w:hAnsi="Arial" w:cs="Arial"/>
                <w:sz w:val="18"/>
                <w:szCs w:val="18"/>
              </w:rPr>
            </w:pPr>
            <w:ins w:id="1278"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1</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701305DA" w14:textId="77777777" w:rsidR="00413AF4" w:rsidRPr="00B0467E" w:rsidRDefault="00413AF4" w:rsidP="00F25F6F">
            <w:pPr>
              <w:jc w:val="center"/>
              <w:rPr>
                <w:ins w:id="1279" w:author="Author"/>
                <w:rFonts w:ascii="Arial" w:eastAsia="Arial" w:hAnsi="Arial" w:cs="Arial"/>
                <w:sz w:val="18"/>
                <w:szCs w:val="18"/>
              </w:rPr>
            </w:pPr>
            <w:ins w:id="1280" w:author="Author">
              <w:r w:rsidRPr="00B0467E">
                <w:rPr>
                  <w:rFonts w:ascii="Arial" w:eastAsia="Arial" w:hAnsi="Arial" w:cs="Arial"/>
                  <w:sz w:val="18"/>
                  <w:szCs w:val="18"/>
                </w:rPr>
                <w:t>A.3.5.7.7.3</w:t>
              </w:r>
            </w:ins>
          </w:p>
        </w:tc>
      </w:tr>
      <w:tr w:rsidR="00413AF4" w14:paraId="1F0F8700" w14:textId="77777777" w:rsidTr="003B6907">
        <w:trPr>
          <w:trHeight w:val="300"/>
          <w:ins w:id="1281"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A18A3E" w14:textId="77777777" w:rsidR="00413AF4" w:rsidRPr="00B0467E" w:rsidRDefault="00413AF4" w:rsidP="00F25F6F">
            <w:pPr>
              <w:jc w:val="center"/>
              <w:rPr>
                <w:ins w:id="1282" w:author="Author"/>
                <w:rFonts w:ascii="Arial" w:eastAsia="Arial" w:hAnsi="Arial" w:cs="Arial"/>
                <w:sz w:val="18"/>
                <w:szCs w:val="18"/>
              </w:rPr>
            </w:pPr>
            <w:ins w:id="1283" w:author="Author">
              <w:r w:rsidRPr="00B0467E">
                <w:rPr>
                  <w:rFonts w:ascii="Arial" w:eastAsia="Arial" w:hAnsi="Arial" w:cs="Arial"/>
                  <w:sz w:val="18"/>
                  <w:szCs w:val="18"/>
                </w:rPr>
                <w:t>11000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4110C9" w14:textId="77777777" w:rsidR="00413AF4" w:rsidRPr="00B0467E" w:rsidRDefault="00413AF4" w:rsidP="00F25F6F">
            <w:pPr>
              <w:jc w:val="center"/>
              <w:rPr>
                <w:ins w:id="1284" w:author="Author"/>
                <w:rFonts w:ascii="Arial" w:eastAsia="Arial" w:hAnsi="Arial" w:cs="Arial"/>
                <w:sz w:val="18"/>
                <w:szCs w:val="18"/>
              </w:rPr>
            </w:pPr>
            <w:ins w:id="1285" w:author="Author">
              <w:r w:rsidRPr="00B0467E">
                <w:rPr>
                  <w:rFonts w:ascii="Arial" w:eastAsia="Arial" w:hAnsi="Arial" w:cs="Arial"/>
                  <w:sz w:val="18"/>
                  <w:szCs w:val="18"/>
                </w:rPr>
                <w:t>R_ISM_ORIENTATION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462DEBED" w14:textId="77777777" w:rsidR="00413AF4" w:rsidRPr="00B0467E" w:rsidRDefault="00413AF4" w:rsidP="00F25F6F">
            <w:pPr>
              <w:rPr>
                <w:ins w:id="1286" w:author="Author"/>
                <w:rFonts w:ascii="Arial" w:eastAsia="Arial" w:hAnsi="Arial" w:cs="Arial"/>
                <w:sz w:val="18"/>
                <w:szCs w:val="18"/>
              </w:rPr>
            </w:pPr>
            <w:ins w:id="1287" w:author="Author">
              <w:r w:rsidRPr="00B0467E">
                <w:rPr>
                  <w:rFonts w:ascii="Arial" w:eastAsia="Arial" w:hAnsi="Arial" w:cs="Arial"/>
                  <w:sz w:val="18"/>
                  <w:szCs w:val="18"/>
                </w:rPr>
                <w:t>An editing request for orientation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C0B511" w14:textId="77777777" w:rsidR="00413AF4" w:rsidRPr="00B0467E" w:rsidRDefault="00413AF4" w:rsidP="00F25F6F">
            <w:pPr>
              <w:jc w:val="center"/>
              <w:rPr>
                <w:ins w:id="1288" w:author="Author"/>
                <w:rFonts w:ascii="Arial" w:eastAsia="Arial" w:hAnsi="Arial" w:cs="Arial"/>
                <w:sz w:val="18"/>
                <w:szCs w:val="18"/>
              </w:rPr>
            </w:pPr>
            <w:ins w:id="1289" w:author="Author">
              <w:r w:rsidRPr="00B0467E">
                <w:rPr>
                  <w:rFonts w:ascii="Arial" w:eastAsia="Arial" w:hAnsi="Arial" w:cs="Arial"/>
                  <w:sz w:val="18"/>
                  <w:szCs w:val="18"/>
                </w:rPr>
                <w:t>riso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EF426F" w14:textId="0FB579EB" w:rsidR="00413AF4" w:rsidRPr="00B0467E" w:rsidRDefault="00413AF4" w:rsidP="00F25F6F">
            <w:pPr>
              <w:jc w:val="center"/>
              <w:rPr>
                <w:ins w:id="1290" w:author="Author"/>
                <w:rFonts w:ascii="Arial" w:eastAsia="Arial" w:hAnsi="Arial" w:cs="Arial"/>
                <w:sz w:val="18"/>
                <w:szCs w:val="18"/>
              </w:rPr>
            </w:pPr>
            <w:ins w:id="1291"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 xml:space="preserve">x </w:t>
              </w:r>
            </w:ins>
            <w:ins w:id="1292" w:author="Lauros Pajunen (Nokia)" w:date="2025-11-18T16:24:00Z" w16du:dateUtc="2025-11-18T22:24:00Z">
              <w:r w:rsidR="003B6907">
                <w:rPr>
                  <w:rFonts w:ascii="Arial" w:eastAsia="Arial" w:hAnsi="Arial" w:cs="Arial"/>
                  <w:sz w:val="18"/>
                  <w:szCs w:val="18"/>
                </w:rPr>
                <w:t>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5ED4A6CA" w14:textId="77777777" w:rsidR="00413AF4" w:rsidRPr="00B0467E" w:rsidRDefault="00413AF4" w:rsidP="00F25F6F">
            <w:pPr>
              <w:jc w:val="center"/>
              <w:rPr>
                <w:ins w:id="1293" w:author="Author"/>
                <w:rFonts w:ascii="Arial" w:eastAsia="Arial" w:hAnsi="Arial" w:cs="Arial"/>
                <w:sz w:val="18"/>
                <w:szCs w:val="18"/>
              </w:rPr>
            </w:pPr>
            <w:ins w:id="1294" w:author="Author">
              <w:r w:rsidRPr="00B0467E">
                <w:rPr>
                  <w:rFonts w:ascii="Arial" w:eastAsia="Arial" w:hAnsi="Arial" w:cs="Arial"/>
                  <w:sz w:val="18"/>
                  <w:szCs w:val="18"/>
                </w:rPr>
                <w:t>A.3.5.7.7.4</w:t>
              </w:r>
            </w:ins>
          </w:p>
        </w:tc>
      </w:tr>
      <w:tr w:rsidR="00413AF4" w14:paraId="437917B4" w14:textId="77777777" w:rsidTr="003B6907">
        <w:trPr>
          <w:trHeight w:val="300"/>
          <w:ins w:id="1295"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BAC8E4" w14:textId="77777777" w:rsidR="00413AF4" w:rsidRPr="00B0467E" w:rsidRDefault="00413AF4" w:rsidP="00F25F6F">
            <w:pPr>
              <w:jc w:val="center"/>
              <w:rPr>
                <w:ins w:id="1296" w:author="Author"/>
                <w:rFonts w:ascii="Arial" w:eastAsia="Arial" w:hAnsi="Arial" w:cs="Arial"/>
                <w:sz w:val="18"/>
                <w:szCs w:val="18"/>
              </w:rPr>
            </w:pPr>
            <w:ins w:id="1297" w:author="Author">
              <w:r w:rsidRPr="00B0467E">
                <w:rPr>
                  <w:rFonts w:ascii="Arial" w:eastAsia="Arial" w:hAnsi="Arial" w:cs="Arial"/>
                  <w:sz w:val="18"/>
                  <w:szCs w:val="18"/>
                </w:rPr>
                <w:t>11001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B9AE04" w14:textId="77777777" w:rsidR="00413AF4" w:rsidRPr="00B0467E" w:rsidRDefault="00413AF4" w:rsidP="00F25F6F">
            <w:pPr>
              <w:jc w:val="center"/>
              <w:rPr>
                <w:ins w:id="1298" w:author="Author"/>
                <w:rFonts w:ascii="Arial" w:eastAsia="Arial" w:hAnsi="Arial" w:cs="Arial"/>
                <w:sz w:val="18"/>
                <w:szCs w:val="18"/>
              </w:rPr>
            </w:pPr>
            <w:ins w:id="1299" w:author="Author">
              <w:r w:rsidRPr="00B0467E">
                <w:rPr>
                  <w:rFonts w:ascii="Arial" w:eastAsia="Arial" w:hAnsi="Arial" w:cs="Arial"/>
                  <w:sz w:val="18"/>
                  <w:szCs w:val="18"/>
                </w:rPr>
                <w:t>R_ISM_POSITION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1F55AB78" w14:textId="77777777" w:rsidR="00413AF4" w:rsidRPr="00B0467E" w:rsidRDefault="00413AF4" w:rsidP="00F25F6F">
            <w:pPr>
              <w:rPr>
                <w:ins w:id="1300" w:author="Author"/>
                <w:rFonts w:ascii="Arial" w:eastAsia="Arial" w:hAnsi="Arial" w:cs="Arial"/>
                <w:sz w:val="18"/>
                <w:szCs w:val="18"/>
              </w:rPr>
            </w:pPr>
            <w:ins w:id="1301" w:author="Author">
              <w:r w:rsidRPr="00B0467E">
                <w:rPr>
                  <w:rFonts w:ascii="Arial" w:eastAsia="Arial" w:hAnsi="Arial" w:cs="Arial"/>
                  <w:sz w:val="18"/>
                  <w:szCs w:val="18"/>
                </w:rPr>
                <w:t>An editing request for position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FD02B" w14:textId="77777777" w:rsidR="00413AF4" w:rsidRPr="00B0467E" w:rsidRDefault="00413AF4" w:rsidP="00F25F6F">
            <w:pPr>
              <w:jc w:val="center"/>
              <w:rPr>
                <w:ins w:id="1302" w:author="Author"/>
                <w:rFonts w:ascii="Arial" w:eastAsia="Arial" w:hAnsi="Arial" w:cs="Arial"/>
                <w:sz w:val="18"/>
                <w:szCs w:val="18"/>
              </w:rPr>
            </w:pPr>
            <w:ins w:id="1303" w:author="Author">
              <w:r w:rsidRPr="00B0467E">
                <w:rPr>
                  <w:rFonts w:ascii="Arial" w:eastAsia="Arial" w:hAnsi="Arial" w:cs="Arial"/>
                  <w:sz w:val="18"/>
                  <w:szCs w:val="18"/>
                </w:rPr>
                <w:t>ripo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01D696" w14:textId="77777777" w:rsidR="00413AF4" w:rsidRPr="00B0467E" w:rsidRDefault="00413AF4" w:rsidP="00F25F6F">
            <w:pPr>
              <w:jc w:val="center"/>
              <w:rPr>
                <w:ins w:id="1304" w:author="Author"/>
                <w:rFonts w:ascii="Arial" w:eastAsia="Arial" w:hAnsi="Arial" w:cs="Arial"/>
                <w:sz w:val="18"/>
                <w:szCs w:val="18"/>
              </w:rPr>
            </w:pPr>
            <w:ins w:id="1305"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6</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4B9237F2" w14:textId="77777777" w:rsidR="00413AF4" w:rsidRPr="00B0467E" w:rsidRDefault="00413AF4" w:rsidP="00F25F6F">
            <w:pPr>
              <w:jc w:val="center"/>
              <w:rPr>
                <w:ins w:id="1306" w:author="Author"/>
                <w:rFonts w:ascii="Arial" w:eastAsia="Arial" w:hAnsi="Arial" w:cs="Arial"/>
                <w:sz w:val="18"/>
                <w:szCs w:val="18"/>
              </w:rPr>
            </w:pPr>
            <w:ins w:id="1307" w:author="Author">
              <w:r w:rsidRPr="00B0467E">
                <w:rPr>
                  <w:rFonts w:ascii="Arial" w:eastAsia="Arial" w:hAnsi="Arial" w:cs="Arial"/>
                  <w:sz w:val="18"/>
                  <w:szCs w:val="18"/>
                </w:rPr>
                <w:t>A.3.5.7.7.5</w:t>
              </w:r>
            </w:ins>
          </w:p>
        </w:tc>
      </w:tr>
      <w:tr w:rsidR="003B6907" w14:paraId="75B4939E" w14:textId="77777777" w:rsidTr="003B6907">
        <w:trPr>
          <w:trHeight w:val="300"/>
          <w:ins w:id="1308" w:author="Lauros Pajunen (Nokia)" w:date="2025-11-18T16:25:00Z"/>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B0095B3" w14:textId="5447D6E7" w:rsidR="003B6907" w:rsidRPr="00B0467E" w:rsidRDefault="003B6907" w:rsidP="00F25F6F">
            <w:pPr>
              <w:jc w:val="center"/>
              <w:rPr>
                <w:ins w:id="1309" w:author="Lauros Pajunen (Nokia)" w:date="2025-11-18T16:25:00Z" w16du:dateUtc="2025-11-18T22:25:00Z"/>
                <w:rFonts w:ascii="Arial" w:eastAsia="Arial" w:hAnsi="Arial" w:cs="Arial"/>
                <w:sz w:val="18"/>
                <w:szCs w:val="18"/>
              </w:rPr>
            </w:pPr>
            <w:ins w:id="1310" w:author="Lauros Pajunen (Nokia)" w:date="2025-11-18T16:25:00Z" w16du:dateUtc="2025-11-18T22:25:00Z">
              <w:r>
                <w:rPr>
                  <w:rFonts w:ascii="Arial" w:eastAsia="Arial" w:hAnsi="Arial" w:cs="Arial"/>
                  <w:sz w:val="18"/>
                  <w:szCs w:val="18"/>
                </w:rPr>
                <w:t>11010</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7BEC23" w14:textId="6E925ADB" w:rsidR="003B6907" w:rsidRPr="00B0467E" w:rsidRDefault="003B6907" w:rsidP="00F25F6F">
            <w:pPr>
              <w:jc w:val="center"/>
              <w:rPr>
                <w:ins w:id="1311" w:author="Lauros Pajunen (Nokia)" w:date="2025-11-18T16:25:00Z" w16du:dateUtc="2025-11-18T22:25:00Z"/>
                <w:rFonts w:ascii="Arial" w:eastAsia="Arial" w:hAnsi="Arial" w:cs="Arial"/>
                <w:sz w:val="18"/>
                <w:szCs w:val="18"/>
              </w:rPr>
            </w:pPr>
            <w:ins w:id="1312" w:author="Lauros Pajunen (Nokia)" w:date="2025-11-18T16:26:00Z" w16du:dateUtc="2025-11-18T22:26:00Z">
              <w:r>
                <w:rPr>
                  <w:rFonts w:ascii="Arial" w:eastAsia="Arial" w:hAnsi="Arial" w:cs="Arial"/>
                  <w:sz w:val="18"/>
                  <w:szCs w:val="18"/>
                </w:rPr>
                <w:t>R_ISM_POSITION_COMPACT</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6D1EDB12" w14:textId="666F5836" w:rsidR="003B6907" w:rsidRPr="00B0467E" w:rsidRDefault="003B6907" w:rsidP="00F25F6F">
            <w:pPr>
              <w:rPr>
                <w:ins w:id="1313" w:author="Lauros Pajunen (Nokia)" w:date="2025-11-18T16:25:00Z" w16du:dateUtc="2025-11-18T22:25:00Z"/>
                <w:rFonts w:ascii="Arial" w:eastAsia="Arial" w:hAnsi="Arial" w:cs="Arial"/>
                <w:sz w:val="18"/>
                <w:szCs w:val="18"/>
              </w:rPr>
            </w:pPr>
            <w:ins w:id="1314" w:author="Lauros Pajunen (Nokia)" w:date="2025-11-18T16:26:00Z" w16du:dateUtc="2025-11-18T22:26:00Z">
              <w:r w:rsidRPr="00B0467E">
                <w:rPr>
                  <w:rFonts w:ascii="Arial" w:eastAsia="Arial" w:hAnsi="Arial" w:cs="Arial"/>
                  <w:sz w:val="18"/>
                  <w:szCs w:val="18"/>
                </w:rPr>
                <w:t>A</w:t>
              </w:r>
            </w:ins>
            <w:ins w:id="1315" w:author="Lauros Pajunen (Nokia)" w:date="2025-11-18T16:27:00Z" w16du:dateUtc="2025-11-18T22:27:00Z">
              <w:r>
                <w:rPr>
                  <w:rFonts w:ascii="Arial" w:eastAsia="Arial" w:hAnsi="Arial" w:cs="Arial"/>
                  <w:sz w:val="18"/>
                  <w:szCs w:val="18"/>
                </w:rPr>
                <w:t>n</w:t>
              </w:r>
            </w:ins>
            <w:ins w:id="1316" w:author="Lauros Pajunen (Nokia)" w:date="2025-11-18T16:26:00Z" w16du:dateUtc="2025-11-18T22:26:00Z">
              <w:r>
                <w:rPr>
                  <w:rFonts w:ascii="Arial" w:eastAsia="Arial" w:hAnsi="Arial" w:cs="Arial"/>
                  <w:sz w:val="18"/>
                  <w:szCs w:val="18"/>
                </w:rPr>
                <w:t xml:space="preserve"> </w:t>
              </w:r>
              <w:r w:rsidRPr="00B0467E">
                <w:rPr>
                  <w:rFonts w:ascii="Arial" w:eastAsia="Arial" w:hAnsi="Arial" w:cs="Arial"/>
                  <w:sz w:val="18"/>
                  <w:szCs w:val="18"/>
                </w:rPr>
                <w:t>editing request for position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3C73201" w14:textId="544A8CAA" w:rsidR="003B6907" w:rsidRPr="00B0467E" w:rsidRDefault="003B6907" w:rsidP="00F25F6F">
            <w:pPr>
              <w:jc w:val="center"/>
              <w:rPr>
                <w:ins w:id="1317" w:author="Lauros Pajunen (Nokia)" w:date="2025-11-18T16:25:00Z" w16du:dateUtc="2025-11-18T22:25:00Z"/>
                <w:rFonts w:ascii="Arial" w:eastAsia="Arial" w:hAnsi="Arial" w:cs="Arial"/>
                <w:sz w:val="18"/>
                <w:szCs w:val="18"/>
              </w:rPr>
            </w:pPr>
            <w:ins w:id="1318" w:author="Lauros Pajunen (Nokia)" w:date="2025-11-18T16:26:00Z" w16du:dateUtc="2025-11-18T22:26:00Z">
              <w:r>
                <w:rPr>
                  <w:rFonts w:ascii="Arial" w:eastAsia="Arial" w:hAnsi="Arial" w:cs="Arial"/>
                  <w:sz w:val="18"/>
                  <w:szCs w:val="18"/>
                </w:rPr>
                <w:t>ripc</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D642EE" w14:textId="07257811" w:rsidR="003B6907" w:rsidRPr="00B0467E" w:rsidRDefault="003B6907" w:rsidP="00F25F6F">
            <w:pPr>
              <w:jc w:val="center"/>
              <w:rPr>
                <w:ins w:id="1319" w:author="Lauros Pajunen (Nokia)" w:date="2025-11-18T16:25:00Z" w16du:dateUtc="2025-11-18T22:25:00Z"/>
                <w:rFonts w:ascii="Arial" w:eastAsia="Arial" w:hAnsi="Arial" w:cs="Arial"/>
                <w:sz w:val="18"/>
                <w:szCs w:val="18"/>
              </w:rPr>
            </w:pPr>
            <w:ins w:id="1320" w:author="Lauros Pajunen (Nokia)" w:date="2025-11-18T16:26:00Z" w16du:dateUtc="2025-11-18T22:26:00Z">
              <w:r>
                <w:rPr>
                  <w:rFonts w:ascii="Arial" w:eastAsia="Arial" w:hAnsi="Arial" w:cs="Arial"/>
                  <w:sz w:val="18"/>
                  <w:szCs w:val="18"/>
                </w:rPr>
                <w:t>Number of ISMs x 4</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05D273E4" w14:textId="31977700" w:rsidR="003B6907" w:rsidRPr="00B0467E" w:rsidRDefault="003B6907" w:rsidP="00F25F6F">
            <w:pPr>
              <w:jc w:val="center"/>
              <w:rPr>
                <w:ins w:id="1321" w:author="Lauros Pajunen (Nokia)" w:date="2025-11-18T16:25:00Z" w16du:dateUtc="2025-11-18T22:25:00Z"/>
                <w:rFonts w:ascii="Arial" w:eastAsia="Arial" w:hAnsi="Arial" w:cs="Arial"/>
                <w:sz w:val="18"/>
                <w:szCs w:val="18"/>
              </w:rPr>
            </w:pPr>
            <w:ins w:id="1322" w:author="Lauros Pajunen (Nokia)" w:date="2025-11-18T16:27:00Z" w16du:dateUtc="2025-11-18T22:27:00Z">
              <w:r>
                <w:rPr>
                  <w:rFonts w:ascii="Arial" w:eastAsia="Arial" w:hAnsi="Arial" w:cs="Arial"/>
                  <w:sz w:val="18"/>
                  <w:szCs w:val="18"/>
                </w:rPr>
                <w:t>A.3.5.7.7.5</w:t>
              </w:r>
            </w:ins>
          </w:p>
        </w:tc>
      </w:tr>
      <w:tr w:rsidR="00413AF4" w14:paraId="70274F50" w14:textId="77777777" w:rsidTr="003B6907">
        <w:trPr>
          <w:trHeight w:val="300"/>
          <w:ins w:id="1323" w:author="Author"/>
        </w:trPr>
        <w:tc>
          <w:tcPr>
            <w:tcW w:w="73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8F3799" w14:textId="5E7B90EE" w:rsidR="00413AF4" w:rsidRPr="00B0467E" w:rsidRDefault="00413AF4" w:rsidP="00F25F6F">
            <w:pPr>
              <w:jc w:val="center"/>
              <w:rPr>
                <w:ins w:id="1324" w:author="Author"/>
                <w:rFonts w:ascii="Arial" w:eastAsia="Arial" w:hAnsi="Arial" w:cs="Arial"/>
                <w:sz w:val="18"/>
                <w:szCs w:val="18"/>
              </w:rPr>
            </w:pPr>
            <w:ins w:id="1325" w:author="Author">
              <w:r w:rsidRPr="00B0467E">
                <w:rPr>
                  <w:rFonts w:ascii="Arial" w:eastAsia="Arial" w:hAnsi="Arial" w:cs="Arial"/>
                  <w:sz w:val="18"/>
                  <w:szCs w:val="18"/>
                </w:rPr>
                <w:t>1101</w:t>
              </w:r>
            </w:ins>
            <w:ins w:id="1326" w:author="Lauros Pajunen (Nokia)" w:date="2025-11-18T16:25:00Z" w16du:dateUtc="2025-11-18T22:25:00Z">
              <w:r w:rsidR="003B6907">
                <w:rPr>
                  <w:rFonts w:ascii="Arial" w:eastAsia="Arial" w:hAnsi="Arial" w:cs="Arial"/>
                  <w:sz w:val="18"/>
                  <w:szCs w:val="18"/>
                </w:rPr>
                <w:t>1</w:t>
              </w:r>
            </w:ins>
          </w:p>
        </w:tc>
        <w:tc>
          <w:tcPr>
            <w:tcW w:w="342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54AEF0" w14:textId="77777777" w:rsidR="00413AF4" w:rsidRPr="00B0467E" w:rsidRDefault="00413AF4" w:rsidP="00F25F6F">
            <w:pPr>
              <w:jc w:val="center"/>
              <w:rPr>
                <w:ins w:id="1327" w:author="Author"/>
                <w:rFonts w:ascii="Arial" w:eastAsia="Arial" w:hAnsi="Arial" w:cs="Arial"/>
                <w:sz w:val="18"/>
                <w:szCs w:val="18"/>
              </w:rPr>
            </w:pPr>
            <w:ins w:id="1328" w:author="Author">
              <w:r w:rsidRPr="00B0467E">
                <w:rPr>
                  <w:rFonts w:ascii="Arial" w:eastAsia="Arial" w:hAnsi="Arial" w:cs="Arial"/>
                  <w:sz w:val="18"/>
                  <w:szCs w:val="18"/>
                </w:rPr>
                <w:t>R_ISM_DIRECTION</w:t>
              </w:r>
            </w:ins>
          </w:p>
        </w:tc>
        <w:tc>
          <w:tcPr>
            <w:tcW w:w="1774" w:type="dxa"/>
            <w:tcBorders>
              <w:top w:val="single" w:sz="8" w:space="0" w:color="auto"/>
              <w:left w:val="single" w:sz="8" w:space="0" w:color="auto"/>
              <w:bottom w:val="single" w:sz="8" w:space="0" w:color="auto"/>
              <w:right w:val="single" w:sz="8" w:space="0" w:color="auto"/>
            </w:tcBorders>
            <w:tcMar>
              <w:left w:w="108" w:type="dxa"/>
              <w:right w:w="108" w:type="dxa"/>
            </w:tcMar>
          </w:tcPr>
          <w:p w14:paraId="07C81C89" w14:textId="77777777" w:rsidR="00413AF4" w:rsidRPr="00B0467E" w:rsidRDefault="00413AF4" w:rsidP="00F25F6F">
            <w:pPr>
              <w:rPr>
                <w:ins w:id="1329" w:author="Author"/>
                <w:rFonts w:ascii="Arial" w:eastAsia="Arial" w:hAnsi="Arial" w:cs="Arial"/>
                <w:sz w:val="18"/>
                <w:szCs w:val="18"/>
              </w:rPr>
            </w:pPr>
            <w:ins w:id="1330" w:author="Author">
              <w:r w:rsidRPr="00B0467E">
                <w:rPr>
                  <w:rFonts w:ascii="Arial" w:eastAsia="Arial" w:hAnsi="Arial" w:cs="Arial"/>
                  <w:sz w:val="18"/>
                  <w:szCs w:val="18"/>
                </w:rPr>
                <w:t>An editing request for direction for each ISM.</w:t>
              </w:r>
            </w:ins>
          </w:p>
        </w:tc>
        <w:tc>
          <w:tcPr>
            <w:tcW w:w="12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FB641A" w14:textId="77777777" w:rsidR="00413AF4" w:rsidRPr="00B0467E" w:rsidRDefault="00413AF4" w:rsidP="00F25F6F">
            <w:pPr>
              <w:jc w:val="center"/>
              <w:rPr>
                <w:ins w:id="1331" w:author="Author"/>
                <w:rFonts w:ascii="Arial" w:eastAsia="Arial" w:hAnsi="Arial" w:cs="Arial"/>
                <w:sz w:val="18"/>
                <w:szCs w:val="18"/>
              </w:rPr>
            </w:pPr>
            <w:ins w:id="1332" w:author="Author">
              <w:r w:rsidRPr="00B0467E">
                <w:rPr>
                  <w:rFonts w:ascii="Arial" w:eastAsia="Arial" w:hAnsi="Arial" w:cs="Arial"/>
                  <w:sz w:val="18"/>
                  <w:szCs w:val="18"/>
                </w:rPr>
                <w:t>rido</w:t>
              </w:r>
            </w:ins>
          </w:p>
        </w:tc>
        <w:tc>
          <w:tcPr>
            <w:tcW w:w="85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BF2FE" w14:textId="77777777" w:rsidR="00413AF4" w:rsidRPr="00B0467E" w:rsidRDefault="00413AF4" w:rsidP="00F25F6F">
            <w:pPr>
              <w:jc w:val="center"/>
              <w:rPr>
                <w:ins w:id="1333" w:author="Author"/>
                <w:rFonts w:ascii="Arial" w:eastAsia="Arial" w:hAnsi="Arial" w:cs="Arial"/>
                <w:sz w:val="18"/>
                <w:szCs w:val="18"/>
              </w:rPr>
            </w:pPr>
            <w:ins w:id="1334" w:author="Author">
              <w:r w:rsidRPr="00B0467E">
                <w:rPr>
                  <w:rFonts w:ascii="Arial" w:eastAsia="Arial" w:hAnsi="Arial" w:cs="Arial"/>
                  <w:sz w:val="18"/>
                  <w:szCs w:val="18"/>
                </w:rPr>
                <w:t xml:space="preserve">Number of ISMs </w:t>
              </w:r>
              <w:r w:rsidRPr="00B0467E">
                <w:rPr>
                  <w:rFonts w:ascii="Arial" w:eastAsia="Arial" w:hAnsi="Arial" w:cs="Arial"/>
                  <w:sz w:val="18"/>
                  <w:szCs w:val="18"/>
                </w:rPr>
                <w:br/>
                <w:t>x 2</w:t>
              </w:r>
            </w:ins>
          </w:p>
        </w:tc>
        <w:tc>
          <w:tcPr>
            <w:tcW w:w="1584" w:type="dxa"/>
            <w:tcBorders>
              <w:top w:val="single" w:sz="8" w:space="0" w:color="auto"/>
              <w:left w:val="single" w:sz="8" w:space="0" w:color="auto"/>
              <w:bottom w:val="single" w:sz="8" w:space="0" w:color="auto"/>
              <w:right w:val="single" w:sz="8" w:space="0" w:color="auto"/>
            </w:tcBorders>
            <w:tcMar>
              <w:left w:w="108" w:type="dxa"/>
              <w:right w:w="108" w:type="dxa"/>
            </w:tcMar>
          </w:tcPr>
          <w:p w14:paraId="13E5C0EF" w14:textId="77777777" w:rsidR="00413AF4" w:rsidRPr="00B0467E" w:rsidRDefault="00413AF4" w:rsidP="00F25F6F">
            <w:pPr>
              <w:jc w:val="center"/>
              <w:rPr>
                <w:ins w:id="1335" w:author="Author"/>
                <w:rFonts w:ascii="Arial" w:eastAsia="Arial" w:hAnsi="Arial" w:cs="Arial"/>
                <w:sz w:val="18"/>
                <w:szCs w:val="18"/>
              </w:rPr>
            </w:pPr>
            <w:ins w:id="1336" w:author="Author">
              <w:r w:rsidRPr="00B0467E">
                <w:rPr>
                  <w:rFonts w:ascii="Arial" w:eastAsia="Arial" w:hAnsi="Arial" w:cs="Arial"/>
                  <w:sz w:val="18"/>
                  <w:szCs w:val="18"/>
                </w:rPr>
                <w:t>A.3.5.7.7.6</w:t>
              </w:r>
            </w:ins>
          </w:p>
        </w:tc>
      </w:tr>
    </w:tbl>
    <w:p w14:paraId="2F1A9CA3" w14:textId="77777777" w:rsidR="00413AF4" w:rsidDel="0039718C" w:rsidRDefault="00413AF4" w:rsidP="5B3C9D2C">
      <w:pPr>
        <w:spacing w:before="60"/>
        <w:jc w:val="center"/>
        <w:rPr>
          <w:ins w:id="1337" w:author="Author"/>
          <w:del w:id="1338" w:author="Author"/>
          <w:rFonts w:ascii="Arial" w:eastAsia="Arial" w:hAnsi="Arial" w:cs="Arial"/>
          <w:b/>
          <w:bCs/>
        </w:rPr>
      </w:pPr>
    </w:p>
    <w:p w14:paraId="2AF7D456" w14:textId="77777777" w:rsidR="00413AF4" w:rsidRDefault="00413AF4" w:rsidP="000916E6">
      <w:pPr>
        <w:spacing w:before="60"/>
        <w:jc w:val="center"/>
        <w:rPr>
          <w:rFonts w:ascii="Arial" w:eastAsia="Arial" w:hAnsi="Arial" w:cs="Arial"/>
          <w:b/>
          <w:bCs/>
        </w:rPr>
      </w:pPr>
    </w:p>
    <w:p w14:paraId="0099A6C9" w14:textId="77777777" w:rsidR="00413AF4" w:rsidRDefault="00413AF4" w:rsidP="002F2B45">
      <w:pPr>
        <w:pStyle w:val="TH"/>
        <w:rPr>
          <w:rFonts w:eastAsia="Arial"/>
        </w:rPr>
      </w:pPr>
      <w:bookmarkStart w:id="1339" w:name="_CRTableA_3_5_52"/>
      <w:r w:rsidRPr="1BFFD7E4">
        <w:rPr>
          <w:rFonts w:eastAsia="Arial"/>
        </w:rPr>
        <w:lastRenderedPageBreak/>
        <w:t xml:space="preserve">Table </w:t>
      </w:r>
      <w:bookmarkEnd w:id="1339"/>
      <w:r w:rsidRPr="1BFFD7E4">
        <w:rPr>
          <w:rFonts w:eastAsia="Arial"/>
        </w:rPr>
        <w:t>A.</w:t>
      </w:r>
      <w:r>
        <w:rPr>
          <w:rFonts w:eastAsia="Arial"/>
        </w:rPr>
        <w:t>3.5.5-2</w:t>
      </w:r>
      <w:r w:rsidRPr="1BFFD7E4">
        <w:rPr>
          <w:rFonts w:eastAsia="Arial"/>
        </w:rPr>
        <w:t xml:space="preserve">: Additional PI types in an IVAS session. </w:t>
      </w:r>
    </w:p>
    <w:tbl>
      <w:tblPr>
        <w:tblW w:w="9630" w:type="dxa"/>
        <w:tblLayout w:type="fixed"/>
        <w:tblLook w:val="04A0" w:firstRow="1" w:lastRow="0" w:firstColumn="1" w:lastColumn="0" w:noHBand="0" w:noVBand="1"/>
      </w:tblPr>
      <w:tblGrid>
        <w:gridCol w:w="945"/>
        <w:gridCol w:w="3075"/>
        <w:gridCol w:w="3408"/>
        <w:gridCol w:w="1322"/>
        <w:gridCol w:w="880"/>
      </w:tblGrid>
      <w:tr w:rsidR="00413AF4" w14:paraId="2C6F9435"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21A021B2"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Type bits</w:t>
            </w:r>
          </w:p>
        </w:tc>
        <w:tc>
          <w:tcPr>
            <w:tcW w:w="3075"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vAlign w:val="center"/>
          </w:tcPr>
          <w:p w14:paraId="173977BE"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PI type</w:t>
            </w:r>
          </w:p>
        </w:tc>
        <w:tc>
          <w:tcPr>
            <w:tcW w:w="3408"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12B37D58"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Description</w:t>
            </w:r>
          </w:p>
        </w:tc>
        <w:tc>
          <w:tcPr>
            <w:tcW w:w="1322"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0ADC557A" w14:textId="77777777" w:rsidR="00413AF4" w:rsidRDefault="00413AF4" w:rsidP="006B187A">
            <w:pPr>
              <w:spacing w:after="0"/>
              <w:jc w:val="center"/>
              <w:rPr>
                <w:rFonts w:ascii="Arial" w:eastAsia="Arial" w:hAnsi="Arial" w:cs="Arial"/>
                <w:b/>
                <w:bCs/>
                <w:color w:val="000000" w:themeColor="text1"/>
                <w:sz w:val="18"/>
                <w:szCs w:val="18"/>
              </w:rPr>
            </w:pPr>
            <w:r w:rsidRPr="5AA7796E">
              <w:rPr>
                <w:rFonts w:ascii="Arial" w:eastAsia="Arial" w:hAnsi="Arial" w:cs="Arial"/>
                <w:b/>
                <w:bCs/>
                <w:color w:val="000000" w:themeColor="text1"/>
                <w:sz w:val="18"/>
                <w:szCs w:val="18"/>
              </w:rPr>
              <w:t>SDP indication</w:t>
            </w:r>
          </w:p>
        </w:tc>
        <w:tc>
          <w:tcPr>
            <w:tcW w:w="880" w:type="dxa"/>
            <w:tcBorders>
              <w:top w:val="single" w:sz="8" w:space="0" w:color="auto"/>
              <w:left w:val="single" w:sz="8" w:space="0" w:color="auto"/>
              <w:bottom w:val="single" w:sz="8" w:space="0" w:color="auto"/>
              <w:right w:val="single" w:sz="8" w:space="0" w:color="auto"/>
            </w:tcBorders>
            <w:shd w:val="clear" w:color="auto" w:fill="DDD9C3" w:themeFill="background2" w:themeFillShade="E6"/>
            <w:tcMar>
              <w:left w:w="108" w:type="dxa"/>
              <w:right w:w="108" w:type="dxa"/>
            </w:tcMar>
          </w:tcPr>
          <w:p w14:paraId="41C7E381" w14:textId="77777777" w:rsidR="00413AF4" w:rsidRDefault="00413AF4" w:rsidP="006B187A">
            <w:pPr>
              <w:spacing w:after="0"/>
              <w:jc w:val="center"/>
              <w:rPr>
                <w:rFonts w:ascii="Arial" w:eastAsia="Arial" w:hAnsi="Arial" w:cs="Arial"/>
                <w:b/>
                <w:bCs/>
                <w:color w:val="000000" w:themeColor="text1"/>
                <w:sz w:val="18"/>
                <w:szCs w:val="18"/>
              </w:rPr>
            </w:pPr>
            <w:r w:rsidRPr="1BFFD7E4">
              <w:rPr>
                <w:rFonts w:ascii="Arial" w:eastAsia="Arial" w:hAnsi="Arial" w:cs="Arial"/>
                <w:b/>
                <w:bCs/>
                <w:color w:val="000000" w:themeColor="text1"/>
                <w:sz w:val="18"/>
                <w:szCs w:val="18"/>
              </w:rPr>
              <w:t>Size (bytes)</w:t>
            </w:r>
          </w:p>
        </w:tc>
      </w:tr>
      <w:tr w:rsidR="00413AF4" w14:paraId="20A6544A"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958A4C" w14:textId="69FD3338" w:rsidR="00413AF4" w:rsidRDefault="00413AF4" w:rsidP="006B187A">
            <w:pPr>
              <w:spacing w:after="0"/>
              <w:jc w:val="center"/>
              <w:rPr>
                <w:rFonts w:ascii="Arial" w:eastAsia="Arial" w:hAnsi="Arial" w:cs="Arial"/>
                <w:sz w:val="18"/>
                <w:szCs w:val="18"/>
              </w:rPr>
            </w:pPr>
            <w:del w:id="1340" w:author="Author">
              <w:r w:rsidDel="00A63460">
                <w:rPr>
                  <w:rFonts w:ascii="Arial" w:eastAsia="Arial" w:hAnsi="Arial" w:cs="Arial"/>
                  <w:sz w:val="18"/>
                  <w:szCs w:val="18"/>
                </w:rPr>
                <w:delText>00100</w:delText>
              </w:r>
            </w:del>
            <w:ins w:id="1341" w:author="Author">
              <w:r>
                <w:rPr>
                  <w:rFonts w:ascii="Arial" w:eastAsia="Arial" w:hAnsi="Arial" w:cs="Arial"/>
                  <w:sz w:val="18"/>
                  <w:szCs w:val="18"/>
                </w:rPr>
                <w:t>11</w:t>
              </w:r>
            </w:ins>
            <w:ins w:id="1342" w:author="Lauros Pajunen (Nokia)" w:date="2025-11-18T16:25:00Z" w16du:dateUtc="2025-11-18T22:25:00Z">
              <w:r w:rsidR="003B6907">
                <w:rPr>
                  <w:rFonts w:ascii="Arial" w:eastAsia="Arial" w:hAnsi="Arial" w:cs="Arial"/>
                  <w:sz w:val="18"/>
                  <w:szCs w:val="18"/>
                </w:rPr>
                <w:t>100</w:t>
              </w:r>
            </w:ins>
            <w:r w:rsidRPr="1BFFD7E4">
              <w:rPr>
                <w:rFonts w:ascii="Arial" w:eastAsia="Arial" w:hAnsi="Arial" w:cs="Arial"/>
                <w:sz w:val="18"/>
                <w:szCs w:val="18"/>
              </w:rPr>
              <w:t>-111</w:t>
            </w:r>
            <w:r>
              <w:rPr>
                <w:rFonts w:ascii="Arial" w:eastAsia="Arial" w:hAnsi="Arial" w:cs="Arial"/>
                <w:sz w:val="18"/>
                <w:szCs w:val="18"/>
              </w:rPr>
              <w:t>10</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E765AB"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Reserved</w:t>
            </w:r>
          </w:p>
        </w:tc>
        <w:tc>
          <w:tcPr>
            <w:tcW w:w="3408" w:type="dxa"/>
            <w:tcBorders>
              <w:top w:val="single" w:sz="8" w:space="0" w:color="auto"/>
              <w:left w:val="single" w:sz="8" w:space="0" w:color="auto"/>
              <w:bottom w:val="single" w:sz="8" w:space="0" w:color="auto"/>
              <w:right w:val="single" w:sz="8" w:space="0" w:color="auto"/>
            </w:tcBorders>
            <w:tcMar>
              <w:left w:w="108" w:type="dxa"/>
              <w:right w:w="108" w:type="dxa"/>
            </w:tcMar>
          </w:tcPr>
          <w:p w14:paraId="663425B7"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w:t>
            </w:r>
          </w:p>
        </w:tc>
        <w:tc>
          <w:tcPr>
            <w:tcW w:w="13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97BA17"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w:t>
            </w:r>
          </w:p>
        </w:tc>
        <w:tc>
          <w:tcPr>
            <w:tcW w:w="8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CCAF1AD"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w:t>
            </w:r>
          </w:p>
        </w:tc>
      </w:tr>
      <w:tr w:rsidR="00413AF4" w14:paraId="132635AC" w14:textId="77777777" w:rsidTr="006B187A">
        <w:trPr>
          <w:trHeight w:val="300"/>
        </w:trPr>
        <w:tc>
          <w:tcPr>
            <w:tcW w:w="9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FC5794" w14:textId="77777777" w:rsidR="00413AF4" w:rsidRDefault="00413AF4" w:rsidP="006B187A">
            <w:pPr>
              <w:spacing w:after="0"/>
              <w:jc w:val="center"/>
              <w:rPr>
                <w:rFonts w:ascii="Arial" w:eastAsia="Arial" w:hAnsi="Arial" w:cs="Arial"/>
                <w:sz w:val="18"/>
                <w:szCs w:val="18"/>
              </w:rPr>
            </w:pPr>
            <w:r w:rsidRPr="1BFFD7E4">
              <w:rPr>
                <w:rFonts w:ascii="Arial" w:eastAsia="Arial" w:hAnsi="Arial" w:cs="Arial"/>
                <w:sz w:val="18"/>
                <w:szCs w:val="18"/>
              </w:rPr>
              <w:t>11111</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B88131"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NO_PI_DATA</w:t>
            </w:r>
          </w:p>
        </w:tc>
        <w:tc>
          <w:tcPr>
            <w:tcW w:w="3408" w:type="dxa"/>
            <w:tcBorders>
              <w:top w:val="single" w:sz="8" w:space="0" w:color="auto"/>
              <w:left w:val="single" w:sz="8" w:space="0" w:color="auto"/>
              <w:bottom w:val="single" w:sz="8" w:space="0" w:color="auto"/>
              <w:right w:val="single" w:sz="8" w:space="0" w:color="auto"/>
            </w:tcBorders>
            <w:tcMar>
              <w:left w:w="108" w:type="dxa"/>
              <w:right w:w="108" w:type="dxa"/>
            </w:tcMar>
          </w:tcPr>
          <w:p w14:paraId="3F40DFA9" w14:textId="77777777" w:rsidR="00413AF4" w:rsidRDefault="00413AF4" w:rsidP="006B187A">
            <w:pPr>
              <w:spacing w:after="0"/>
              <w:rPr>
                <w:rFonts w:ascii="Arial" w:eastAsia="Arial" w:hAnsi="Arial" w:cs="Arial"/>
                <w:sz w:val="18"/>
                <w:szCs w:val="18"/>
              </w:rPr>
            </w:pPr>
            <w:r>
              <w:rPr>
                <w:rFonts w:ascii="Arial" w:eastAsia="Arial" w:hAnsi="Arial" w:cs="Arial"/>
                <w:sz w:val="18"/>
                <w:szCs w:val="18"/>
              </w:rPr>
              <w:t>Indicates an empty PI data frame.</w:t>
            </w:r>
          </w:p>
        </w:tc>
        <w:tc>
          <w:tcPr>
            <w:tcW w:w="1322"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D12C57"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nopi</w:t>
            </w:r>
          </w:p>
        </w:tc>
        <w:tc>
          <w:tcPr>
            <w:tcW w:w="88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9EC632" w14:textId="77777777" w:rsidR="00413AF4" w:rsidRDefault="00413AF4" w:rsidP="006B187A">
            <w:pPr>
              <w:spacing w:after="0"/>
              <w:jc w:val="center"/>
              <w:rPr>
                <w:rFonts w:ascii="Arial" w:eastAsia="Arial" w:hAnsi="Arial" w:cs="Arial"/>
                <w:sz w:val="18"/>
                <w:szCs w:val="18"/>
              </w:rPr>
            </w:pPr>
            <w:r>
              <w:rPr>
                <w:rFonts w:ascii="Arial" w:eastAsia="Arial" w:hAnsi="Arial" w:cs="Arial"/>
                <w:sz w:val="18"/>
                <w:szCs w:val="18"/>
              </w:rPr>
              <w:t>0</w:t>
            </w:r>
          </w:p>
        </w:tc>
      </w:tr>
    </w:tbl>
    <w:p w14:paraId="3BE5C23B" w14:textId="77777777" w:rsidR="00413AF4" w:rsidRDefault="00413AF4" w:rsidP="002F2B45">
      <w:r w:rsidRPr="1BFFD7E4">
        <w:t xml:space="preserve"> </w:t>
      </w:r>
    </w:p>
    <w:p w14:paraId="7859147E" w14:textId="77777777" w:rsidR="00413AF4" w:rsidRPr="00A05B79" w:rsidRDefault="00413AF4" w:rsidP="002F2B45">
      <w:r w:rsidRPr="1BFFD7E4">
        <w:t>NO_</w:t>
      </w:r>
      <w:r>
        <w:t>PI</w:t>
      </w:r>
      <w:r w:rsidRPr="1BFFD7E4">
        <w:t>_DATA PI data type can be used to indicate empty PI data sections. The PM marker bits for a NO_</w:t>
      </w:r>
      <w:r>
        <w:t>PI_</w:t>
      </w:r>
      <w:r w:rsidRPr="1BFFD7E4">
        <w:t>DATA PI data type shall be set as PM=10, see table A.</w:t>
      </w:r>
      <w:r>
        <w:t>3.5.2-2</w:t>
      </w:r>
      <w:r w:rsidRPr="1BFFD7E4">
        <w:t xml:space="preserve">. For example, if an IVAS RTP </w:t>
      </w:r>
      <w:r w:rsidRPr="00A05B79">
        <w:t xml:space="preserve">payload </w:t>
      </w:r>
      <w:r w:rsidRPr="1BFFD7E4">
        <w:t>includes multiple</w:t>
      </w:r>
      <w:r w:rsidRPr="00A05B79">
        <w:t xml:space="preserve"> audio </w:t>
      </w:r>
      <w:r w:rsidRPr="1BFFD7E4">
        <w:t xml:space="preserve">frames, and some of the </w:t>
      </w:r>
      <w:r w:rsidRPr="00A05B79">
        <w:t xml:space="preserve">audio frames </w:t>
      </w:r>
      <w:r w:rsidRPr="1BFFD7E4">
        <w:t xml:space="preserve">do not have associated </w:t>
      </w:r>
      <w:r w:rsidRPr="00A05B79">
        <w:t>PI data</w:t>
      </w:r>
      <w:r w:rsidRPr="1BFFD7E4">
        <w:t>, NO_</w:t>
      </w:r>
      <w:r>
        <w:t>PI_</w:t>
      </w:r>
      <w:r w:rsidRPr="1BFFD7E4">
        <w:t>DATA PI type can be used</w:t>
      </w:r>
      <w:r w:rsidRPr="00A05B79">
        <w:t xml:space="preserve">. </w:t>
      </w:r>
    </w:p>
    <w:p w14:paraId="0C74156C" w14:textId="77777777" w:rsidR="00413AF4" w:rsidRDefault="00413AF4" w:rsidP="002F2B45">
      <w:pPr>
        <w:rPr>
          <w:del w:id="1343" w:author="Author"/>
        </w:rPr>
      </w:pPr>
    </w:p>
    <w:p w14:paraId="5C667612" w14:textId="72DE34CE" w:rsidR="00413AF4" w:rsidRDefault="00413AF4" w:rsidP="000916E6">
      <w:pPr>
        <w:pStyle w:val="Heading3"/>
      </w:pPr>
      <w:bookmarkStart w:id="1344" w:name="_CRA_3_5_6"/>
      <w:bookmarkStart w:id="1345" w:name="_Toc187501874"/>
      <w:bookmarkStart w:id="1346" w:name="_Toc178590708"/>
      <w:bookmarkEnd w:id="1344"/>
      <w:r>
        <w:t>A.3.5.6</w:t>
      </w:r>
      <w:r>
        <w:tab/>
        <w:t>Forward direction PI data types</w:t>
      </w:r>
      <w:bookmarkEnd w:id="1345"/>
      <w:bookmarkEnd w:id="1346"/>
    </w:p>
    <w:p w14:paraId="61CC8653" w14:textId="4E3579FE" w:rsidR="00413AF4" w:rsidRDefault="00413AF4" w:rsidP="002F2B45">
      <w:pPr>
        <w:pStyle w:val="Heading4"/>
      </w:pPr>
      <w:bookmarkStart w:id="1347" w:name="_CRA_3_5_6_1"/>
      <w:bookmarkStart w:id="1348" w:name="_Toc187501875"/>
      <w:bookmarkStart w:id="1349" w:name="_Toc178590709"/>
      <w:bookmarkEnd w:id="1347"/>
      <w:r>
        <w:t>A.3.5.6.1</w:t>
      </w:r>
      <w:r>
        <w:tab/>
        <w:t>Orientation PI data (forward direction)</w:t>
      </w:r>
      <w:bookmarkEnd w:id="1348"/>
      <w:bookmarkEnd w:id="1349"/>
    </w:p>
    <w:p w14:paraId="4A51E21F" w14:textId="67932775" w:rsidR="003C09B5" w:rsidRPr="003C09B5" w:rsidRDefault="00413AF4" w:rsidP="003C09B5">
      <w:pPr>
        <w:pStyle w:val="Heading5"/>
      </w:pPr>
      <w:bookmarkStart w:id="1350" w:name="_CRA_3_5_6_1_1"/>
      <w:bookmarkStart w:id="1351" w:name="_Toc187501876"/>
      <w:bookmarkStart w:id="1352" w:name="_Toc178590710"/>
      <w:bookmarkEnd w:id="1350"/>
      <w:r>
        <w:t>A.3.5.6.1.1</w:t>
      </w:r>
      <w:r>
        <w:tab/>
        <w:t>Orientation data structures</w:t>
      </w:r>
      <w:bookmarkEnd w:id="1351"/>
      <w:bookmarkEnd w:id="1352"/>
    </w:p>
    <w:p w14:paraId="79D4F940" w14:textId="5880A921" w:rsidR="00413AF4" w:rsidRDefault="00413AF4" w:rsidP="002F2B45">
      <w:r w:rsidRPr="1BFFD7E4">
        <w:t>Figure A.</w:t>
      </w:r>
      <w:r>
        <w:t>3.5.6.1.1-1</w:t>
      </w:r>
      <w:r w:rsidRPr="1BFFD7E4">
        <w:t xml:space="preserve"> below show</w:t>
      </w:r>
      <w:r>
        <w:t>s</w:t>
      </w:r>
      <w:r w:rsidRPr="1BFFD7E4">
        <w:t xml:space="preserve"> PI orientation </w:t>
      </w:r>
      <w:ins w:id="1353" w:author="Erik Norvell" w:date="2025-11-20T08:08:00Z" w16du:dateUtc="2025-11-20T14:08:00Z">
        <w:r w:rsidR="003C09B5">
          <w:t>of the audio object(s) in the ISM(s), using orientation data structures for a smallest-three quaternion encoding.</w:t>
        </w:r>
      </w:ins>
      <w:ins w:id="1354" w:author="Lauros Pajunen (Nokia)" w:date="2025-11-20T08:27:00Z" w16du:dateUtc="2025-11-20T14:27:00Z">
        <w:r w:rsidR="00B26A00">
          <w:t xml:space="preserve"> The present quaternion components (Q_1_enc, Q_2_enc, Q</w:t>
        </w:r>
      </w:ins>
      <w:ins w:id="1355" w:author="Lauros Pajunen (Nokia)" w:date="2025-11-20T08:28:00Z" w16du:dateUtc="2025-11-20T14:28:00Z">
        <w:r w:rsidR="00B26A00">
          <w:t>_3_enc) are any three of quaternion components W, X, Y, Z in that order.</w:t>
        </w:r>
      </w:ins>
      <w:del w:id="1356" w:author="Erik Norvell" w:date="2025-11-20T08:08:00Z" w16du:dateUtc="2025-11-20T14:08:00Z">
        <w:r w:rsidRPr="1BFFD7E4" w:rsidDel="003C09B5">
          <w:delText>data structures in quaternion</w:delText>
        </w:r>
        <w:r w:rsidDel="003C09B5">
          <w:delText>s</w:delText>
        </w:r>
        <w:r w:rsidRPr="1BFFD7E4" w:rsidDel="003C09B5">
          <w:delText xml:space="preserve"> </w:delText>
        </w:r>
        <w:r w:rsidDel="003C09B5">
          <w:delText xml:space="preserve">with </w:delText>
        </w:r>
      </w:del>
      <w:ins w:id="1357" w:author="Lauros Pajunen (Nokia)" w:date="2025-11-18T16:31:00Z" w16du:dateUtc="2025-11-18T22:31:00Z">
        <w:del w:id="1358" w:author="Erik Norvell" w:date="2025-11-20T08:08:00Z" w16du:dateUtc="2025-11-20T14:08:00Z">
          <w:r w:rsidR="00277A63" w:rsidDel="003C09B5">
            <w:delText>8</w:delText>
          </w:r>
        </w:del>
      </w:ins>
      <w:del w:id="1359" w:author="Erik Norvell" w:date="2025-11-20T08:08:00Z" w16du:dateUtc="2025-11-20T14:08:00Z">
        <w:r w:rsidRPr="1BFFD7E4" w:rsidDel="003C09B5">
          <w:delText xml:space="preserve">16 bits reserved for </w:delText>
        </w:r>
        <w:r w:rsidDel="003C09B5">
          <w:delText>each component</w:delText>
        </w:r>
        <w:r w:rsidRPr="1BFFD7E4" w:rsidDel="003C09B5">
          <w:delText xml:space="preserve">. The quaternion component values range from -1 to 1 </w:delText>
        </w:r>
        <w:r w:rsidDel="003C09B5">
          <w:delText>according to Q</w:delText>
        </w:r>
      </w:del>
      <w:ins w:id="1360" w:author="Lauros Pajunen (Nokia)" w:date="2025-11-18T16:31:00Z" w16du:dateUtc="2025-11-18T22:31:00Z">
        <w:del w:id="1361" w:author="Erik Norvell" w:date="2025-11-20T08:08:00Z" w16du:dateUtc="2025-11-20T14:08:00Z">
          <w:r w:rsidR="00277A63" w:rsidDel="003C09B5">
            <w:delText>7</w:delText>
          </w:r>
        </w:del>
      </w:ins>
      <w:del w:id="1362" w:author="Erik Norvell" w:date="2025-11-20T08:08:00Z" w16du:dateUtc="2025-11-20T14:08:00Z">
        <w:r w:rsidDel="003C09B5">
          <w:delText>15,</w:delText>
        </w:r>
        <w:r w:rsidRPr="1BFFD7E4" w:rsidDel="003C09B5">
          <w:delText xml:space="preserve"> </w:delText>
        </w:r>
        <w:r w:rsidDel="003C09B5">
          <w:delText>in which</w:delText>
        </w:r>
        <w:r w:rsidRPr="1BFFD7E4" w:rsidDel="003C09B5">
          <w:delText xml:space="preserve"> resolution for a single component is </w:delText>
        </w:r>
      </w:del>
      <m:oMath>
        <m:sSup>
          <m:sSupPr>
            <m:ctrlPr>
              <w:del w:id="1363" w:author="Erik Norvell" w:date="2025-11-20T08:08:00Z" w16du:dateUtc="2025-11-20T14:08:00Z">
                <w:rPr>
                  <w:rFonts w:ascii="Cambria Math" w:hAnsi="Cambria Math"/>
                </w:rPr>
              </w:del>
            </m:ctrlPr>
          </m:sSupPr>
          <m:e>
            <m:d>
              <m:dPr>
                <m:ctrlPr>
                  <w:del w:id="1364" w:author="Erik Norvell" w:date="2025-11-20T08:08:00Z" w16du:dateUtc="2025-11-20T14:08:00Z">
                    <w:rPr>
                      <w:rFonts w:ascii="Cambria Math" w:hAnsi="Cambria Math"/>
                    </w:rPr>
                  </w:del>
                </m:ctrlPr>
              </m:dPr>
              <m:e>
                <m:sSup>
                  <m:sSupPr>
                    <m:ctrlPr>
                      <w:del w:id="1365" w:author="Erik Norvell" w:date="2025-11-20T08:08:00Z" w16du:dateUtc="2025-11-20T14:08:00Z">
                        <w:rPr>
                          <w:rFonts w:ascii="Cambria Math" w:hAnsi="Cambria Math"/>
                        </w:rPr>
                      </w:del>
                    </m:ctrlPr>
                  </m:sSupPr>
                  <m:e>
                    <m:r>
                      <w:del w:id="1366" w:author="Erik Norvell" w:date="2025-11-20T08:08:00Z" w16du:dateUtc="2025-11-20T14:08:00Z">
                        <w:rPr>
                          <w:rFonts w:ascii="Cambria Math" w:hAnsi="Cambria Math"/>
                        </w:rPr>
                        <m:t>2</m:t>
                      </w:del>
                    </m:r>
                  </m:e>
                  <m:sup>
                    <m:r>
                      <w:ins w:id="1367" w:author="Lauros Pajunen (Nokia)" w:date="2025-11-18T16:31:00Z" w16du:dateUtc="2025-11-18T22:31:00Z">
                        <w:del w:id="1368" w:author="Erik Norvell" w:date="2025-11-20T08:08:00Z" w16du:dateUtc="2025-11-20T14:08:00Z">
                          <w:rPr>
                            <w:rFonts w:ascii="Cambria Math" w:hAnsi="Cambria Math"/>
                          </w:rPr>
                          <m:t>7</m:t>
                        </w:del>
                      </w:ins>
                    </m:r>
                    <m:r>
                      <w:del w:id="1369" w:author="Erik Norvell" w:date="2025-11-20T08:08:00Z" w16du:dateUtc="2025-11-20T14:08:00Z">
                        <w:rPr>
                          <w:rFonts w:ascii="Cambria Math" w:hAnsi="Cambria Math"/>
                        </w:rPr>
                        <m:t>15</m:t>
                      </w:del>
                    </m:r>
                  </m:sup>
                </m:sSup>
                <m:r>
                  <w:del w:id="1370" w:author="Erik Norvell" w:date="2025-11-20T08:08:00Z" w16du:dateUtc="2025-11-20T14:08:00Z">
                    <w:rPr>
                      <w:rFonts w:ascii="Cambria Math" w:hAnsi="Cambria Math"/>
                    </w:rPr>
                    <m:t>-1</m:t>
                  </w:del>
                </m:r>
              </m:e>
            </m:d>
          </m:e>
          <m:sup>
            <m:r>
              <w:del w:id="1371" w:author="Erik Norvell" w:date="2025-11-20T08:08:00Z" w16du:dateUtc="2025-11-20T14:08:00Z">
                <w:rPr>
                  <w:rFonts w:ascii="Cambria Math" w:hAnsi="Cambria Math"/>
                </w:rPr>
                <m:t>-1</m:t>
              </w:del>
            </m:r>
          </m:sup>
        </m:sSup>
        <m:r>
          <w:del w:id="1372" w:author="Erik Norvell" w:date="2025-11-20T08:08:00Z" w16du:dateUtc="2025-11-20T14:08:00Z">
            <w:rPr>
              <w:rFonts w:ascii="Cambria Math" w:hAnsi="Cambria Math"/>
            </w:rPr>
            <m:t>≈0.</m:t>
          </w:del>
        </m:r>
        <m:r>
          <w:ins w:id="1373" w:author="Lauros Pajunen (Nokia)" w:date="2025-11-18T16:32:00Z" w16du:dateUtc="2025-11-18T22:32:00Z">
            <w:del w:id="1374" w:author="Erik Norvell" w:date="2025-11-20T08:08:00Z" w16du:dateUtc="2025-11-20T14:08:00Z">
              <w:rPr>
                <w:rFonts w:ascii="Cambria Math" w:hAnsi="Cambria Math"/>
              </w:rPr>
              <m:t>0079</m:t>
            </w:del>
          </w:ins>
        </m:r>
        <m:r>
          <w:del w:id="1375" w:author="Erik Norvell" w:date="2025-11-20T08:08:00Z" w16du:dateUtc="2025-11-20T14:08:00Z">
            <w:rPr>
              <w:rFonts w:ascii="Cambria Math" w:hAnsi="Cambria Math"/>
            </w:rPr>
            <m:t>00003</m:t>
          </w:del>
        </m:r>
      </m:oMath>
      <w:del w:id="1376" w:author="Erik Norvell" w:date="2025-11-20T08:08:00Z" w16du:dateUtc="2025-11-20T14:08:00Z">
        <w:r w:rsidRPr="1BFFD7E4" w:rsidDel="003C09B5">
          <w:delText>.</w:delText>
        </w:r>
      </w:del>
      <w:r w:rsidRPr="1BFFD7E4">
        <w:t xml:space="preserve"> The represented quaternion is a unit quaternion. Following the IVAS coordinate system in 7.4.3.1, a quaternion of (w=0, x=1, y=0, z=0) represents the frontal direction. The positive x-axis points towards the frontal direction, the positive y-axis points towards the left direction and the positive z-axis points towards the up direction.</w:t>
      </w:r>
    </w:p>
    <w:p w14:paraId="7A6AF320" w14:textId="77777777" w:rsidR="00413AF4" w:rsidDel="00BD56AE" w:rsidRDefault="00413AF4" w:rsidP="002F2B45">
      <w:pPr>
        <w:pStyle w:val="NO"/>
        <w:rPr>
          <w:del w:id="1377" w:author="Author"/>
        </w:rPr>
      </w:pPr>
      <w:r w:rsidRPr="008024D8">
        <w:t>N</w:t>
      </w:r>
      <w:r>
        <w:t xml:space="preserve">OTE: </w:t>
      </w:r>
      <w:r>
        <w:tab/>
        <w:t>An orientation in Euler convention can be converted to quaternions before transmission, see clause 7.4.3.2 for the conversion operation and clause 7.4.3.1 for Euler angle definitions in the IVAS coordinate system.</w:t>
      </w:r>
    </w:p>
    <w:p w14:paraId="73FDFB99" w14:textId="77777777" w:rsidR="00413AF4" w:rsidRPr="00E027FF" w:rsidRDefault="00413AF4" w:rsidP="00BD56AE">
      <w:pPr>
        <w:pStyle w:val="NO"/>
        <w:rPr>
          <w:ins w:id="1378" w:author="Author"/>
          <w:rFonts w:eastAsia="Consolas"/>
          <w:lang w:val="en-US"/>
        </w:rPr>
      </w:pPr>
      <w:del w:id="1379" w:author="Author">
        <w:r w:rsidDel="00BD56AE">
          <w:rPr>
            <w:rFonts w:eastAsia="Consolas"/>
          </w:rPr>
          <w:delText xml:space="preserve"> </w:delText>
        </w:r>
        <w:r w:rsidRPr="00E027FF" w:rsidDel="00BD56AE">
          <w:rPr>
            <w:rFonts w:eastAsia="Consolas"/>
            <w:lang w:val="en-US"/>
          </w:rPr>
          <w:delText>0                   1                   2                   3</w:delText>
        </w:r>
        <w:r w:rsidRPr="000916E6" w:rsidDel="00BD56AE">
          <w:rPr>
            <w:rFonts w:eastAsia="Consolas"/>
          </w:rPr>
          <w:delText xml:space="preserve"> </w:delText>
        </w:r>
      </w:del>
      <w:ins w:id="1380" w:author="Author">
        <w:del w:id="1381" w:author="Author">
          <w:r w:rsidRPr="00E027FF" w:rsidDel="00BD56AE">
            <w:rPr>
              <w:rFonts w:eastAsia="Consolas"/>
              <w:lang w:val="en-US"/>
            </w:rPr>
            <w:delText xml:space="preserve">  </w:delText>
          </w:r>
        </w:del>
      </w:ins>
      <w:del w:id="1382" w:author="Author">
        <w:r w:rsidRPr="000916E6" w:rsidDel="00BD56AE">
          <w:rPr>
            <w:rFonts w:eastAsia="Consolas"/>
          </w:rPr>
          <w:delText>_</w:delText>
        </w:r>
        <w:r w:rsidRPr="000916E6" w:rsidDel="00BD56AE">
          <w:br/>
        </w:r>
        <w:r w:rsidRPr="00E027FF" w:rsidDel="00BD56AE">
          <w:rPr>
            <w:rFonts w:eastAsia="Consolas"/>
            <w:lang w:val="en-US"/>
          </w:rPr>
          <w:delText xml:space="preserve"> 0 1 2 3 4 5 6 7 8 9 0 1 2 3 4 5 6 7 8 9 0 1 2 3 4 5 6 7 8 9 0 1</w:delText>
        </w:r>
        <w:r w:rsidRPr="004B1677" w:rsidDel="00BD56AE">
          <w:rPr>
            <w:rFonts w:eastAsia="Consolas"/>
          </w:rPr>
          <w:delText xml:space="preserve">  </w:delText>
        </w:r>
        <w:r w:rsidRPr="004B1677" w:rsidDel="00BD56AE">
          <w:br/>
        </w:r>
        <w:r w:rsidRPr="00E027FF" w:rsidDel="00BD56AE">
          <w:rPr>
            <w:rFonts w:eastAsia="Consolas"/>
            <w:lang w:val="en-US"/>
          </w:rPr>
          <w:delText xml:space="preserve"> +-+-+-+-+-+-+-+-+-+-+-+-+-+-+-+-+-+-+-+-+-+-+-+-+-+-+-+-+-+-+-+-+</w:delText>
        </w:r>
        <w:r w:rsidRPr="004B1677" w:rsidDel="00BD56AE">
          <w:br/>
        </w:r>
        <w:r w:rsidRPr="00E027FF" w:rsidDel="00BD56AE">
          <w:rPr>
            <w:rFonts w:eastAsia="Consolas"/>
            <w:lang w:val="en-US"/>
          </w:rPr>
          <w:delText xml:space="preserve"> |               W               |               X               |</w:delText>
        </w:r>
        <w:r w:rsidRPr="004B1677" w:rsidDel="00BD56AE">
          <w:br/>
        </w:r>
        <w:r w:rsidRPr="00E027FF" w:rsidDel="00BD56AE">
          <w:rPr>
            <w:rFonts w:eastAsia="Consolas"/>
            <w:lang w:val="en-US"/>
          </w:rPr>
          <w:delText xml:space="preserve"> +-+-+-+-+-+-+-+-+-+-+-+-+-+-+-+-+-+-+-+-+-+-+-+-+-+-+-+-+-+-+-+-+</w:delText>
        </w:r>
        <w:r w:rsidRPr="004B1677" w:rsidDel="00BD56AE">
          <w:br/>
        </w:r>
        <w:r w:rsidRPr="00E027FF" w:rsidDel="00BD56AE">
          <w:rPr>
            <w:rFonts w:eastAsia="Consolas"/>
            <w:lang w:val="en-US"/>
          </w:rPr>
          <w:delText xml:space="preserve"> |               Y               |               Z               |</w:delText>
        </w:r>
        <w:r w:rsidRPr="004B1677" w:rsidDel="00BD56AE">
          <w:br/>
        </w:r>
        <w:r w:rsidRPr="00E027FF" w:rsidDel="00BD56AE">
          <w:rPr>
            <w:rFonts w:eastAsia="Consolas"/>
            <w:lang w:val="en-US"/>
          </w:rPr>
          <w:delText xml:space="preserve"> +-+-+-+-+-+-+-+-+-+-+-+-+-+-+-+-+-+-+-+-+-+-+-+-+-+-+-+-+-+-+-+-+</w:delText>
        </w:r>
      </w:del>
    </w:p>
    <w:tbl>
      <w:tblPr>
        <w:tblStyle w:val="TableGrid"/>
        <w:tblW w:w="8482" w:type="dxa"/>
        <w:tblInd w:w="791" w:type="dxa"/>
        <w:tblLook w:val="04A0" w:firstRow="1" w:lastRow="0" w:firstColumn="1" w:lastColumn="0" w:noHBand="0" w:noVBand="1"/>
      </w:tblPr>
      <w:tblGrid>
        <w:gridCol w:w="8482"/>
      </w:tblGrid>
      <w:tr w:rsidR="00413AF4" w14:paraId="23227F2B" w14:textId="77777777" w:rsidTr="00277A63">
        <w:trPr>
          <w:trHeight w:val="1250"/>
          <w:ins w:id="1383" w:author="Author"/>
        </w:trPr>
        <w:tc>
          <w:tcPr>
            <w:tcW w:w="8482" w:type="dxa"/>
            <w:tcBorders>
              <w:top w:val="nil"/>
              <w:left w:val="nil"/>
              <w:bottom w:val="nil"/>
              <w:right w:val="nil"/>
            </w:tcBorders>
          </w:tcPr>
          <w:p w14:paraId="71AA08DA" w14:textId="2B30F9D6" w:rsidR="00413AF4" w:rsidRPr="00BB6497" w:rsidRDefault="003C09B5">
            <w:pPr>
              <w:pStyle w:val="PL"/>
              <w:rPr>
                <w:ins w:id="1384" w:author="Author"/>
                <w:rStyle w:val="VerbatimChar"/>
                <w:sz w:val="20"/>
                <w:szCs w:val="300"/>
                <w:lang w:val="fr-FR"/>
              </w:rPr>
            </w:pPr>
            <w:ins w:id="1385" w:author="Erik Norvell" w:date="2025-11-20T08:10:00Z" w16du:dateUtc="2025-11-20T14:10:00Z">
              <w:r>
                <w:rPr>
                  <w:sz w:val="20"/>
                  <w:szCs w:val="300"/>
                </w:rPr>
                <w:t xml:space="preserve">  </w:t>
              </w:r>
              <w:r w:rsidRPr="00BD56AE">
                <w:rPr>
                  <w:sz w:val="20"/>
                  <w:szCs w:val="300"/>
                  <w:lang w:val="fr-FR"/>
                </w:rPr>
                <w:t>0                   1                   2                   3</w:t>
              </w:r>
              <w:r w:rsidRPr="00BD56AE">
                <w:rPr>
                  <w:sz w:val="20"/>
                  <w:szCs w:val="300"/>
                </w:rPr>
                <w:br/>
              </w:r>
              <w:r w:rsidRPr="00BD56AE">
                <w:rPr>
                  <w:sz w:val="20"/>
                  <w:szCs w:val="300"/>
                  <w:lang w:val="fr-FR"/>
                </w:rPr>
                <w:t xml:space="preserve"> </w:t>
              </w:r>
              <w:r>
                <w:rPr>
                  <w:sz w:val="20"/>
                  <w:szCs w:val="300"/>
                  <w:lang w:val="fr-FR"/>
                </w:rPr>
                <w:t xml:space="preserve"> </w:t>
              </w:r>
              <w:r w:rsidRPr="00BD56AE">
                <w:rPr>
                  <w:sz w:val="20"/>
                  <w:szCs w:val="300"/>
                  <w:lang w:val="fr-FR"/>
                </w:rPr>
                <w:t>0 1 2 3 4 5 6 7 8 9 0 1 2 3 4 5 6 7 8 9 0 1 2 3 4 5 6 7 8 9 0 1</w:t>
              </w:r>
              <w:r w:rsidRPr="00BD56AE">
                <w:rPr>
                  <w:sz w:val="20"/>
                  <w:szCs w:val="300"/>
                </w:rPr>
                <w:t xml:space="preserve">  </w:t>
              </w:r>
              <w:r w:rsidRPr="00BD56AE">
                <w:rPr>
                  <w:sz w:val="20"/>
                  <w:szCs w:val="300"/>
                </w:rPr>
                <w:br/>
              </w:r>
              <w:r w:rsidRPr="00BD56AE">
                <w:rPr>
                  <w:sz w:val="20"/>
                  <w:szCs w:val="300"/>
                  <w:lang w:val="fr-FR"/>
                </w:rPr>
                <w:t xml:space="preserve"> +-+-+-+-+-+-+-+-+-+-+-+-+-+-+-+-+-+-+-+-+-+-+-+-+-+-+-+-+-+-+-+-+</w:t>
              </w:r>
              <w:r w:rsidRPr="00BD56AE">
                <w:rPr>
                  <w:sz w:val="20"/>
                  <w:szCs w:val="300"/>
                </w:rPr>
                <w:br/>
              </w:r>
              <w:r w:rsidRPr="00BD56AE">
                <w:rPr>
                  <w:sz w:val="20"/>
                  <w:szCs w:val="300"/>
                  <w:lang w:val="fr-FR"/>
                </w:rPr>
                <w:t xml:space="preserve"> |</w:t>
              </w:r>
              <w:r>
                <w:rPr>
                  <w:sz w:val="20"/>
                  <w:szCs w:val="300"/>
                  <w:lang w:val="fr-FR"/>
                </w:rPr>
                <w:t>OQI|</w:t>
              </w:r>
              <w:r w:rsidRPr="00BD56AE">
                <w:rPr>
                  <w:sz w:val="20"/>
                  <w:szCs w:val="300"/>
                  <w:lang w:val="fr-FR"/>
                </w:rPr>
                <w:t xml:space="preserve"> </w:t>
              </w:r>
              <w:r>
                <w:rPr>
                  <w:sz w:val="20"/>
                  <w:szCs w:val="300"/>
                  <w:lang w:val="fr-FR"/>
                </w:rPr>
                <w:t xml:space="preserve">    Q_1_enc       |</w:t>
              </w:r>
              <w:r w:rsidRPr="00BD56AE">
                <w:rPr>
                  <w:sz w:val="20"/>
                  <w:szCs w:val="300"/>
                  <w:lang w:val="fr-FR"/>
                </w:rPr>
                <w:t xml:space="preserve"> </w:t>
              </w:r>
              <w:r>
                <w:rPr>
                  <w:sz w:val="20"/>
                  <w:szCs w:val="300"/>
                  <w:lang w:val="fr-FR"/>
                </w:rPr>
                <w:t xml:space="preserve">      Q_2_enc     |</w:t>
              </w:r>
              <w:r w:rsidRPr="00BD56AE">
                <w:rPr>
                  <w:sz w:val="20"/>
                  <w:szCs w:val="300"/>
                  <w:lang w:val="fr-FR"/>
                </w:rPr>
                <w:t xml:space="preserve"> </w:t>
              </w:r>
              <w:r>
                <w:rPr>
                  <w:sz w:val="20"/>
                  <w:szCs w:val="300"/>
                  <w:lang w:val="fr-FR"/>
                </w:rPr>
                <w:t xml:space="preserve">     Q_3_enc      |</w:t>
              </w:r>
              <w:r w:rsidRPr="00BD56AE">
                <w:rPr>
                  <w:sz w:val="20"/>
                  <w:szCs w:val="300"/>
                  <w:lang w:val="fr-FR"/>
                </w:rPr>
                <w:t xml:space="preserve">               </w:t>
              </w:r>
              <w:r w:rsidRPr="00BD56AE">
                <w:rPr>
                  <w:sz w:val="20"/>
                  <w:szCs w:val="300"/>
                </w:rPr>
                <w:br/>
              </w:r>
              <w:r w:rsidRPr="00BD56AE">
                <w:rPr>
                  <w:sz w:val="20"/>
                  <w:szCs w:val="300"/>
                  <w:lang w:val="fr-FR"/>
                </w:rPr>
                <w:t xml:space="preserve"> +-+-+-+-+-+-+-+-+-+-+-+-+-+-+-+-+-+-+-+-+-+-+-+-+-+-+-+-+-+-+-+-+</w:t>
              </w:r>
            </w:ins>
          </w:p>
        </w:tc>
      </w:tr>
    </w:tbl>
    <w:p w14:paraId="7D7564B7" w14:textId="77777777" w:rsidR="00413AF4" w:rsidRPr="004B1677" w:rsidDel="00BD56AE" w:rsidRDefault="00413AF4" w:rsidP="002F2B45">
      <w:pPr>
        <w:pStyle w:val="SourceCode"/>
        <w:jc w:val="center"/>
        <w:rPr>
          <w:del w:id="1386" w:author="Author"/>
          <w:rFonts w:eastAsia="Consolas" w:cs="Consolas"/>
        </w:rPr>
      </w:pPr>
    </w:p>
    <w:p w14:paraId="3CB033FB" w14:textId="7D9A247D" w:rsidR="003C09B5" w:rsidRPr="003C09B5" w:rsidRDefault="00413AF4" w:rsidP="003C09B5">
      <w:pPr>
        <w:spacing w:after="240"/>
        <w:jc w:val="center"/>
        <w:rPr>
          <w:rFonts w:ascii="Arial" w:eastAsia="Arial" w:hAnsi="Arial"/>
          <w:b/>
          <w:lang w:val="en-US"/>
        </w:rPr>
      </w:pPr>
      <w:r w:rsidRPr="00E027FF">
        <w:rPr>
          <w:rFonts w:ascii="Arial" w:eastAsia="Arial" w:hAnsi="Arial"/>
          <w:b/>
          <w:lang w:val="en-US"/>
        </w:rPr>
        <w:t>Figure A.</w:t>
      </w:r>
      <w:r w:rsidRPr="004B1677">
        <w:rPr>
          <w:rFonts w:ascii="Arial" w:eastAsia="Arial" w:hAnsi="Arial" w:cs="Arial"/>
          <w:b/>
          <w:bCs/>
        </w:rPr>
        <w:t>3.5.6.1</w:t>
      </w:r>
      <w:r w:rsidRPr="00E027FF">
        <w:rPr>
          <w:rFonts w:ascii="Arial" w:eastAsia="Arial" w:hAnsi="Arial"/>
          <w:b/>
          <w:lang w:val="en-US"/>
        </w:rPr>
        <w:t>.1</w:t>
      </w:r>
      <w:r w:rsidRPr="004B1677">
        <w:rPr>
          <w:rFonts w:ascii="Arial" w:eastAsia="Arial" w:hAnsi="Arial" w:cs="Arial"/>
          <w:b/>
          <w:bCs/>
        </w:rPr>
        <w:t>-1</w:t>
      </w:r>
      <w:r w:rsidRPr="00E027FF">
        <w:rPr>
          <w:rFonts w:ascii="Arial" w:eastAsia="Arial" w:hAnsi="Arial"/>
          <w:b/>
          <w:lang w:val="en-US"/>
        </w:rPr>
        <w:t>: PI orientation data as quaternions.</w:t>
      </w:r>
    </w:p>
    <w:p w14:paraId="3AEBC9E4" w14:textId="59DBD491" w:rsidR="003C09B5" w:rsidRDefault="003C09B5" w:rsidP="003C09B5">
      <w:pPr>
        <w:rPr>
          <w:ins w:id="1387" w:author="Erik Norvell" w:date="2025-11-20T08:10:00Z" w16du:dateUtc="2025-11-20T14:10:00Z"/>
        </w:rPr>
      </w:pPr>
      <w:ins w:id="1388" w:author="Erik Norvell" w:date="2025-11-20T08:10:00Z" w16du:dateUtc="2025-11-20T14:10:00Z">
        <w:r>
          <w:t>The components are encoded by first identifying out of the four quaternion components the one with largest ab</w:t>
        </w:r>
      </w:ins>
      <w:ins w:id="1389" w:author="Erik Norvell" w:date="2025-11-20T08:16:00Z" w16du:dateUtc="2025-11-20T14:16:00Z">
        <w:r w:rsidR="00FA2DC2">
          <w:t>s</w:t>
        </w:r>
      </w:ins>
      <w:ins w:id="1390" w:author="Erik Norvell" w:date="2025-11-20T08:10:00Z" w16du:dateUtc="2025-11-20T14:10:00Z">
        <w:r>
          <w:t xml:space="preserve">olute value </w:t>
        </w:r>
      </w:ins>
      <m:oMath>
        <m:sSub>
          <m:sSubPr>
            <m:ctrlPr>
              <w:ins w:id="1391" w:author="Erik Norvell" w:date="2025-11-20T08:10:00Z" w16du:dateUtc="2025-11-20T14:10:00Z">
                <w:rPr>
                  <w:rFonts w:ascii="Cambria Math" w:hAnsi="Cambria Math"/>
                  <w:i/>
                </w:rPr>
              </w:ins>
            </m:ctrlPr>
          </m:sSubPr>
          <m:e>
            <m:r>
              <w:ins w:id="1392" w:author="Erik Norvell" w:date="2025-11-20T08:10:00Z" w16du:dateUtc="2025-11-20T14:10:00Z">
                <w:rPr>
                  <w:rFonts w:ascii="Cambria Math" w:hAnsi="Cambria Math"/>
                </w:rPr>
                <m:t>Q</m:t>
              </w:ins>
            </m:r>
          </m:e>
          <m:sub>
            <m:r>
              <w:ins w:id="1393" w:author="Erik Norvell" w:date="2025-11-20T08:10:00Z" w16du:dateUtc="2025-11-20T14:10:00Z">
                <w:rPr>
                  <w:rFonts w:ascii="Cambria Math" w:hAnsi="Cambria Math"/>
                </w:rPr>
                <m:t>i</m:t>
              </w:ins>
            </m:r>
          </m:sub>
        </m:sSub>
      </m:oMath>
      <w:ins w:id="1394" w:author="Erik Norvell" w:date="2025-11-20T08:10:00Z" w16du:dateUtc="2025-11-20T14:10:00Z">
        <w:r>
          <w:t xml:space="preserve">. If </w:t>
        </w:r>
      </w:ins>
      <m:oMath>
        <m:sSub>
          <m:sSubPr>
            <m:ctrlPr>
              <w:ins w:id="1395" w:author="Erik Norvell" w:date="2025-11-20T08:10:00Z" w16du:dateUtc="2025-11-20T14:10:00Z">
                <w:rPr>
                  <w:rFonts w:ascii="Cambria Math" w:hAnsi="Cambria Math"/>
                  <w:i/>
                </w:rPr>
              </w:ins>
            </m:ctrlPr>
          </m:sSubPr>
          <m:e>
            <m:r>
              <w:ins w:id="1396" w:author="Erik Norvell" w:date="2025-11-20T08:10:00Z" w16du:dateUtc="2025-11-20T14:10:00Z">
                <w:rPr>
                  <w:rFonts w:ascii="Cambria Math" w:hAnsi="Cambria Math"/>
                </w:rPr>
                <m:t>Q</m:t>
              </w:ins>
            </m:r>
          </m:e>
          <m:sub>
            <m:r>
              <w:ins w:id="1397" w:author="Erik Norvell" w:date="2025-11-20T08:10:00Z" w16du:dateUtc="2025-11-20T14:10:00Z">
                <w:rPr>
                  <w:rFonts w:ascii="Cambria Math" w:hAnsi="Cambria Math"/>
                </w:rPr>
                <m:t>i</m:t>
              </w:ins>
            </m:r>
          </m:sub>
        </m:sSub>
      </m:oMath>
      <w:ins w:id="1398" w:author="Erik Norvell" w:date="2025-11-20T08:10:00Z" w16du:dateUtc="2025-11-20T14:10:00Z">
        <w:r>
          <w:t xml:space="preserve"> is negative, the entire quaternion </w:t>
        </w:r>
      </w:ins>
      <m:oMath>
        <m:r>
          <w:ins w:id="1399" w:author="Erik Norvell" w:date="2025-11-20T08:10:00Z" w16du:dateUtc="2025-11-20T14:10:00Z">
            <w:rPr>
              <w:rFonts w:ascii="Cambria Math" w:hAnsi="Cambria Math"/>
            </w:rPr>
            <m:t>q</m:t>
          </w:ins>
        </m:r>
      </m:oMath>
      <w:ins w:id="1400" w:author="Erik Norvell" w:date="2025-11-20T08:10:00Z" w16du:dateUtc="2025-11-20T14:10:00Z">
        <w:r>
          <w:t xml:space="preserve"> shall be negated, i.e. multiplied with </w:t>
        </w:r>
      </w:ins>
      <m:oMath>
        <m:r>
          <w:ins w:id="1401" w:author="Erik Norvell" w:date="2025-11-20T08:10:00Z" w16du:dateUtc="2025-11-20T14:10:00Z">
            <w:rPr>
              <w:rFonts w:ascii="Cambria Math" w:hAnsi="Cambria Math"/>
            </w:rPr>
            <m:t>-1</m:t>
          </w:ins>
        </m:r>
      </m:oMath>
      <w:ins w:id="1402" w:author="Erik Norvell" w:date="2025-11-20T08:10:00Z" w16du:dateUtc="2025-11-20T14:10:00Z">
        <w:r>
          <w:t xml:space="preserve"> first (where </w:t>
        </w:r>
      </w:ins>
      <m:oMath>
        <m:r>
          <w:ins w:id="1403" w:author="Erik Norvell" w:date="2025-11-20T08:10:00Z" w16du:dateUtc="2025-11-20T14:10:00Z">
            <w:rPr>
              <w:rFonts w:ascii="Cambria Math" w:hAnsi="Cambria Math"/>
            </w:rPr>
            <m:t>q</m:t>
          </w:ins>
        </m:r>
      </m:oMath>
      <w:ins w:id="1404" w:author="Erik Norvell" w:date="2025-11-20T08:10:00Z" w16du:dateUtc="2025-11-20T14:10:00Z">
        <w:r>
          <w:t xml:space="preserve"> and </w:t>
        </w:r>
      </w:ins>
      <m:oMath>
        <m:r>
          <w:ins w:id="1405" w:author="Erik Norvell" w:date="2025-11-20T08:10:00Z" w16du:dateUtc="2025-11-20T14:10:00Z">
            <w:rPr>
              <w:rFonts w:ascii="Cambria Math" w:hAnsi="Cambria Math"/>
            </w:rPr>
            <m:t>-q</m:t>
          </w:ins>
        </m:r>
      </m:oMath>
      <w:ins w:id="1406" w:author="Erik Norvell" w:date="2025-11-20T08:10:00Z" w16du:dateUtc="2025-11-20T14:10:00Z">
        <w:r>
          <w:t xml:space="preserve"> represent the same rotation) to ensure </w:t>
        </w:r>
      </w:ins>
      <m:oMath>
        <m:sSub>
          <m:sSubPr>
            <m:ctrlPr>
              <w:ins w:id="1407" w:author="Erik Norvell" w:date="2025-11-20T08:10:00Z" w16du:dateUtc="2025-11-20T14:10:00Z">
                <w:rPr>
                  <w:rFonts w:ascii="Cambria Math" w:hAnsi="Cambria Math"/>
                  <w:i/>
                </w:rPr>
              </w:ins>
            </m:ctrlPr>
          </m:sSubPr>
          <m:e>
            <m:r>
              <w:ins w:id="1408" w:author="Erik Norvell" w:date="2025-11-20T08:10:00Z" w16du:dateUtc="2025-11-20T14:10:00Z">
                <w:rPr>
                  <w:rFonts w:ascii="Cambria Math" w:hAnsi="Cambria Math"/>
                </w:rPr>
                <m:t>Q</m:t>
              </w:ins>
            </m:r>
          </m:e>
          <m:sub>
            <m:r>
              <w:ins w:id="1409" w:author="Erik Norvell" w:date="2025-11-20T08:10:00Z" w16du:dateUtc="2025-11-20T14:10:00Z">
                <w:rPr>
                  <w:rFonts w:ascii="Cambria Math" w:hAnsi="Cambria Math"/>
                </w:rPr>
                <m:t>i</m:t>
              </w:ins>
            </m:r>
          </m:sub>
        </m:sSub>
      </m:oMath>
      <w:ins w:id="1410" w:author="Erik Norvell" w:date="2025-11-20T08:10:00Z" w16du:dateUtc="2025-11-20T14:10:00Z">
        <w:r>
          <w:t xml:space="preserve"> being positive. The other three quaternion components </w:t>
        </w:r>
      </w:ins>
      <m:oMath>
        <m:sSub>
          <m:sSubPr>
            <m:ctrlPr>
              <w:ins w:id="1411" w:author="Erik Norvell" w:date="2025-11-20T08:10:00Z" w16du:dateUtc="2025-11-20T14:10:00Z">
                <w:rPr>
                  <w:rFonts w:ascii="Cambria Math" w:hAnsi="Cambria Math"/>
                  <w:i/>
                </w:rPr>
              </w:ins>
            </m:ctrlPr>
          </m:sSubPr>
          <m:e>
            <m:r>
              <w:ins w:id="1412" w:author="Erik Norvell" w:date="2025-11-20T08:10:00Z" w16du:dateUtc="2025-11-20T14:10:00Z">
                <w:rPr>
                  <w:rFonts w:ascii="Cambria Math" w:hAnsi="Cambria Math"/>
                </w:rPr>
                <m:t>Q</m:t>
              </w:ins>
            </m:r>
          </m:e>
          <m:sub>
            <m:r>
              <w:ins w:id="1413" w:author="Erik Norvell" w:date="2025-11-20T08:10:00Z" w16du:dateUtc="2025-11-20T14:10:00Z">
                <w:rPr>
                  <w:rFonts w:ascii="Cambria Math" w:hAnsi="Cambria Math"/>
                </w:rPr>
                <m:t>1</m:t>
              </w:ins>
            </m:r>
          </m:sub>
        </m:sSub>
      </m:oMath>
      <w:ins w:id="1414" w:author="Erik Norvell" w:date="2025-11-20T08:10:00Z" w16du:dateUtc="2025-11-20T14:10:00Z">
        <w:r>
          <w:t xml:space="preserve">, </w:t>
        </w:r>
      </w:ins>
      <m:oMath>
        <m:sSub>
          <m:sSubPr>
            <m:ctrlPr>
              <w:ins w:id="1415" w:author="Erik Norvell" w:date="2025-11-20T08:10:00Z" w16du:dateUtc="2025-11-20T14:10:00Z">
                <w:rPr>
                  <w:rFonts w:ascii="Cambria Math" w:hAnsi="Cambria Math"/>
                  <w:i/>
                </w:rPr>
              </w:ins>
            </m:ctrlPr>
          </m:sSubPr>
          <m:e>
            <m:r>
              <w:ins w:id="1416" w:author="Erik Norvell" w:date="2025-11-20T08:10:00Z" w16du:dateUtc="2025-11-20T14:10:00Z">
                <w:rPr>
                  <w:rFonts w:ascii="Cambria Math" w:hAnsi="Cambria Math"/>
                </w:rPr>
                <m:t>Q</m:t>
              </w:ins>
            </m:r>
          </m:e>
          <m:sub>
            <m:r>
              <w:ins w:id="1417" w:author="Erik Norvell" w:date="2025-11-20T08:10:00Z" w16du:dateUtc="2025-11-20T14:10:00Z">
                <w:rPr>
                  <w:rFonts w:ascii="Cambria Math" w:hAnsi="Cambria Math"/>
                </w:rPr>
                <m:t>2</m:t>
              </w:ins>
            </m:r>
          </m:sub>
        </m:sSub>
        <m:r>
          <w:ins w:id="1418" w:author="Erik Norvell" w:date="2025-11-20T08:10:00Z" w16du:dateUtc="2025-11-20T14:10:00Z">
            <w:rPr>
              <w:rFonts w:ascii="Cambria Math" w:hAnsi="Cambria Math"/>
            </w:rPr>
            <m:t xml:space="preserve">, </m:t>
          </w:ins>
        </m:r>
        <m:sSub>
          <m:sSubPr>
            <m:ctrlPr>
              <w:ins w:id="1419" w:author="Erik Norvell" w:date="2025-11-20T08:10:00Z" w16du:dateUtc="2025-11-20T14:10:00Z">
                <w:rPr>
                  <w:rFonts w:ascii="Cambria Math" w:hAnsi="Cambria Math"/>
                  <w:i/>
                </w:rPr>
              </w:ins>
            </m:ctrlPr>
          </m:sSubPr>
          <m:e>
            <m:r>
              <w:ins w:id="1420" w:author="Erik Norvell" w:date="2025-11-20T08:10:00Z" w16du:dateUtc="2025-11-20T14:10:00Z">
                <w:rPr>
                  <w:rFonts w:ascii="Cambria Math" w:hAnsi="Cambria Math"/>
                </w:rPr>
                <m:t xml:space="preserve"> Q</m:t>
              </w:ins>
            </m:r>
          </m:e>
          <m:sub>
            <m:r>
              <w:ins w:id="1421" w:author="Erik Norvell" w:date="2025-11-20T08:10:00Z" w16du:dateUtc="2025-11-20T14:10:00Z">
                <w:rPr>
                  <w:rFonts w:ascii="Cambria Math" w:hAnsi="Cambria Math"/>
                </w:rPr>
                <m:t>3</m:t>
              </w:ins>
            </m:r>
          </m:sub>
        </m:sSub>
      </m:oMath>
      <w:ins w:id="1422" w:author="Erik Norvell" w:date="2025-11-20T08:10:00Z" w16du:dateUtc="2025-11-20T14:10:00Z">
        <w:r>
          <w:t xml:space="preserve"> out of W,X,Y,Z are then each encoded into a 10-bit unsigned integer by first shifting into </w:t>
        </w:r>
      </w:ins>
      <m:oMath>
        <m:r>
          <w:ins w:id="1423" w:author="Erik Norvell" w:date="2025-11-20T08:10:00Z" w16du:dateUtc="2025-11-20T14:10:00Z">
            <w:rPr>
              <w:rFonts w:ascii="Cambria Math" w:hAnsi="Cambria Math"/>
            </w:rPr>
            <m:t>[0;</m:t>
          </w:ins>
        </m:r>
        <m:f>
          <m:fPr>
            <m:ctrlPr>
              <w:ins w:id="1424" w:author="Erik Norvell" w:date="2025-11-20T08:10:00Z" w16du:dateUtc="2025-11-20T14:10:00Z">
                <w:rPr>
                  <w:rFonts w:ascii="Cambria Math" w:hAnsi="Cambria Math"/>
                  <w:i/>
                </w:rPr>
              </w:ins>
            </m:ctrlPr>
          </m:fPr>
          <m:num>
            <m:r>
              <w:ins w:id="1425" w:author="Erik Norvell" w:date="2025-11-20T08:10:00Z" w16du:dateUtc="2025-11-20T14:10:00Z">
                <w:rPr>
                  <w:rFonts w:ascii="Cambria Math" w:hAnsi="Cambria Math"/>
                </w:rPr>
                <m:t>2</m:t>
              </w:ins>
            </m:r>
          </m:num>
          <m:den>
            <m:rad>
              <m:radPr>
                <m:degHide m:val="1"/>
                <m:ctrlPr>
                  <w:ins w:id="1426" w:author="Erik Norvell" w:date="2025-11-20T08:10:00Z" w16du:dateUtc="2025-11-20T14:10:00Z">
                    <w:rPr>
                      <w:rFonts w:ascii="Cambria Math" w:hAnsi="Cambria Math"/>
                      <w:i/>
                    </w:rPr>
                  </w:ins>
                </m:ctrlPr>
              </m:radPr>
              <m:deg/>
              <m:e>
                <m:r>
                  <w:ins w:id="1427" w:author="Erik Norvell" w:date="2025-11-20T08:10:00Z" w16du:dateUtc="2025-11-20T14:10:00Z">
                    <w:rPr>
                      <w:rFonts w:ascii="Cambria Math" w:hAnsi="Cambria Math"/>
                    </w:rPr>
                    <m:t>2</m:t>
                  </w:ins>
                </m:r>
              </m:e>
            </m:rad>
          </m:den>
        </m:f>
        <m:r>
          <w:ins w:id="1428" w:author="Erik Norvell" w:date="2025-11-20T08:10:00Z" w16du:dateUtc="2025-11-20T14:10:00Z">
            <w:rPr>
              <w:rFonts w:ascii="Cambria Math" w:hAnsi="Cambria Math"/>
            </w:rPr>
            <m:t>]</m:t>
          </w:ins>
        </m:r>
      </m:oMath>
      <w:ins w:id="1429" w:author="Erik Norvell" w:date="2025-11-20T08:10:00Z" w16du:dateUtc="2025-11-20T14:10:00Z">
        <w:r>
          <w:t xml:space="preserve">, scaling by </w:t>
        </w:r>
      </w:ins>
      <m:oMath>
        <m:f>
          <m:fPr>
            <m:ctrlPr>
              <w:ins w:id="1430" w:author="Erik Norvell" w:date="2025-11-20T08:10:00Z" w16du:dateUtc="2025-11-20T14:10:00Z">
                <w:rPr>
                  <w:rFonts w:ascii="Cambria Math" w:hAnsi="Cambria Math"/>
                  <w:i/>
                </w:rPr>
              </w:ins>
            </m:ctrlPr>
          </m:fPr>
          <m:num>
            <m:r>
              <w:ins w:id="1431" w:author="Erik Norvell" w:date="2025-11-20T08:10:00Z" w16du:dateUtc="2025-11-20T14:10:00Z">
                <w:rPr>
                  <w:rFonts w:ascii="Cambria Math" w:hAnsi="Cambria Math"/>
                </w:rPr>
                <m:t>1023×</m:t>
              </w:ins>
            </m:r>
            <m:rad>
              <m:radPr>
                <m:degHide m:val="1"/>
                <m:ctrlPr>
                  <w:ins w:id="1432" w:author="Erik Norvell" w:date="2025-11-20T08:10:00Z" w16du:dateUtc="2025-11-20T14:10:00Z">
                    <w:rPr>
                      <w:rFonts w:ascii="Cambria Math" w:hAnsi="Cambria Math"/>
                      <w:i/>
                    </w:rPr>
                  </w:ins>
                </m:ctrlPr>
              </m:radPr>
              <m:deg/>
              <m:e>
                <m:r>
                  <w:ins w:id="1433" w:author="Erik Norvell" w:date="2025-11-20T08:10:00Z" w16du:dateUtc="2025-11-20T14:10:00Z">
                    <w:rPr>
                      <w:rFonts w:ascii="Cambria Math" w:hAnsi="Cambria Math"/>
                    </w:rPr>
                    <m:t>2</m:t>
                  </w:ins>
                </m:r>
              </m:e>
            </m:rad>
          </m:num>
          <m:den>
            <m:r>
              <w:ins w:id="1434" w:author="Erik Norvell" w:date="2025-11-20T08:10:00Z" w16du:dateUtc="2025-11-20T14:10:00Z">
                <w:rPr>
                  <w:rFonts w:ascii="Cambria Math" w:hAnsi="Cambria Math"/>
                </w:rPr>
                <m:t>2</m:t>
              </w:ins>
            </m:r>
          </m:den>
        </m:f>
      </m:oMath>
      <w:ins w:id="1435" w:author="Erik Norvell" w:date="2025-11-20T08:10:00Z" w16du:dateUtc="2025-11-20T14:10:00Z">
        <w:r>
          <w:t xml:space="preserve"> rounding to nearest integer and clamping to </w:t>
        </w:r>
      </w:ins>
      <m:oMath>
        <m:r>
          <w:ins w:id="1436" w:author="Erik Norvell" w:date="2025-11-20T08:10:00Z" w16du:dateUtc="2025-11-20T14:10:00Z">
            <w:rPr>
              <w:rFonts w:ascii="Cambria Math" w:hAnsi="Cambria Math"/>
            </w:rPr>
            <m:t>[0…1023]</m:t>
          </w:ins>
        </m:r>
      </m:oMath>
      <w:ins w:id="1437" w:author="Erik Norvell" w:date="2025-11-20T08:10:00Z" w16du:dateUtc="2025-11-20T14:10:00Z">
        <w:r>
          <w:t xml:space="preserve">, e.g. </w:t>
        </w:r>
      </w:ins>
      <m:oMath>
        <m:sSub>
          <m:sSubPr>
            <m:ctrlPr>
              <w:ins w:id="1438" w:author="Erik Norvell" w:date="2025-11-20T08:10:00Z" w16du:dateUtc="2025-11-20T14:10:00Z">
                <w:rPr>
                  <w:rFonts w:ascii="Cambria Math" w:hAnsi="Cambria Math"/>
                  <w:i/>
                </w:rPr>
              </w:ins>
            </m:ctrlPr>
          </m:sSubPr>
          <m:e>
            <m:r>
              <w:ins w:id="1439" w:author="Erik Norvell" w:date="2025-11-20T08:10:00Z" w16du:dateUtc="2025-11-20T14:10:00Z">
                <w:rPr>
                  <w:rFonts w:ascii="Cambria Math" w:hAnsi="Cambria Math"/>
                </w:rPr>
                <m:t>Q</m:t>
              </w:ins>
            </m:r>
          </m:e>
          <m:sub>
            <m:r>
              <w:ins w:id="1440" w:author="Erik Norvell" w:date="2025-11-20T08:10:00Z" w16du:dateUtc="2025-11-20T14:10:00Z">
                <w:rPr>
                  <w:rFonts w:ascii="Cambria Math" w:hAnsi="Cambria Math"/>
                </w:rPr>
                <m:t>1,enc</m:t>
              </w:ins>
            </m:r>
          </m:sub>
        </m:sSub>
        <m:r>
          <w:ins w:id="1441" w:author="Erik Norvell" w:date="2025-11-20T08:10:00Z" w16du:dateUtc="2025-11-20T14:10:00Z">
            <w:rPr>
              <w:rFonts w:ascii="Cambria Math" w:hAnsi="Cambria Math"/>
            </w:rPr>
            <m:t>=</m:t>
          </w:ins>
        </m:r>
        <m:d>
          <m:dPr>
            <m:ctrlPr>
              <w:ins w:id="1442" w:author="Erik Norvell" w:date="2025-11-20T08:10:00Z" w16du:dateUtc="2025-11-20T14:10:00Z">
                <w:rPr>
                  <w:rFonts w:ascii="Cambria Math" w:hAnsi="Cambria Math"/>
                  <w:i/>
                </w:rPr>
              </w:ins>
            </m:ctrlPr>
          </m:dPr>
          <m:e>
            <m:sSub>
              <m:sSubPr>
                <m:ctrlPr>
                  <w:ins w:id="1443" w:author="Erik Norvell" w:date="2025-11-20T08:10:00Z" w16du:dateUtc="2025-11-20T14:10:00Z">
                    <w:rPr>
                      <w:rFonts w:ascii="Cambria Math" w:hAnsi="Cambria Math"/>
                      <w:i/>
                    </w:rPr>
                  </w:ins>
                </m:ctrlPr>
              </m:sSubPr>
              <m:e>
                <m:r>
                  <w:ins w:id="1444" w:author="Erik Norvell" w:date="2025-11-20T08:10:00Z" w16du:dateUtc="2025-11-20T14:10:00Z">
                    <w:rPr>
                      <w:rFonts w:ascii="Cambria Math" w:hAnsi="Cambria Math"/>
                    </w:rPr>
                    <m:t>Q</m:t>
                  </w:ins>
                </m:r>
              </m:e>
              <m:sub>
                <m:r>
                  <w:ins w:id="1445" w:author="Erik Norvell" w:date="2025-11-20T08:10:00Z" w16du:dateUtc="2025-11-20T14:10:00Z">
                    <w:rPr>
                      <w:rFonts w:ascii="Cambria Math" w:hAnsi="Cambria Math"/>
                    </w:rPr>
                    <m:t>1</m:t>
                  </w:ins>
                </m:r>
              </m:sub>
            </m:sSub>
            <m:r>
              <w:ins w:id="1446" w:author="Erik Norvell" w:date="2025-11-20T08:10:00Z" w16du:dateUtc="2025-11-20T14:10:00Z">
                <w:rPr>
                  <w:rFonts w:ascii="Cambria Math" w:hAnsi="Cambria Math"/>
                </w:rPr>
                <m:t>+</m:t>
              </w:ins>
            </m:r>
            <m:f>
              <m:fPr>
                <m:ctrlPr>
                  <w:ins w:id="1447" w:author="Erik Norvell" w:date="2025-11-20T08:10:00Z" w16du:dateUtc="2025-11-20T14:10:00Z">
                    <w:rPr>
                      <w:rFonts w:ascii="Cambria Math" w:hAnsi="Cambria Math"/>
                      <w:i/>
                    </w:rPr>
                  </w:ins>
                </m:ctrlPr>
              </m:fPr>
              <m:num>
                <m:r>
                  <w:ins w:id="1448" w:author="Erik Norvell" w:date="2025-11-20T08:10:00Z" w16du:dateUtc="2025-11-20T14:10:00Z">
                    <w:rPr>
                      <w:rFonts w:ascii="Cambria Math" w:hAnsi="Cambria Math"/>
                    </w:rPr>
                    <m:t>1</m:t>
                  </w:ins>
                </m:r>
              </m:num>
              <m:den>
                <m:rad>
                  <m:radPr>
                    <m:degHide m:val="1"/>
                    <m:ctrlPr>
                      <w:ins w:id="1449" w:author="Erik Norvell" w:date="2025-11-20T08:10:00Z" w16du:dateUtc="2025-11-20T14:10:00Z">
                        <w:rPr>
                          <w:rFonts w:ascii="Cambria Math" w:hAnsi="Cambria Math"/>
                          <w:i/>
                        </w:rPr>
                      </w:ins>
                    </m:ctrlPr>
                  </m:radPr>
                  <m:deg/>
                  <m:e>
                    <m:r>
                      <w:ins w:id="1450" w:author="Erik Norvell" w:date="2025-11-20T08:10:00Z" w16du:dateUtc="2025-11-20T14:10:00Z">
                        <w:rPr>
                          <w:rFonts w:ascii="Cambria Math" w:hAnsi="Cambria Math"/>
                        </w:rPr>
                        <m:t>2</m:t>
                      </w:ins>
                    </m:r>
                  </m:e>
                </m:rad>
              </m:den>
            </m:f>
          </m:e>
        </m:d>
        <m:r>
          <w:ins w:id="1451" w:author="Erik Norvell" w:date="2025-11-20T08:10:00Z" w16du:dateUtc="2025-11-20T14:10:00Z">
            <w:rPr>
              <w:rFonts w:ascii="Cambria Math" w:hAnsi="Cambria Math"/>
            </w:rPr>
            <m:t>×</m:t>
          </w:ins>
        </m:r>
        <m:f>
          <m:fPr>
            <m:ctrlPr>
              <w:ins w:id="1452" w:author="Erik Norvell" w:date="2025-11-20T08:10:00Z" w16du:dateUtc="2025-11-20T14:10:00Z">
                <w:rPr>
                  <w:rFonts w:ascii="Cambria Math" w:hAnsi="Cambria Math"/>
                  <w:i/>
                </w:rPr>
              </w:ins>
            </m:ctrlPr>
          </m:fPr>
          <m:num>
            <m:r>
              <w:ins w:id="1453" w:author="Erik Norvell" w:date="2025-11-20T08:10:00Z" w16du:dateUtc="2025-11-20T14:10:00Z">
                <w:rPr>
                  <w:rFonts w:ascii="Cambria Math" w:hAnsi="Cambria Math"/>
                </w:rPr>
                <m:t xml:space="preserve">1023 × </m:t>
              </w:ins>
            </m:r>
            <m:rad>
              <m:radPr>
                <m:degHide m:val="1"/>
                <m:ctrlPr>
                  <w:ins w:id="1454" w:author="Erik Norvell" w:date="2025-11-20T08:10:00Z" w16du:dateUtc="2025-11-20T14:10:00Z">
                    <w:rPr>
                      <w:rFonts w:ascii="Cambria Math" w:hAnsi="Cambria Math"/>
                      <w:i/>
                    </w:rPr>
                  </w:ins>
                </m:ctrlPr>
              </m:radPr>
              <m:deg/>
              <m:e>
                <m:r>
                  <w:ins w:id="1455" w:author="Erik Norvell" w:date="2025-11-20T08:10:00Z" w16du:dateUtc="2025-11-20T14:10:00Z">
                    <w:rPr>
                      <w:rFonts w:ascii="Cambria Math" w:hAnsi="Cambria Math"/>
                    </w:rPr>
                    <m:t>2</m:t>
                  </w:ins>
                </m:r>
              </m:e>
            </m:rad>
          </m:num>
          <m:den>
            <m:r>
              <w:ins w:id="1456" w:author="Erik Norvell" w:date="2025-11-20T08:10:00Z" w16du:dateUtc="2025-11-20T14:10:00Z">
                <w:rPr>
                  <w:rFonts w:ascii="Cambria Math" w:hAnsi="Cambria Math"/>
                </w:rPr>
                <m:t>2</m:t>
              </w:ins>
            </m:r>
          </m:den>
        </m:f>
      </m:oMath>
      <w:ins w:id="1457" w:author="Erik Norvell" w:date="2025-11-20T08:10:00Z" w16du:dateUtc="2025-11-20T14:10:00Z">
        <w:r>
          <w:t>. The value for the omitted quaternion component OQI is defined by Table A.3.5.6.</w:t>
        </w:r>
      </w:ins>
      <w:ins w:id="1458" w:author="Lauros Pajunen (Nokia)" w:date="2025-11-20T08:29:00Z" w16du:dateUtc="2025-11-20T14:29:00Z">
        <w:r w:rsidR="001C47D2">
          <w:t>1.1</w:t>
        </w:r>
      </w:ins>
      <w:ins w:id="1459" w:author="Erik Norvell" w:date="2025-11-20T08:10:00Z" w16du:dateUtc="2025-11-20T14:10:00Z">
        <w:r>
          <w:t>-1.</w:t>
        </w:r>
      </w:ins>
    </w:p>
    <w:p w14:paraId="3F242634" w14:textId="07DD1400" w:rsidR="003C09B5" w:rsidRDefault="003C09B5" w:rsidP="003C09B5">
      <w:pPr>
        <w:spacing w:before="60"/>
        <w:jc w:val="center"/>
        <w:rPr>
          <w:ins w:id="1460" w:author="Erik Norvell" w:date="2025-11-20T08:11:00Z" w16du:dateUtc="2025-11-20T14:11:00Z"/>
          <w:rFonts w:ascii="Arial" w:eastAsia="Arial" w:hAnsi="Arial" w:cs="Arial"/>
          <w:b/>
          <w:bCs/>
        </w:rPr>
      </w:pPr>
      <w:ins w:id="1461" w:author="Erik Norvell" w:date="2025-11-20T08:11:00Z" w16du:dateUtc="2025-11-20T14:11:00Z">
        <w:r>
          <w:rPr>
            <w:rFonts w:ascii="Arial" w:eastAsia="Arial" w:hAnsi="Arial" w:cs="Arial"/>
            <w:b/>
            <w:bCs/>
          </w:rPr>
          <w:t xml:space="preserve">Table </w:t>
        </w:r>
        <w:r w:rsidRPr="0056689A">
          <w:rPr>
            <w:rFonts w:ascii="Arial" w:eastAsia="Arial" w:hAnsi="Arial" w:cs="Arial"/>
            <w:b/>
            <w:bCs/>
          </w:rPr>
          <w:t>A.3.5.6.</w:t>
        </w:r>
      </w:ins>
      <w:ins w:id="1462" w:author="Lauros Pajunen (Nokia)" w:date="2025-11-20T08:29:00Z" w16du:dateUtc="2025-11-20T14:29:00Z">
        <w:r w:rsidR="001C47D2">
          <w:rPr>
            <w:rFonts w:ascii="Arial" w:eastAsia="Arial" w:hAnsi="Arial" w:cs="Arial"/>
            <w:b/>
            <w:bCs/>
          </w:rPr>
          <w:t>1.1</w:t>
        </w:r>
      </w:ins>
      <w:ins w:id="1463" w:author="Erik Norvell" w:date="2025-11-20T08:11:00Z" w16du:dateUtc="2025-11-20T14:11:00Z">
        <w:r>
          <w:rPr>
            <w:rFonts w:ascii="Arial" w:eastAsia="Arial" w:hAnsi="Arial" w:cs="Arial"/>
            <w:b/>
            <w:bCs/>
          </w:rPr>
          <w:t>-1: 2-bit codes for the omitted Quaternion component.</w:t>
        </w:r>
      </w:ins>
    </w:p>
    <w:tbl>
      <w:tblPr>
        <w:tblW w:w="0" w:type="auto"/>
        <w:jc w:val="center"/>
        <w:tblLook w:val="04A0" w:firstRow="1" w:lastRow="0" w:firstColumn="1" w:lastColumn="0" w:noHBand="0" w:noVBand="1"/>
      </w:tblPr>
      <w:tblGrid>
        <w:gridCol w:w="1116"/>
        <w:gridCol w:w="3269"/>
      </w:tblGrid>
      <w:tr w:rsidR="003C09B5" w14:paraId="6FFB95FC" w14:textId="77777777" w:rsidTr="00865F64">
        <w:trPr>
          <w:trHeight w:val="300"/>
          <w:jc w:val="center"/>
          <w:ins w:id="1464" w:author="Erik Norvell" w:date="2025-11-20T08:11:00Z"/>
        </w:trPr>
        <w:tc>
          <w:tcPr>
            <w:tcW w:w="1116"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68DA62C5" w14:textId="77777777" w:rsidR="003C09B5" w:rsidRDefault="003C09B5" w:rsidP="00865F64">
            <w:pPr>
              <w:spacing w:after="0"/>
              <w:jc w:val="center"/>
              <w:rPr>
                <w:ins w:id="1465" w:author="Erik Norvell" w:date="2025-11-20T08:11:00Z" w16du:dateUtc="2025-11-20T14:11:00Z"/>
                <w:rFonts w:ascii="Arial" w:eastAsia="Arial" w:hAnsi="Arial" w:cs="Arial"/>
                <w:b/>
                <w:bCs/>
                <w:color w:val="000000" w:themeColor="text1"/>
                <w:sz w:val="18"/>
                <w:szCs w:val="18"/>
              </w:rPr>
            </w:pPr>
            <w:ins w:id="1466" w:author="Erik Norvell" w:date="2025-11-20T08:11:00Z" w16du:dateUtc="2025-11-20T14:11:00Z">
              <w:r>
                <w:rPr>
                  <w:rFonts w:ascii="Arial" w:eastAsia="Arial" w:hAnsi="Arial" w:cs="Arial"/>
                  <w:b/>
                  <w:bCs/>
                  <w:color w:val="000000" w:themeColor="text1"/>
                  <w:sz w:val="18"/>
                  <w:szCs w:val="18"/>
                </w:rPr>
                <w:lastRenderedPageBreak/>
                <w:t>OQI</w:t>
              </w:r>
            </w:ins>
          </w:p>
        </w:tc>
        <w:tc>
          <w:tcPr>
            <w:tcW w:w="3269"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1D0BFD28" w14:textId="77777777" w:rsidR="003C09B5" w:rsidRDefault="003C09B5" w:rsidP="00865F64">
            <w:pPr>
              <w:spacing w:after="0"/>
              <w:jc w:val="center"/>
              <w:rPr>
                <w:ins w:id="1467" w:author="Erik Norvell" w:date="2025-11-20T08:11:00Z" w16du:dateUtc="2025-11-20T14:11:00Z"/>
                <w:rFonts w:ascii="Arial" w:eastAsia="Arial" w:hAnsi="Arial" w:cs="Arial"/>
                <w:b/>
                <w:bCs/>
                <w:color w:val="000000" w:themeColor="text1"/>
                <w:sz w:val="18"/>
                <w:szCs w:val="18"/>
              </w:rPr>
            </w:pPr>
            <w:ins w:id="1468" w:author="Erik Norvell" w:date="2025-11-20T08:11:00Z" w16du:dateUtc="2025-11-20T14:11:00Z">
              <w:r>
                <w:rPr>
                  <w:rFonts w:ascii="Arial" w:eastAsia="Arial" w:hAnsi="Arial" w:cs="Arial"/>
                  <w:b/>
                  <w:bCs/>
                  <w:color w:val="000000" w:themeColor="text1"/>
                  <w:sz w:val="18"/>
                  <w:szCs w:val="18"/>
                </w:rPr>
                <w:t>Omitted Quaternion Component</w:t>
              </w:r>
            </w:ins>
          </w:p>
        </w:tc>
      </w:tr>
      <w:tr w:rsidR="003C09B5" w14:paraId="14E0B4ED" w14:textId="77777777" w:rsidTr="00865F64">
        <w:trPr>
          <w:trHeight w:val="300"/>
          <w:jc w:val="center"/>
          <w:ins w:id="1469"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21B5D611" w14:textId="77777777" w:rsidR="003C09B5" w:rsidRDefault="003C09B5" w:rsidP="00865F64">
            <w:pPr>
              <w:spacing w:after="0"/>
              <w:jc w:val="center"/>
              <w:rPr>
                <w:ins w:id="1470" w:author="Erik Norvell" w:date="2025-11-20T08:11:00Z" w16du:dateUtc="2025-11-20T14:11:00Z"/>
                <w:rFonts w:ascii="Arial" w:eastAsia="Arial" w:hAnsi="Arial" w:cs="Arial"/>
                <w:sz w:val="18"/>
                <w:szCs w:val="18"/>
              </w:rPr>
            </w:pPr>
            <w:ins w:id="1471" w:author="Erik Norvell" w:date="2025-11-20T08:11:00Z" w16du:dateUtc="2025-11-20T14:11:00Z">
              <w:r>
                <w:rPr>
                  <w:rFonts w:ascii="Arial" w:eastAsia="Arial" w:hAnsi="Arial" w:cs="Arial"/>
                  <w:sz w:val="18"/>
                  <w:szCs w:val="18"/>
                </w:rPr>
                <w:t>00</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57E204D8" w14:textId="77777777" w:rsidR="003C09B5" w:rsidRDefault="003C09B5" w:rsidP="00865F64">
            <w:pPr>
              <w:spacing w:after="0"/>
              <w:jc w:val="center"/>
              <w:rPr>
                <w:ins w:id="1472" w:author="Erik Norvell" w:date="2025-11-20T08:11:00Z" w16du:dateUtc="2025-11-20T14:11:00Z"/>
                <w:rFonts w:ascii="Arial" w:eastAsia="Arial" w:hAnsi="Arial" w:cs="Arial"/>
                <w:sz w:val="18"/>
                <w:szCs w:val="18"/>
              </w:rPr>
            </w:pPr>
            <w:ins w:id="1473" w:author="Erik Norvell" w:date="2025-11-20T08:11:00Z" w16du:dateUtc="2025-11-20T14:11:00Z">
              <w:r>
                <w:rPr>
                  <w:rFonts w:ascii="Arial" w:eastAsia="Arial" w:hAnsi="Arial" w:cs="Arial"/>
                  <w:sz w:val="18"/>
                  <w:szCs w:val="18"/>
                </w:rPr>
                <w:t>W</w:t>
              </w:r>
            </w:ins>
          </w:p>
        </w:tc>
      </w:tr>
      <w:tr w:rsidR="003C09B5" w14:paraId="79935875" w14:textId="77777777" w:rsidTr="00865F64">
        <w:trPr>
          <w:trHeight w:val="300"/>
          <w:jc w:val="center"/>
          <w:ins w:id="1474"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0B89B581" w14:textId="77777777" w:rsidR="003C09B5" w:rsidRDefault="003C09B5" w:rsidP="00865F64">
            <w:pPr>
              <w:spacing w:after="0"/>
              <w:jc w:val="center"/>
              <w:rPr>
                <w:ins w:id="1475" w:author="Erik Norvell" w:date="2025-11-20T08:11:00Z" w16du:dateUtc="2025-11-20T14:11:00Z"/>
                <w:rFonts w:ascii="Arial" w:eastAsia="Arial" w:hAnsi="Arial" w:cs="Arial"/>
                <w:sz w:val="18"/>
                <w:szCs w:val="18"/>
              </w:rPr>
            </w:pPr>
            <w:ins w:id="1476" w:author="Erik Norvell" w:date="2025-11-20T08:11:00Z" w16du:dateUtc="2025-11-20T14:11:00Z">
              <w:r>
                <w:rPr>
                  <w:rFonts w:ascii="Arial" w:eastAsia="Arial" w:hAnsi="Arial" w:cs="Arial"/>
                  <w:sz w:val="18"/>
                  <w:szCs w:val="18"/>
                </w:rPr>
                <w:t>01</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3D04BB54" w14:textId="77777777" w:rsidR="003C09B5" w:rsidRDefault="003C09B5" w:rsidP="00865F64">
            <w:pPr>
              <w:spacing w:after="0"/>
              <w:jc w:val="center"/>
              <w:rPr>
                <w:ins w:id="1477" w:author="Erik Norvell" w:date="2025-11-20T08:11:00Z" w16du:dateUtc="2025-11-20T14:11:00Z"/>
                <w:rFonts w:ascii="Arial" w:eastAsia="Arial" w:hAnsi="Arial" w:cs="Arial"/>
                <w:sz w:val="18"/>
                <w:szCs w:val="18"/>
              </w:rPr>
            </w:pPr>
            <w:ins w:id="1478" w:author="Erik Norvell" w:date="2025-11-20T08:11:00Z" w16du:dateUtc="2025-11-20T14:11:00Z">
              <w:r>
                <w:rPr>
                  <w:rFonts w:ascii="Arial" w:eastAsia="Arial" w:hAnsi="Arial" w:cs="Arial"/>
                  <w:sz w:val="18"/>
                  <w:szCs w:val="18"/>
                </w:rPr>
                <w:t>X</w:t>
              </w:r>
            </w:ins>
          </w:p>
        </w:tc>
      </w:tr>
      <w:tr w:rsidR="003C09B5" w14:paraId="05271D78" w14:textId="77777777" w:rsidTr="00865F64">
        <w:trPr>
          <w:trHeight w:val="300"/>
          <w:jc w:val="center"/>
          <w:ins w:id="1479"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24B583A1" w14:textId="77777777" w:rsidR="003C09B5" w:rsidRDefault="003C09B5" w:rsidP="00865F64">
            <w:pPr>
              <w:spacing w:after="0"/>
              <w:jc w:val="center"/>
              <w:rPr>
                <w:ins w:id="1480" w:author="Erik Norvell" w:date="2025-11-20T08:11:00Z" w16du:dateUtc="2025-11-20T14:11:00Z"/>
                <w:rFonts w:ascii="Arial" w:eastAsia="Arial" w:hAnsi="Arial" w:cs="Arial"/>
                <w:sz w:val="18"/>
                <w:szCs w:val="18"/>
              </w:rPr>
            </w:pPr>
            <w:ins w:id="1481" w:author="Erik Norvell" w:date="2025-11-20T08:11:00Z" w16du:dateUtc="2025-11-20T14:11:00Z">
              <w:r>
                <w:rPr>
                  <w:rFonts w:ascii="Arial" w:eastAsia="Arial" w:hAnsi="Arial" w:cs="Arial"/>
                  <w:sz w:val="18"/>
                  <w:szCs w:val="18"/>
                </w:rPr>
                <w:t>10</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62878C88" w14:textId="77777777" w:rsidR="003C09B5" w:rsidRDefault="003C09B5" w:rsidP="00865F64">
            <w:pPr>
              <w:spacing w:after="0"/>
              <w:jc w:val="center"/>
              <w:rPr>
                <w:ins w:id="1482" w:author="Erik Norvell" w:date="2025-11-20T08:11:00Z" w16du:dateUtc="2025-11-20T14:11:00Z"/>
                <w:rFonts w:ascii="Arial" w:eastAsia="Arial" w:hAnsi="Arial" w:cs="Arial"/>
                <w:sz w:val="18"/>
                <w:szCs w:val="18"/>
              </w:rPr>
            </w:pPr>
            <w:ins w:id="1483" w:author="Erik Norvell" w:date="2025-11-20T08:11:00Z" w16du:dateUtc="2025-11-20T14:11:00Z">
              <w:r>
                <w:rPr>
                  <w:rFonts w:ascii="Arial" w:eastAsia="Arial" w:hAnsi="Arial" w:cs="Arial"/>
                  <w:sz w:val="18"/>
                  <w:szCs w:val="18"/>
                </w:rPr>
                <w:t>Y</w:t>
              </w:r>
            </w:ins>
          </w:p>
        </w:tc>
      </w:tr>
      <w:tr w:rsidR="003C09B5" w14:paraId="28C4E8A9" w14:textId="77777777" w:rsidTr="00865F64">
        <w:trPr>
          <w:trHeight w:val="300"/>
          <w:jc w:val="center"/>
          <w:ins w:id="1484" w:author="Erik Norvell" w:date="2025-11-20T08:11:00Z"/>
        </w:trPr>
        <w:tc>
          <w:tcPr>
            <w:tcW w:w="1116" w:type="dxa"/>
            <w:tcBorders>
              <w:top w:val="single" w:sz="8" w:space="0" w:color="auto"/>
              <w:left w:val="single" w:sz="8" w:space="0" w:color="auto"/>
              <w:bottom w:val="single" w:sz="8" w:space="0" w:color="auto"/>
              <w:right w:val="single" w:sz="8" w:space="0" w:color="auto"/>
            </w:tcBorders>
            <w:vAlign w:val="center"/>
            <w:hideMark/>
          </w:tcPr>
          <w:p w14:paraId="48A232D3" w14:textId="77777777" w:rsidR="003C09B5" w:rsidRDefault="003C09B5" w:rsidP="00865F64">
            <w:pPr>
              <w:spacing w:after="0"/>
              <w:jc w:val="center"/>
              <w:rPr>
                <w:ins w:id="1485" w:author="Erik Norvell" w:date="2025-11-20T08:11:00Z" w16du:dateUtc="2025-11-20T14:11:00Z"/>
                <w:rFonts w:ascii="Arial" w:eastAsia="Arial" w:hAnsi="Arial" w:cs="Arial"/>
                <w:sz w:val="18"/>
                <w:szCs w:val="18"/>
              </w:rPr>
            </w:pPr>
            <w:ins w:id="1486" w:author="Erik Norvell" w:date="2025-11-20T08:11:00Z" w16du:dateUtc="2025-11-20T14:11:00Z">
              <w:r>
                <w:rPr>
                  <w:rFonts w:ascii="Arial" w:eastAsia="Arial" w:hAnsi="Arial" w:cs="Arial"/>
                  <w:sz w:val="18"/>
                  <w:szCs w:val="18"/>
                </w:rPr>
                <w:t>11</w:t>
              </w:r>
            </w:ins>
          </w:p>
        </w:tc>
        <w:tc>
          <w:tcPr>
            <w:tcW w:w="3269" w:type="dxa"/>
            <w:tcBorders>
              <w:top w:val="single" w:sz="8" w:space="0" w:color="auto"/>
              <w:left w:val="single" w:sz="8" w:space="0" w:color="auto"/>
              <w:bottom w:val="single" w:sz="8" w:space="0" w:color="auto"/>
              <w:right w:val="single" w:sz="8" w:space="0" w:color="auto"/>
            </w:tcBorders>
            <w:vAlign w:val="center"/>
            <w:hideMark/>
          </w:tcPr>
          <w:p w14:paraId="1184A544" w14:textId="77777777" w:rsidR="003C09B5" w:rsidRDefault="003C09B5" w:rsidP="00865F64">
            <w:pPr>
              <w:spacing w:after="0"/>
              <w:jc w:val="center"/>
              <w:rPr>
                <w:ins w:id="1487" w:author="Erik Norvell" w:date="2025-11-20T08:11:00Z" w16du:dateUtc="2025-11-20T14:11:00Z"/>
                <w:rFonts w:ascii="Arial" w:eastAsia="Arial" w:hAnsi="Arial" w:cs="Arial"/>
                <w:sz w:val="18"/>
                <w:szCs w:val="18"/>
              </w:rPr>
            </w:pPr>
            <w:ins w:id="1488" w:author="Erik Norvell" w:date="2025-11-20T08:11:00Z" w16du:dateUtc="2025-11-20T14:11:00Z">
              <w:r>
                <w:rPr>
                  <w:rFonts w:ascii="Arial" w:eastAsia="Arial" w:hAnsi="Arial" w:cs="Arial"/>
                  <w:sz w:val="18"/>
                  <w:szCs w:val="18"/>
                </w:rPr>
                <w:t>Z</w:t>
              </w:r>
            </w:ins>
          </w:p>
        </w:tc>
      </w:tr>
    </w:tbl>
    <w:p w14:paraId="5BB40104" w14:textId="77777777" w:rsidR="003C09B5" w:rsidRDefault="003C09B5" w:rsidP="002F2B45">
      <w:pPr>
        <w:rPr>
          <w:ins w:id="1489" w:author="Erik Norvell" w:date="2025-11-20T08:11:00Z" w16du:dateUtc="2025-11-20T14:11:00Z"/>
        </w:rPr>
      </w:pPr>
    </w:p>
    <w:p w14:paraId="2A2E58B3" w14:textId="77777777" w:rsidR="003C09B5" w:rsidRPr="00620084" w:rsidRDefault="003C09B5" w:rsidP="003C09B5">
      <w:pPr>
        <w:rPr>
          <w:ins w:id="1490" w:author="Erik Norvell" w:date="2025-11-20T08:15:00Z" w16du:dateUtc="2025-11-20T14:15:00Z"/>
        </w:rPr>
      </w:pPr>
      <w:ins w:id="1491" w:author="Erik Norvell" w:date="2025-11-20T08:15:00Z" w16du:dateUtc="2025-11-20T14:15:00Z">
        <w:r>
          <w:t xml:space="preserve">For decoding, </w:t>
        </w:r>
      </w:ins>
      <m:oMath>
        <m:sSub>
          <m:sSubPr>
            <m:ctrlPr>
              <w:ins w:id="1492" w:author="Erik Norvell" w:date="2025-11-20T08:15:00Z" w16du:dateUtc="2025-11-20T14:15:00Z">
                <w:rPr>
                  <w:rFonts w:ascii="Cambria Math" w:hAnsi="Cambria Math"/>
                  <w:i/>
                </w:rPr>
              </w:ins>
            </m:ctrlPr>
          </m:sSubPr>
          <m:e>
            <m:r>
              <w:ins w:id="1493" w:author="Erik Norvell" w:date="2025-11-20T08:15:00Z" w16du:dateUtc="2025-11-20T14:15:00Z">
                <w:rPr>
                  <w:rFonts w:ascii="Cambria Math" w:hAnsi="Cambria Math"/>
                </w:rPr>
                <m:t>Q</m:t>
              </w:ins>
            </m:r>
          </m:e>
          <m:sub>
            <m:r>
              <w:ins w:id="1494" w:author="Erik Norvell" w:date="2025-11-20T08:15:00Z" w16du:dateUtc="2025-11-20T14:15:00Z">
                <w:rPr>
                  <w:rFonts w:ascii="Cambria Math" w:hAnsi="Cambria Math"/>
                </w:rPr>
                <m:t>i</m:t>
              </w:ins>
            </m:r>
          </m:sub>
        </m:sSub>
        <m:r>
          <w:ins w:id="1495" w:author="Erik Norvell" w:date="2025-11-20T08:15:00Z" w16du:dateUtc="2025-11-20T14:15:00Z">
            <w:rPr>
              <w:rFonts w:ascii="Cambria Math" w:hAnsi="Cambria Math"/>
            </w:rPr>
            <m:t xml:space="preserve"> </m:t>
          </w:ins>
        </m:r>
      </m:oMath>
      <w:ins w:id="1496" w:author="Erik Norvell" w:date="2025-11-20T08:15:00Z" w16du:dateUtc="2025-11-20T14:15:00Z">
        <w:r>
          <w:t xml:space="preserve">can be reconstructed based on the the unit length constraint from the other three components by </w:t>
        </w:r>
      </w:ins>
      <m:oMath>
        <m:sSub>
          <m:sSubPr>
            <m:ctrlPr>
              <w:ins w:id="1497" w:author="Erik Norvell" w:date="2025-11-20T08:15:00Z" w16du:dateUtc="2025-11-20T14:15:00Z">
                <w:rPr>
                  <w:rFonts w:ascii="Cambria Math" w:hAnsi="Cambria Math"/>
                  <w:i/>
                </w:rPr>
              </w:ins>
            </m:ctrlPr>
          </m:sSubPr>
          <m:e>
            <m:r>
              <w:ins w:id="1498" w:author="Erik Norvell" w:date="2025-11-20T08:15:00Z" w16du:dateUtc="2025-11-20T14:15:00Z">
                <w:rPr>
                  <w:rFonts w:ascii="Cambria Math" w:hAnsi="Cambria Math"/>
                </w:rPr>
                <m:t>Q</m:t>
              </w:ins>
            </m:r>
          </m:e>
          <m:sub>
            <m:r>
              <w:ins w:id="1499" w:author="Erik Norvell" w:date="2025-11-20T08:15:00Z" w16du:dateUtc="2025-11-20T14:15:00Z">
                <w:rPr>
                  <w:rFonts w:ascii="Cambria Math" w:hAnsi="Cambria Math"/>
                </w:rPr>
                <m:t>i</m:t>
              </w:ins>
            </m:r>
          </m:sub>
        </m:sSub>
        <m:r>
          <w:ins w:id="1500" w:author="Erik Norvell" w:date="2025-11-20T08:15:00Z" w16du:dateUtc="2025-11-20T14:15:00Z">
            <w:rPr>
              <w:rFonts w:ascii="Cambria Math" w:hAnsi="Cambria Math"/>
            </w:rPr>
            <m:t>=</m:t>
          </w:ins>
        </m:r>
        <m:rad>
          <m:radPr>
            <m:degHide m:val="1"/>
            <m:ctrlPr>
              <w:ins w:id="1501" w:author="Erik Norvell" w:date="2025-11-20T08:15:00Z" w16du:dateUtc="2025-11-20T14:15:00Z">
                <w:rPr>
                  <w:rFonts w:ascii="Cambria Math" w:hAnsi="Cambria Math"/>
                  <w:i/>
                </w:rPr>
              </w:ins>
            </m:ctrlPr>
          </m:radPr>
          <m:deg/>
          <m:e>
            <m:r>
              <w:ins w:id="1502" w:author="Erik Norvell" w:date="2025-11-20T08:15:00Z" w16du:dateUtc="2025-11-20T14:15:00Z">
                <w:rPr>
                  <w:rFonts w:ascii="Cambria Math" w:hAnsi="Cambria Math"/>
                </w:rPr>
                <m:t>1-</m:t>
              </w:ins>
            </m:r>
            <m:sSubSup>
              <m:sSubSupPr>
                <m:ctrlPr>
                  <w:ins w:id="1503" w:author="Erik Norvell" w:date="2025-11-20T08:15:00Z" w16du:dateUtc="2025-11-20T14:15:00Z">
                    <w:rPr>
                      <w:rFonts w:ascii="Cambria Math" w:hAnsi="Cambria Math"/>
                      <w:i/>
                    </w:rPr>
                  </w:ins>
                </m:ctrlPr>
              </m:sSubSupPr>
              <m:e>
                <m:r>
                  <w:ins w:id="1504" w:author="Erik Norvell" w:date="2025-11-20T08:15:00Z" w16du:dateUtc="2025-11-20T14:15:00Z">
                    <w:rPr>
                      <w:rFonts w:ascii="Cambria Math" w:hAnsi="Cambria Math"/>
                    </w:rPr>
                    <m:t>Q</m:t>
                  </w:ins>
                </m:r>
              </m:e>
              <m:sub>
                <m:r>
                  <w:ins w:id="1505" w:author="Erik Norvell" w:date="2025-11-20T08:15:00Z" w16du:dateUtc="2025-11-20T14:15:00Z">
                    <w:rPr>
                      <w:rFonts w:ascii="Cambria Math" w:hAnsi="Cambria Math"/>
                    </w:rPr>
                    <m:t>1</m:t>
                  </w:ins>
                </m:r>
              </m:sub>
              <m:sup>
                <m:r>
                  <w:ins w:id="1506" w:author="Erik Norvell" w:date="2025-11-20T08:15:00Z" w16du:dateUtc="2025-11-20T14:15:00Z">
                    <w:rPr>
                      <w:rFonts w:ascii="Cambria Math" w:hAnsi="Cambria Math"/>
                    </w:rPr>
                    <m:t>2</m:t>
                  </w:ins>
                </m:r>
              </m:sup>
            </m:sSubSup>
            <m:r>
              <w:ins w:id="1507" w:author="Erik Norvell" w:date="2025-11-20T08:15:00Z" w16du:dateUtc="2025-11-20T14:15:00Z">
                <w:rPr>
                  <w:rFonts w:ascii="Cambria Math" w:hAnsi="Cambria Math"/>
                </w:rPr>
                <m:t>-</m:t>
              </w:ins>
            </m:r>
            <m:sSubSup>
              <m:sSubSupPr>
                <m:ctrlPr>
                  <w:ins w:id="1508" w:author="Erik Norvell" w:date="2025-11-20T08:15:00Z" w16du:dateUtc="2025-11-20T14:15:00Z">
                    <w:rPr>
                      <w:rFonts w:ascii="Cambria Math" w:hAnsi="Cambria Math"/>
                      <w:i/>
                    </w:rPr>
                  </w:ins>
                </m:ctrlPr>
              </m:sSubSupPr>
              <m:e>
                <m:r>
                  <w:ins w:id="1509" w:author="Erik Norvell" w:date="2025-11-20T08:15:00Z" w16du:dateUtc="2025-11-20T14:15:00Z">
                    <w:rPr>
                      <w:rFonts w:ascii="Cambria Math" w:hAnsi="Cambria Math"/>
                    </w:rPr>
                    <m:t>Q</m:t>
                  </w:ins>
                </m:r>
              </m:e>
              <m:sub>
                <m:r>
                  <w:ins w:id="1510" w:author="Erik Norvell" w:date="2025-11-20T08:15:00Z" w16du:dateUtc="2025-11-20T14:15:00Z">
                    <w:rPr>
                      <w:rFonts w:ascii="Cambria Math" w:hAnsi="Cambria Math"/>
                    </w:rPr>
                    <m:t>2</m:t>
                  </w:ins>
                </m:r>
              </m:sub>
              <m:sup>
                <m:r>
                  <w:ins w:id="1511" w:author="Erik Norvell" w:date="2025-11-20T08:15:00Z" w16du:dateUtc="2025-11-20T14:15:00Z">
                    <w:rPr>
                      <w:rFonts w:ascii="Cambria Math" w:hAnsi="Cambria Math"/>
                    </w:rPr>
                    <m:t>2</m:t>
                  </w:ins>
                </m:r>
              </m:sup>
            </m:sSubSup>
            <m:r>
              <w:ins w:id="1512" w:author="Erik Norvell" w:date="2025-11-20T08:15:00Z" w16du:dateUtc="2025-11-20T14:15:00Z">
                <w:rPr>
                  <w:rFonts w:ascii="Cambria Math" w:hAnsi="Cambria Math"/>
                </w:rPr>
                <m:t>-</m:t>
              </w:ins>
            </m:r>
            <m:sSubSup>
              <m:sSubSupPr>
                <m:ctrlPr>
                  <w:ins w:id="1513" w:author="Erik Norvell" w:date="2025-11-20T08:15:00Z" w16du:dateUtc="2025-11-20T14:15:00Z">
                    <w:rPr>
                      <w:rFonts w:ascii="Cambria Math" w:hAnsi="Cambria Math"/>
                      <w:i/>
                    </w:rPr>
                  </w:ins>
                </m:ctrlPr>
              </m:sSubSupPr>
              <m:e>
                <m:r>
                  <w:ins w:id="1514" w:author="Erik Norvell" w:date="2025-11-20T08:15:00Z" w16du:dateUtc="2025-11-20T14:15:00Z">
                    <w:rPr>
                      <w:rFonts w:ascii="Cambria Math" w:hAnsi="Cambria Math"/>
                    </w:rPr>
                    <m:t>Q</m:t>
                  </w:ins>
                </m:r>
              </m:e>
              <m:sub>
                <m:r>
                  <w:ins w:id="1515" w:author="Erik Norvell" w:date="2025-11-20T08:15:00Z" w16du:dateUtc="2025-11-20T14:15:00Z">
                    <w:rPr>
                      <w:rFonts w:ascii="Cambria Math" w:hAnsi="Cambria Math"/>
                    </w:rPr>
                    <m:t>3</m:t>
                  </w:ins>
                </m:r>
              </m:sub>
              <m:sup>
                <m:r>
                  <w:ins w:id="1516" w:author="Erik Norvell" w:date="2025-11-20T08:15:00Z" w16du:dateUtc="2025-11-20T14:15:00Z">
                    <w:rPr>
                      <w:rFonts w:ascii="Cambria Math" w:hAnsi="Cambria Math"/>
                    </w:rPr>
                    <m:t>2</m:t>
                  </w:ins>
                </m:r>
              </m:sup>
            </m:sSubSup>
          </m:e>
        </m:rad>
      </m:oMath>
      <w:ins w:id="1517" w:author="Erik Norvell" w:date="2025-11-20T08:15:00Z" w16du:dateUtc="2025-11-20T14:15:00Z">
        <w:r>
          <w:t xml:space="preserve">  , where </w:t>
        </w:r>
      </w:ins>
      <m:oMath>
        <m:sSub>
          <m:sSubPr>
            <m:ctrlPr>
              <w:ins w:id="1518" w:author="Erik Norvell" w:date="2025-11-20T08:15:00Z" w16du:dateUtc="2025-11-20T14:15:00Z">
                <w:rPr>
                  <w:rFonts w:ascii="Cambria Math" w:hAnsi="Cambria Math"/>
                  <w:i/>
                </w:rPr>
              </w:ins>
            </m:ctrlPr>
          </m:sSubPr>
          <m:e>
            <m:r>
              <w:ins w:id="1519" w:author="Erik Norvell" w:date="2025-11-20T08:15:00Z" w16du:dateUtc="2025-11-20T14:15:00Z">
                <w:rPr>
                  <w:rFonts w:ascii="Cambria Math" w:hAnsi="Cambria Math"/>
                </w:rPr>
                <m:t>Q</m:t>
              </w:ins>
            </m:r>
          </m:e>
          <m:sub>
            <m:r>
              <w:ins w:id="1520" w:author="Erik Norvell" w:date="2025-11-20T08:15:00Z" w16du:dateUtc="2025-11-20T14:15:00Z">
                <w:rPr>
                  <w:rFonts w:ascii="Cambria Math" w:hAnsi="Cambria Math"/>
                </w:rPr>
                <m:t>1</m:t>
              </w:ins>
            </m:r>
          </m:sub>
        </m:sSub>
      </m:oMath>
      <w:ins w:id="1521" w:author="Erik Norvell" w:date="2025-11-20T08:15:00Z" w16du:dateUtc="2025-11-20T14:15:00Z">
        <w:r>
          <w:t xml:space="preserve">, </w:t>
        </w:r>
      </w:ins>
      <m:oMath>
        <m:sSub>
          <m:sSubPr>
            <m:ctrlPr>
              <w:ins w:id="1522" w:author="Erik Norvell" w:date="2025-11-20T08:15:00Z" w16du:dateUtc="2025-11-20T14:15:00Z">
                <w:rPr>
                  <w:rFonts w:ascii="Cambria Math" w:hAnsi="Cambria Math"/>
                  <w:i/>
                </w:rPr>
              </w:ins>
            </m:ctrlPr>
          </m:sSubPr>
          <m:e>
            <m:r>
              <w:ins w:id="1523" w:author="Erik Norvell" w:date="2025-11-20T08:15:00Z" w16du:dateUtc="2025-11-20T14:15:00Z">
                <w:rPr>
                  <w:rFonts w:ascii="Cambria Math" w:hAnsi="Cambria Math"/>
                </w:rPr>
                <m:t>Q</m:t>
              </w:ins>
            </m:r>
          </m:e>
          <m:sub>
            <m:r>
              <w:ins w:id="1524" w:author="Erik Norvell" w:date="2025-11-20T08:15:00Z" w16du:dateUtc="2025-11-20T14:15:00Z">
                <w:rPr>
                  <w:rFonts w:ascii="Cambria Math" w:hAnsi="Cambria Math"/>
                </w:rPr>
                <m:t>2</m:t>
              </w:ins>
            </m:r>
          </m:sub>
        </m:sSub>
        <m:r>
          <w:ins w:id="1525" w:author="Erik Norvell" w:date="2025-11-20T08:15:00Z" w16du:dateUtc="2025-11-20T14:15:00Z">
            <w:rPr>
              <w:rFonts w:ascii="Cambria Math" w:hAnsi="Cambria Math"/>
            </w:rPr>
            <m:t xml:space="preserve">, </m:t>
          </w:ins>
        </m:r>
        <m:sSub>
          <m:sSubPr>
            <m:ctrlPr>
              <w:ins w:id="1526" w:author="Erik Norvell" w:date="2025-11-20T08:15:00Z" w16du:dateUtc="2025-11-20T14:15:00Z">
                <w:rPr>
                  <w:rFonts w:ascii="Cambria Math" w:hAnsi="Cambria Math"/>
                  <w:i/>
                </w:rPr>
              </w:ins>
            </m:ctrlPr>
          </m:sSubPr>
          <m:e>
            <m:r>
              <w:ins w:id="1527" w:author="Erik Norvell" w:date="2025-11-20T08:15:00Z" w16du:dateUtc="2025-11-20T14:15:00Z">
                <w:rPr>
                  <w:rFonts w:ascii="Cambria Math" w:hAnsi="Cambria Math"/>
                </w:rPr>
                <m:t xml:space="preserve"> Q</m:t>
              </w:ins>
            </m:r>
          </m:e>
          <m:sub>
            <m:r>
              <w:ins w:id="1528" w:author="Erik Norvell" w:date="2025-11-20T08:15:00Z" w16du:dateUtc="2025-11-20T14:15:00Z">
                <w:rPr>
                  <w:rFonts w:ascii="Cambria Math" w:hAnsi="Cambria Math"/>
                </w:rPr>
                <m:t>3</m:t>
              </w:ins>
            </m:r>
          </m:sub>
        </m:sSub>
      </m:oMath>
      <w:ins w:id="1529" w:author="Erik Norvell" w:date="2025-11-20T08:15:00Z" w16du:dateUtc="2025-11-20T14:15:00Z">
        <w:r>
          <w:t xml:space="preserve"> are dequantized from the 10-bit unsigned integer, e.g. </w:t>
        </w:r>
      </w:ins>
      <m:oMath>
        <m:sSub>
          <m:sSubPr>
            <m:ctrlPr>
              <w:ins w:id="1530" w:author="Erik Norvell" w:date="2025-11-20T08:15:00Z" w16du:dateUtc="2025-11-20T14:15:00Z">
                <w:rPr>
                  <w:rFonts w:ascii="Cambria Math" w:hAnsi="Cambria Math"/>
                  <w:i/>
                </w:rPr>
              </w:ins>
            </m:ctrlPr>
          </m:sSubPr>
          <m:e>
            <m:r>
              <w:ins w:id="1531" w:author="Erik Norvell" w:date="2025-11-20T08:15:00Z" w16du:dateUtc="2025-11-20T14:15:00Z">
                <w:rPr>
                  <w:rFonts w:ascii="Cambria Math" w:hAnsi="Cambria Math"/>
                </w:rPr>
                <m:t>Q</m:t>
              </w:ins>
            </m:r>
          </m:e>
          <m:sub>
            <m:r>
              <w:ins w:id="1532" w:author="Erik Norvell" w:date="2025-11-20T08:15:00Z" w16du:dateUtc="2025-11-20T14:15:00Z">
                <w:rPr>
                  <w:rFonts w:ascii="Cambria Math" w:hAnsi="Cambria Math"/>
                </w:rPr>
                <m:t>1</m:t>
              </w:ins>
            </m:r>
          </m:sub>
        </m:sSub>
        <m:r>
          <w:ins w:id="1533" w:author="Erik Norvell" w:date="2025-11-20T08:15:00Z" w16du:dateUtc="2025-11-20T14:15:00Z">
            <w:rPr>
              <w:rFonts w:ascii="Cambria Math" w:hAnsi="Cambria Math"/>
            </w:rPr>
            <m:t>=</m:t>
          </w:ins>
        </m:r>
        <m:f>
          <m:fPr>
            <m:ctrlPr>
              <w:ins w:id="1534" w:author="Erik Norvell" w:date="2025-11-20T08:15:00Z" w16du:dateUtc="2025-11-20T14:15:00Z">
                <w:rPr>
                  <w:rFonts w:ascii="Cambria Math" w:hAnsi="Cambria Math"/>
                  <w:i/>
                </w:rPr>
              </w:ins>
            </m:ctrlPr>
          </m:fPr>
          <m:num>
            <m:sSub>
              <m:sSubPr>
                <m:ctrlPr>
                  <w:ins w:id="1535" w:author="Erik Norvell" w:date="2025-11-20T08:15:00Z" w16du:dateUtc="2025-11-20T14:15:00Z">
                    <w:rPr>
                      <w:rFonts w:ascii="Cambria Math" w:hAnsi="Cambria Math"/>
                      <w:i/>
                    </w:rPr>
                  </w:ins>
                </m:ctrlPr>
              </m:sSubPr>
              <m:e>
                <m:r>
                  <w:ins w:id="1536" w:author="Erik Norvell" w:date="2025-11-20T08:15:00Z" w16du:dateUtc="2025-11-20T14:15:00Z">
                    <w:rPr>
                      <w:rFonts w:ascii="Cambria Math" w:hAnsi="Cambria Math"/>
                    </w:rPr>
                    <m:t>Q</m:t>
                  </w:ins>
                </m:r>
              </m:e>
              <m:sub>
                <m:r>
                  <w:ins w:id="1537" w:author="Erik Norvell" w:date="2025-11-20T08:15:00Z" w16du:dateUtc="2025-11-20T14:15:00Z">
                    <w:rPr>
                      <w:rFonts w:ascii="Cambria Math" w:hAnsi="Cambria Math"/>
                    </w:rPr>
                    <m:t>1,enc</m:t>
                  </w:ins>
                </m:r>
              </m:sub>
            </m:sSub>
          </m:num>
          <m:den>
            <m:r>
              <w:ins w:id="1538" w:author="Erik Norvell" w:date="2025-11-20T08:15:00Z" w16du:dateUtc="2025-11-20T14:15:00Z">
                <w:rPr>
                  <w:rFonts w:ascii="Cambria Math" w:hAnsi="Cambria Math"/>
                </w:rPr>
                <m:t>1023</m:t>
              </w:ins>
            </m:r>
          </m:den>
        </m:f>
        <m:r>
          <w:ins w:id="1539" w:author="Erik Norvell" w:date="2025-11-20T08:15:00Z" w16du:dateUtc="2025-11-20T14:15:00Z">
            <w:rPr>
              <w:rFonts w:ascii="Cambria Math" w:hAnsi="Cambria Math"/>
            </w:rPr>
            <m:t>×</m:t>
          </w:ins>
        </m:r>
        <m:rad>
          <m:radPr>
            <m:degHide m:val="1"/>
            <m:ctrlPr>
              <w:ins w:id="1540" w:author="Erik Norvell" w:date="2025-11-20T08:15:00Z" w16du:dateUtc="2025-11-20T14:15:00Z">
                <w:rPr>
                  <w:rFonts w:ascii="Cambria Math" w:hAnsi="Cambria Math"/>
                  <w:i/>
                </w:rPr>
              </w:ins>
            </m:ctrlPr>
          </m:radPr>
          <m:deg/>
          <m:e>
            <m:r>
              <w:ins w:id="1541" w:author="Erik Norvell" w:date="2025-11-20T08:15:00Z" w16du:dateUtc="2025-11-20T14:15:00Z">
                <w:rPr>
                  <w:rFonts w:ascii="Cambria Math" w:hAnsi="Cambria Math"/>
                </w:rPr>
                <m:t>2</m:t>
              </w:ins>
            </m:r>
          </m:e>
        </m:rad>
        <m:r>
          <w:ins w:id="1542" w:author="Erik Norvell" w:date="2025-11-20T08:15:00Z" w16du:dateUtc="2025-11-20T14:15:00Z">
            <w:rPr>
              <w:rFonts w:ascii="Cambria Math" w:hAnsi="Cambria Math"/>
            </w:rPr>
            <m:t>-</m:t>
          </w:ins>
        </m:r>
        <m:f>
          <m:fPr>
            <m:ctrlPr>
              <w:ins w:id="1543" w:author="Erik Norvell" w:date="2025-11-20T08:15:00Z" w16du:dateUtc="2025-11-20T14:15:00Z">
                <w:rPr>
                  <w:rFonts w:ascii="Cambria Math" w:hAnsi="Cambria Math"/>
                  <w:i/>
                </w:rPr>
              </w:ins>
            </m:ctrlPr>
          </m:fPr>
          <m:num>
            <m:r>
              <w:ins w:id="1544" w:author="Erik Norvell" w:date="2025-11-20T08:15:00Z" w16du:dateUtc="2025-11-20T14:15:00Z">
                <w:rPr>
                  <w:rFonts w:ascii="Cambria Math" w:hAnsi="Cambria Math"/>
                </w:rPr>
                <m:t>1</m:t>
              </w:ins>
            </m:r>
          </m:num>
          <m:den>
            <m:rad>
              <m:radPr>
                <m:degHide m:val="1"/>
                <m:ctrlPr>
                  <w:ins w:id="1545" w:author="Erik Norvell" w:date="2025-11-20T08:15:00Z" w16du:dateUtc="2025-11-20T14:15:00Z">
                    <w:rPr>
                      <w:rFonts w:ascii="Cambria Math" w:hAnsi="Cambria Math"/>
                      <w:i/>
                    </w:rPr>
                  </w:ins>
                </m:ctrlPr>
              </m:radPr>
              <m:deg/>
              <m:e>
                <m:r>
                  <w:ins w:id="1546" w:author="Erik Norvell" w:date="2025-11-20T08:15:00Z" w16du:dateUtc="2025-11-20T14:15:00Z">
                    <w:rPr>
                      <w:rFonts w:ascii="Cambria Math" w:hAnsi="Cambria Math"/>
                    </w:rPr>
                    <m:t>2</m:t>
                  </w:ins>
                </m:r>
              </m:e>
            </m:rad>
          </m:den>
        </m:f>
      </m:oMath>
      <w:ins w:id="1547" w:author="Erik Norvell" w:date="2025-11-20T08:15:00Z" w16du:dateUtc="2025-11-20T14:15:00Z">
        <w:r>
          <w:t xml:space="preserve"> .</w:t>
        </w:r>
      </w:ins>
    </w:p>
    <w:p w14:paraId="41DD9FBC" w14:textId="1A4B7429" w:rsidR="00413AF4" w:rsidRDefault="00413AF4" w:rsidP="002F2B45">
      <w:r w:rsidRPr="1BFFD7E4">
        <w:t>The received orientations can be transmitted to the external orientation handling and processed as stated in clause 7.4.4.</w:t>
      </w:r>
    </w:p>
    <w:p w14:paraId="6E45D98B" w14:textId="1104B38E" w:rsidR="00413AF4" w:rsidRDefault="00413AF4" w:rsidP="002F2B45">
      <w:pPr>
        <w:pStyle w:val="Heading5"/>
      </w:pPr>
      <w:bookmarkStart w:id="1548" w:name="_CRA_3_5_6_1_2"/>
      <w:bookmarkStart w:id="1549" w:name="_Toc187501877"/>
      <w:bookmarkStart w:id="1550" w:name="_Toc178590711"/>
      <w:bookmarkEnd w:id="1548"/>
      <w:r>
        <w:t>A.3.5.6.1.2</w:t>
      </w:r>
      <w:r>
        <w:tab/>
        <w:t>Scene orientation</w:t>
      </w:r>
      <w:bookmarkEnd w:id="1549"/>
      <w:bookmarkEnd w:id="1550"/>
    </w:p>
    <w:p w14:paraId="08B79911" w14:textId="77777777" w:rsidR="00413AF4" w:rsidRDefault="00413AF4" w:rsidP="002F2B45">
      <w:r w:rsidRPr="1BFFD7E4">
        <w:t>The SCENE_ORIENTATION PI data describes the orientation of the capturer side scene. The frontal direction of the scene points towards the capture frontal direction. See also clause 7.4.2.1 (Scene orientation). In the PI data, the azimuth and elevation values of the scene orientation are transformed into (unit) quaternions. A frontal direction of zero azimuth and zero elevation corresponds to (w=0, x=1, y=0, z=0) in quaternions, see clause 7.4.3.1 for the IVAS coordinate system.</w:t>
      </w:r>
    </w:p>
    <w:p w14:paraId="0677E67D" w14:textId="77777777" w:rsidR="00413AF4" w:rsidRDefault="00413AF4" w:rsidP="002F2B45">
      <w:r w:rsidRPr="1BFFD7E4">
        <w:t xml:space="preserve">The SCENE_ORIENTATION PI data is applied to the audio frame with the same timestamp. The latest received SCENE_ORIENTATION PI data is used until a new SCENE_ORIENTATION PI data is received. </w:t>
      </w:r>
    </w:p>
    <w:p w14:paraId="40D1FD8F" w14:textId="3B54B1AC" w:rsidR="00413AF4" w:rsidRDefault="00413AF4" w:rsidP="002F2B45">
      <w:pPr>
        <w:pStyle w:val="Heading5"/>
      </w:pPr>
      <w:bookmarkStart w:id="1551" w:name="_CRA_3_5_6_1_3"/>
      <w:bookmarkStart w:id="1552" w:name="_Toc187501878"/>
      <w:bookmarkStart w:id="1553" w:name="_Toc178590712"/>
      <w:bookmarkEnd w:id="1551"/>
      <w:r>
        <w:t>A.3.5.6.1.3</w:t>
      </w:r>
      <w:r>
        <w:tab/>
        <w:t>Device orientation</w:t>
      </w:r>
      <w:bookmarkEnd w:id="1552"/>
      <w:bookmarkEnd w:id="1553"/>
    </w:p>
    <w:p w14:paraId="52F940F9" w14:textId="77777777" w:rsidR="00413AF4" w:rsidRDefault="00413AF4" w:rsidP="002F2B45">
      <w:r w:rsidRPr="1BFFD7E4">
        <w:t>The DEVICE_ORIENTATION_COMPENSATED and DEVICE_ORIENTATION_UNCOMPENSATED PI data describes the orientation of the sender (capture) device. I.e., the orientation indicates the orientation deviation from the frontal capture direction, when the device is used for audio capture. The frontal direction of the device point towards the capture frontal direction, i.e. (w=0, x=1, y=0, z=0) in quaternions, see clause 7.4.3.1 for the IVAS coordinate system.</w:t>
      </w:r>
    </w:p>
    <w:p w14:paraId="3F3E6B1F" w14:textId="77777777" w:rsidR="00413AF4" w:rsidRDefault="00413AF4" w:rsidP="002F2B45">
      <w:r w:rsidRPr="1BFFD7E4">
        <w:t>The orientation of a capturing device can be used to stabilize the captured spatial audio content by, e.g., removing undesirable orientation changes. The sender device may be a non-stationary capturing device (e.g., a mobile phone with multiple microphones or a spatial audio capture microphone array). For example, a caller is holding a mobile phone in their hand or wearing a head-mounted display with spatial audio capturing capabilities. Some of the movements of the caller that affect the spatial audio capture can be undesirable (e.g., hand or head movements). The undesirable movements (or orientations) can be compensated in the transmitted spatial audio content via the DEVICE_ORIENTATION_COMPENSATED PI type. When the device orientation is compensated in the transmitted spatial audio content, the received spatial audio can be rendered to the receiver (in their user space) without experiencing the undesirable orientations or movements. In case the spatial audio content is transmitted without orientation compensation, the compensation can be performed by the receiver device. In this case, DEVICE_ORIENTATION_UNCOMPENSATED PI type can be used to transmit the change in the capture device orientation.</w:t>
      </w:r>
    </w:p>
    <w:p w14:paraId="58A055DC" w14:textId="77777777" w:rsidR="00413AF4" w:rsidRDefault="00413AF4" w:rsidP="002F2B45">
      <w:r w:rsidRPr="1BFFD7E4">
        <w:t xml:space="preserve">DEVICE_ORIENTATION_COMPENSATED PI data indicates that the transmitted orientation is already compensated in the related transmitted audio. </w:t>
      </w:r>
    </w:p>
    <w:p w14:paraId="1A0AAB58" w14:textId="77777777" w:rsidR="00413AF4" w:rsidRDefault="00413AF4" w:rsidP="002F2B45">
      <w:r w:rsidRPr="1BFFD7E4">
        <w:t>DEVICE_ORIENTATION_UNCOMPENSATED PI data indicates that the transmitted orientation is not compensated in the related transmitted audio.</w:t>
      </w:r>
    </w:p>
    <w:p w14:paraId="265C2151" w14:textId="77777777" w:rsidR="00413AF4" w:rsidRDefault="00413AF4" w:rsidP="002F2B45">
      <w:r w:rsidRPr="1BFFD7E4">
        <w:t xml:space="preserve">The device orientation PI data is applied to the audio frame with the same timestamp. The latest received device orientation PI data is used until a new device orientation PI data is received. </w:t>
      </w:r>
    </w:p>
    <w:p w14:paraId="3776EBCE" w14:textId="4D897637" w:rsidR="00413AF4" w:rsidRDefault="00413AF4" w:rsidP="002F2B45">
      <w:pPr>
        <w:pStyle w:val="Heading4"/>
      </w:pPr>
      <w:bookmarkStart w:id="1554" w:name="_CRA_3_5_6_2"/>
      <w:bookmarkStart w:id="1555" w:name="_Toc187501879"/>
      <w:bookmarkStart w:id="1556" w:name="_Toc178590713"/>
      <w:bookmarkEnd w:id="1554"/>
      <w:r>
        <w:t>A.3.5.6.2</w:t>
      </w:r>
      <w:r>
        <w:tab/>
        <w:t>Acoustic environment PI data</w:t>
      </w:r>
      <w:bookmarkEnd w:id="1555"/>
      <w:bookmarkEnd w:id="1556"/>
    </w:p>
    <w:p w14:paraId="68410D55" w14:textId="77777777" w:rsidR="00413AF4" w:rsidRDefault="00413AF4" w:rsidP="002F2B45">
      <w:r w:rsidRPr="1BFFD7E4">
        <w:t xml:space="preserve">Acoustic environment (AE) PI data frames can be used to transmit room acoustic data. The room acoustic data consist of late reverb parameters and optionally early reflections parameters. </w:t>
      </w:r>
      <w:r>
        <w:t xml:space="preserve">The detailed description of room acoustics parameters is provided in clause 7.4.8. </w:t>
      </w:r>
    </w:p>
    <w:p w14:paraId="22A96B5E" w14:textId="77777777" w:rsidR="00413AF4" w:rsidRDefault="00413AF4" w:rsidP="002F2B45">
      <w:r>
        <w:t>The l</w:t>
      </w:r>
      <w:r w:rsidRPr="1BFFD7E4">
        <w:t>ate reverb parameters include:</w:t>
      </w:r>
    </w:p>
    <w:p w14:paraId="5888C7CB" w14:textId="77777777" w:rsidR="00413AF4" w:rsidRDefault="00413AF4" w:rsidP="002F2B45">
      <w:pPr>
        <w:pStyle w:val="B1"/>
      </w:pPr>
      <w:r>
        <w:t>-</w:t>
      </w:r>
      <w:r>
        <w:tab/>
      </w:r>
      <w:r w:rsidRPr="1BFFD7E4">
        <w:t>RT60 – indicating the time that it takes for the reflections to reduce 60 dB in energy level, per frequency band,</w:t>
      </w:r>
    </w:p>
    <w:p w14:paraId="12659E00" w14:textId="77777777" w:rsidR="00413AF4" w:rsidRDefault="00413AF4" w:rsidP="002F2B45">
      <w:pPr>
        <w:pStyle w:val="B1"/>
      </w:pPr>
      <w:r>
        <w:lastRenderedPageBreak/>
        <w:t>-</w:t>
      </w:r>
      <w:r>
        <w:tab/>
      </w:r>
      <w:r w:rsidRPr="1BFFD7E4">
        <w:t>DSR – diffuse to source signal energy ratio, per frequency band,</w:t>
      </w:r>
    </w:p>
    <w:p w14:paraId="5F6B2503" w14:textId="77777777" w:rsidR="00413AF4" w:rsidRDefault="00413AF4" w:rsidP="002F2B45">
      <w:pPr>
        <w:pStyle w:val="B1"/>
      </w:pPr>
      <w:r>
        <w:t>-</w:t>
      </w:r>
      <w:r>
        <w:tab/>
      </w:r>
      <w:r w:rsidRPr="1BFFD7E4">
        <w:t>Pre-delay – delay at which the computation of DSR values was performed, which can be also seen as the threshold point between early reflections and late reverberation phase.</w:t>
      </w:r>
    </w:p>
    <w:p w14:paraId="2C77DB14" w14:textId="77777777" w:rsidR="00413AF4" w:rsidRDefault="00413AF4" w:rsidP="002F2B45">
      <w:r w:rsidRPr="1BFFD7E4">
        <w:t>Both RT60 and DSR parameters are specified per frequency band. Pre-defined or custom frequency bands can be used. Pre-delay is a scalar.</w:t>
      </w:r>
    </w:p>
    <w:p w14:paraId="0D1C52D4" w14:textId="77777777" w:rsidR="00413AF4" w:rsidRDefault="00413AF4" w:rsidP="002F2B45">
      <w:r w:rsidRPr="1BFFD7E4">
        <w:t>The</w:t>
      </w:r>
      <w:r>
        <w:t xml:space="preserve"> simplified </w:t>
      </w:r>
      <w:r w:rsidRPr="1BFFD7E4">
        <w:t>early reflections parameters include:</w:t>
      </w:r>
    </w:p>
    <w:p w14:paraId="12A24A36" w14:textId="77777777" w:rsidR="00413AF4" w:rsidRDefault="00413AF4" w:rsidP="002F2B45">
      <w:pPr>
        <w:pStyle w:val="B1"/>
      </w:pPr>
      <w:r>
        <w:t>-</w:t>
      </w:r>
      <w:r>
        <w:tab/>
      </w:r>
      <w:r w:rsidRPr="1BFFD7E4">
        <w:t>3D rectangular virtual room dimensions,</w:t>
      </w:r>
    </w:p>
    <w:p w14:paraId="7705C01F" w14:textId="77777777" w:rsidR="00413AF4" w:rsidRDefault="00413AF4" w:rsidP="002F2B45">
      <w:pPr>
        <w:pStyle w:val="B1"/>
      </w:pPr>
      <w:r>
        <w:t>-</w:t>
      </w:r>
      <w:r>
        <w:tab/>
      </w:r>
      <w:r w:rsidRPr="1BFFD7E4">
        <w:t>Broadband energy absorption coefficient per wall.</w:t>
      </w:r>
    </w:p>
    <w:p w14:paraId="32A8628B" w14:textId="77777777" w:rsidR="00413AF4" w:rsidRDefault="00413AF4" w:rsidP="002F2B45">
      <w:r w:rsidRPr="1BFFD7E4">
        <w:t>To control acoustic environments runtime, acoustic environment PI data frames can be used. An acoustic environment PI data frame can contain:</w:t>
      </w:r>
    </w:p>
    <w:p w14:paraId="00D93CF3" w14:textId="77777777" w:rsidR="00413AF4" w:rsidRDefault="00413AF4" w:rsidP="002F2B45">
      <w:pPr>
        <w:pStyle w:val="B1"/>
      </w:pPr>
      <w:r>
        <w:t>-</w:t>
      </w:r>
      <w:r>
        <w:tab/>
      </w:r>
      <w:r w:rsidRPr="1BFFD7E4">
        <w:t>an acoustic environment identifier alone (7 bits),</w:t>
      </w:r>
    </w:p>
    <w:p w14:paraId="2903F093" w14:textId="77777777" w:rsidR="00413AF4" w:rsidRDefault="00413AF4" w:rsidP="002F2B45">
      <w:pPr>
        <w:pStyle w:val="B1"/>
      </w:pPr>
      <w:r>
        <w:t>-</w:t>
      </w:r>
      <w:r>
        <w:tab/>
      </w:r>
      <w:r w:rsidRPr="1BFFD7E4">
        <w:t xml:space="preserve">a compact representation of the acoustic environment </w:t>
      </w:r>
      <w:r>
        <w:t xml:space="preserve">containing only late reverb parameters </w:t>
      </w:r>
      <w:r w:rsidRPr="1BFFD7E4">
        <w:t>(40 bits),</w:t>
      </w:r>
    </w:p>
    <w:p w14:paraId="1730F705" w14:textId="77777777" w:rsidR="00413AF4" w:rsidRDefault="00413AF4" w:rsidP="002F2B45">
      <w:pPr>
        <w:pStyle w:val="B1"/>
      </w:pPr>
      <w:r>
        <w:t>-</w:t>
      </w:r>
      <w:r>
        <w:tab/>
      </w:r>
      <w:r w:rsidRPr="1BFFD7E4">
        <w:t>a compact</w:t>
      </w:r>
      <w:r>
        <w:t xml:space="preserve"> representation of the acoustic environment containing late reverb and simplified early reflections coefficients (64 bits).</w:t>
      </w:r>
    </w:p>
    <w:p w14:paraId="4C8141F6" w14:textId="77777777" w:rsidR="00413AF4" w:rsidRDefault="00413AF4" w:rsidP="002F2B45">
      <w:r w:rsidRPr="1BFFD7E4">
        <w:t>The content of the PI frame received is determined by its size.</w:t>
      </w:r>
      <w:r w:rsidRPr="00782443">
        <w:t xml:space="preserve"> </w:t>
      </w:r>
    </w:p>
    <w:p w14:paraId="15CC52F9" w14:textId="77777777" w:rsidR="00413AF4" w:rsidRDefault="00413AF4" w:rsidP="002F2B45">
      <w:r w:rsidRPr="1BFFD7E4">
        <w:t>Acoustic environment can be selected by sending an acoustic environment PI frame containing a seven-bit AE identifier, as illustrated in figure A.</w:t>
      </w:r>
      <w:r>
        <w:t>3.5.6.2-1</w:t>
      </w:r>
      <w:r w:rsidRPr="1BFFD7E4">
        <w:t>. Such an acoustic environment should be available upfront</w:t>
      </w:r>
      <w:r>
        <w:t xml:space="preserve">. It can be also provided using an </w:t>
      </w:r>
      <w:r w:rsidRPr="1BFFD7E4">
        <w:t xml:space="preserve">AE PI data frame containing </w:t>
      </w:r>
      <w:r>
        <w:t xml:space="preserve">a </w:t>
      </w:r>
      <w:r w:rsidRPr="1BFFD7E4">
        <w:t>compact acoustic environment representation. It allows for the following graceful degradation mechanism:</w:t>
      </w:r>
    </w:p>
    <w:p w14:paraId="5A97D919" w14:textId="77777777" w:rsidR="00413AF4" w:rsidRDefault="00413AF4" w:rsidP="002F2B45">
      <w:pPr>
        <w:pStyle w:val="B1"/>
      </w:pPr>
      <w:r>
        <w:t>-</w:t>
      </w:r>
      <w:r>
        <w:tab/>
      </w:r>
      <w:r w:rsidRPr="1BFFD7E4">
        <w:t>full AE representation should be used if available, otherwise:</w:t>
      </w:r>
    </w:p>
    <w:p w14:paraId="0E70683B" w14:textId="77777777" w:rsidR="00413AF4" w:rsidRDefault="00413AF4" w:rsidP="002F2B45">
      <w:pPr>
        <w:pStyle w:val="B1"/>
      </w:pPr>
      <w:r>
        <w:t>-</w:t>
      </w:r>
      <w:r>
        <w:tab/>
      </w:r>
      <w:r w:rsidRPr="1BFFD7E4">
        <w:t>compact AE representation should be used if available, otherwise:</w:t>
      </w:r>
    </w:p>
    <w:p w14:paraId="095B523D" w14:textId="77777777" w:rsidR="00413AF4" w:rsidRPr="00A22F3E" w:rsidDel="00BD56AE" w:rsidRDefault="00413AF4" w:rsidP="002F2B45">
      <w:pPr>
        <w:pStyle w:val="B1"/>
        <w:rPr>
          <w:del w:id="1557" w:author="Author"/>
        </w:rPr>
      </w:pPr>
      <w:r>
        <w:t>-</w:t>
      </w:r>
      <w:r>
        <w:tab/>
      </w:r>
      <w:r w:rsidRPr="1BFFD7E4">
        <w:t>default AE definition should be used if none of the above are available.</w:t>
      </w:r>
    </w:p>
    <w:p w14:paraId="0F6EA77C" w14:textId="77777777" w:rsidR="00413AF4" w:rsidRDefault="00413AF4" w:rsidP="00BD56AE">
      <w:pPr>
        <w:pStyle w:val="B1"/>
        <w:rPr>
          <w:ins w:id="1558" w:author="Author"/>
          <w:rFonts w:eastAsia="Consolas"/>
        </w:rPr>
      </w:pPr>
      <w:del w:id="1559" w:author="Author">
        <w:r w:rsidRPr="1BFFD7E4" w:rsidDel="00BD56AE">
          <w:rPr>
            <w:rFonts w:eastAsia="Consolas"/>
          </w:rPr>
          <w:delText xml:space="preserve">  0 1 2 3 4 5 6</w:delText>
        </w:r>
        <w:r w:rsidDel="00BD56AE">
          <w:rPr>
            <w:rFonts w:eastAsia="Consolas"/>
          </w:rPr>
          <w:delText xml:space="preserve"> 7</w:delText>
        </w:r>
        <w:r w:rsidDel="00BD56AE">
          <w:br/>
        </w:r>
        <w:r w:rsidRPr="1BFFD7E4" w:rsidDel="00BD56AE">
          <w:rPr>
            <w:rFonts w:eastAsia="Consolas"/>
          </w:rPr>
          <w:delText xml:space="preserve"> +-+-+-+-+-+-+-+</w:delText>
        </w:r>
        <w:r w:rsidDel="00BD56AE">
          <w:rPr>
            <w:rFonts w:eastAsia="Consolas"/>
          </w:rPr>
          <w:delText>-+</w:delText>
        </w:r>
        <w:r w:rsidDel="00BD56AE">
          <w:br/>
        </w:r>
        <w:r w:rsidRPr="1BFFD7E4" w:rsidDel="00BD56AE">
          <w:rPr>
            <w:rFonts w:eastAsia="Consolas"/>
          </w:rPr>
          <w:delText xml:space="preserve"> |</w:delText>
        </w:r>
        <w:r w:rsidDel="00BD56AE">
          <w:rPr>
            <w:rFonts w:eastAsia="Consolas"/>
          </w:rPr>
          <w:delText>0|</w:delText>
        </w:r>
        <w:r w:rsidRPr="1BFFD7E4" w:rsidDel="00BD56AE">
          <w:rPr>
            <w:rFonts w:eastAsia="Consolas"/>
          </w:rPr>
          <w:delText xml:space="preserve">      ID     |</w:delText>
        </w:r>
        <w:r w:rsidDel="00BD56AE">
          <w:br/>
        </w:r>
        <w:r w:rsidRPr="1BFFD7E4" w:rsidDel="00BD56AE">
          <w:rPr>
            <w:rFonts w:eastAsia="Consolas"/>
          </w:rPr>
          <w:delText xml:space="preserve"> +-+-+-+-+-+-+-+</w:delText>
        </w:r>
        <w:r w:rsidDel="00BD56AE">
          <w:rPr>
            <w:rFonts w:eastAsia="Consolas"/>
          </w:rPr>
          <w:delText>-+</w:delText>
        </w:r>
      </w:del>
    </w:p>
    <w:tbl>
      <w:tblPr>
        <w:tblStyle w:val="TableGrid"/>
        <w:tblW w:w="2470" w:type="dxa"/>
        <w:tblInd w:w="3718" w:type="dxa"/>
        <w:tblLook w:val="04A0" w:firstRow="1" w:lastRow="0" w:firstColumn="1" w:lastColumn="0" w:noHBand="0" w:noVBand="1"/>
      </w:tblPr>
      <w:tblGrid>
        <w:gridCol w:w="2470"/>
      </w:tblGrid>
      <w:tr w:rsidR="00413AF4" w14:paraId="02181055" w14:textId="77777777" w:rsidTr="00BD56AE">
        <w:trPr>
          <w:trHeight w:val="1027"/>
          <w:ins w:id="1560" w:author="Author"/>
        </w:trPr>
        <w:tc>
          <w:tcPr>
            <w:tcW w:w="2470" w:type="dxa"/>
            <w:tcBorders>
              <w:top w:val="nil"/>
              <w:left w:val="nil"/>
              <w:bottom w:val="nil"/>
              <w:right w:val="nil"/>
            </w:tcBorders>
          </w:tcPr>
          <w:p w14:paraId="231BF1CD" w14:textId="77777777" w:rsidR="00413AF4" w:rsidRPr="00BB6497" w:rsidRDefault="00413AF4">
            <w:pPr>
              <w:pStyle w:val="PL"/>
              <w:rPr>
                <w:ins w:id="1561" w:author="Author"/>
                <w:rStyle w:val="VerbatimChar"/>
                <w:sz w:val="20"/>
                <w:szCs w:val="340"/>
              </w:rPr>
            </w:pPr>
            <w:ins w:id="1562" w:author="Author">
              <w:r w:rsidRPr="00BD56AE">
                <w:rPr>
                  <w:sz w:val="20"/>
                  <w:szCs w:val="340"/>
                </w:rPr>
                <w:t xml:space="preserve">  0 1 2 3 4 5 6 7</w:t>
              </w:r>
              <w:r w:rsidRPr="00BD56AE">
                <w:rPr>
                  <w:sz w:val="20"/>
                  <w:szCs w:val="340"/>
                </w:rPr>
                <w:br/>
                <w:t xml:space="preserve"> +-+-+-+-+-+-+-+-+</w:t>
              </w:r>
              <w:r w:rsidRPr="00BD56AE">
                <w:rPr>
                  <w:sz w:val="20"/>
                  <w:szCs w:val="340"/>
                </w:rPr>
                <w:br/>
                <w:t xml:space="preserve"> |0|      ID     |</w:t>
              </w:r>
              <w:r w:rsidRPr="00BD56AE">
                <w:rPr>
                  <w:sz w:val="20"/>
                  <w:szCs w:val="340"/>
                </w:rPr>
                <w:br/>
                <w:t xml:space="preserve"> +-+-+-+-+-+-+-+-+</w:t>
              </w:r>
            </w:ins>
          </w:p>
        </w:tc>
      </w:tr>
    </w:tbl>
    <w:p w14:paraId="70372B99" w14:textId="77777777" w:rsidR="00413AF4" w:rsidDel="00BD56AE" w:rsidRDefault="00413AF4" w:rsidP="002F2B45">
      <w:pPr>
        <w:pStyle w:val="SourceCode"/>
        <w:jc w:val="center"/>
        <w:rPr>
          <w:del w:id="1563" w:author="Author"/>
          <w:rFonts w:eastAsia="Consolas" w:cs="Consolas"/>
        </w:rPr>
      </w:pPr>
    </w:p>
    <w:p w14:paraId="0F90788F" w14:textId="77777777" w:rsidR="00413AF4" w:rsidRDefault="00413AF4" w:rsidP="002F2B45">
      <w:pPr>
        <w:pStyle w:val="TF"/>
        <w:rPr>
          <w:rFonts w:eastAsia="Arial" w:cs="Arial"/>
        </w:rPr>
      </w:pPr>
      <w:bookmarkStart w:id="1564" w:name="_CRFigureA_3_5_6_21"/>
      <w:r w:rsidRPr="1BFFD7E4">
        <w:rPr>
          <w:rFonts w:eastAsia="Arial"/>
        </w:rPr>
        <w:t xml:space="preserve">Figure </w:t>
      </w:r>
      <w:bookmarkEnd w:id="1564"/>
      <w:r w:rsidRPr="1BFFD7E4">
        <w:rPr>
          <w:rFonts w:eastAsia="Arial"/>
        </w:rPr>
        <w:t>A.</w:t>
      </w:r>
      <w:r>
        <w:rPr>
          <w:rFonts w:eastAsia="Arial"/>
        </w:rPr>
        <w:t>3.5.6.2-1</w:t>
      </w:r>
      <w:r w:rsidRPr="1BFFD7E4">
        <w:rPr>
          <w:rFonts w:eastAsia="Arial"/>
        </w:rPr>
        <w:t>: Acoustic environment PI data frame (ACOUSTIC_ENVIRONMENT) containing an AE identifier.</w:t>
      </w:r>
    </w:p>
    <w:p w14:paraId="346DC69D" w14:textId="77777777" w:rsidR="00413AF4" w:rsidRDefault="00413AF4" w:rsidP="002F2B45">
      <w:r w:rsidRPr="1BFFD7E4">
        <w:t xml:space="preserve">Acoustic environment data can also get updated real-time. In case of real-time updates, the AE data can be transmitted as compact packets using RTP protocol. </w:t>
      </w:r>
    </w:p>
    <w:p w14:paraId="72694581" w14:textId="77777777" w:rsidR="00413AF4" w:rsidDel="00A94B6F" w:rsidRDefault="00413AF4" w:rsidP="002F2B45">
      <w:pPr>
        <w:rPr>
          <w:del w:id="1565" w:author="Author"/>
        </w:rPr>
      </w:pPr>
      <w:r w:rsidRPr="1BFFD7E4">
        <w:t xml:space="preserve">Compact packets contain a low-resolution representation of the acoustic environment. This facilitates avoiding spikes in transmission and is better suited for repeated transmission allowing for instant synthesis of the new acoustic environment, although with initially reduced accuracy. A compact acoustic environment PI </w:t>
      </w:r>
      <w:r>
        <w:t xml:space="preserve">can be provided with or without early reflections coefficients. An AE </w:t>
      </w:r>
      <w:r w:rsidRPr="1BFFD7E4">
        <w:t xml:space="preserve">data frame </w:t>
      </w:r>
      <w:r>
        <w:t xml:space="preserve">without early reflections </w:t>
      </w:r>
      <w:r w:rsidRPr="1BFFD7E4">
        <w:t xml:space="preserve">is presented in </w:t>
      </w:r>
      <w:r>
        <w:t>F</w:t>
      </w:r>
      <w:r w:rsidRPr="1BFFD7E4">
        <w:t>igure A.</w:t>
      </w:r>
      <w:r>
        <w:t>3.5.6.2-2</w:t>
      </w:r>
      <w:r w:rsidRPr="1BFFD7E4">
        <w:t>.</w:t>
      </w:r>
    </w:p>
    <w:p w14:paraId="4B9C6936" w14:textId="77777777" w:rsidR="00413AF4" w:rsidRDefault="00413AF4" w:rsidP="00A94B6F">
      <w:pPr>
        <w:rPr>
          <w:ins w:id="1566" w:author="Author"/>
          <w:rFonts w:eastAsia="Consolas"/>
        </w:rPr>
      </w:pPr>
      <w:del w:id="1567" w:author="Author">
        <w:r w:rsidDel="00A94B6F">
          <w:rPr>
            <w:rFonts w:eastAsia="Consolas"/>
          </w:rPr>
          <w:delText xml:space="preserve">  </w:delText>
        </w:r>
        <w:r w:rsidRPr="1BFFD7E4" w:rsidDel="00A94B6F">
          <w:rPr>
            <w:rFonts w:eastAsia="Consolas"/>
          </w:rPr>
          <w:delText>0                   1                   2                   3</w:delText>
        </w:r>
        <w:r w:rsidDel="00A94B6F">
          <w:br/>
        </w:r>
        <w:r w:rsidRPr="1BFFD7E4" w:rsidDel="00A94B6F">
          <w:rPr>
            <w:rFonts w:eastAsia="Consolas"/>
          </w:rPr>
          <w:delText xml:space="preserve">  0 1 2 3 4 5 6 7 8 9 0 1 2 3 4 5 6 7 8 9 0 1 2 3 4 5 6 7 8 9 0 1</w:delText>
        </w:r>
        <w:r w:rsidDel="00A94B6F">
          <w:br/>
        </w:r>
        <w:r w:rsidRPr="1BFFD7E4" w:rsidDel="00A94B6F">
          <w:rPr>
            <w:rFonts w:eastAsia="Consolas"/>
          </w:rPr>
          <w:delText xml:space="preserve"> +-+-+-+-+-+-+-+-+-+-+-+-+-+-+-+-+-+-+-+-+-+-+-+-+-+-+-+-+-+-+-+-+</w:delText>
        </w:r>
        <w:r w:rsidDel="00A94B6F">
          <w:br/>
        </w:r>
        <w:r w:rsidRPr="1BFFD7E4" w:rsidDel="00A94B6F">
          <w:rPr>
            <w:rFonts w:eastAsia="Consolas"/>
          </w:rPr>
          <w:delText xml:space="preserve"> |     ID      | RT60 lo |   DSR lo  | RT60 mi |   DSR mi  | RT60</w:delText>
        </w:r>
        <w:r w:rsidDel="00A94B6F">
          <w:br/>
        </w:r>
        <w:r w:rsidRPr="1BFFD7E4" w:rsidDel="00A94B6F">
          <w:rPr>
            <w:rFonts w:eastAsia="Consolas"/>
          </w:rPr>
          <w:delText xml:space="preserve"> +-+-+-+-+-+-+-+-+-+-+-+-+-+-+-+-+-+-+-+-+-+-+-+-+-+-+-+-+-+-+-+-+</w:delText>
        </w:r>
        <w:r w:rsidDel="00A94B6F">
          <w:br/>
        </w:r>
        <w:r w:rsidRPr="1BFFD7E4" w:rsidDel="00A94B6F">
          <w:rPr>
            <w:rFonts w:eastAsia="Consolas"/>
          </w:rPr>
          <w:lastRenderedPageBreak/>
          <w:delText xml:space="preserve">  hi |  DSR hi   |</w:delText>
        </w:r>
        <w:r w:rsidDel="00A94B6F">
          <w:br/>
        </w:r>
        <w:r w:rsidRPr="1BFFD7E4" w:rsidDel="00A94B6F">
          <w:rPr>
            <w:rFonts w:eastAsia="Consolas"/>
          </w:rPr>
          <w:delText xml:space="preserve"> +-+-+-+-+-+-+-+-+</w:delText>
        </w:r>
      </w:del>
    </w:p>
    <w:tbl>
      <w:tblPr>
        <w:tblStyle w:val="TableGrid"/>
        <w:tblW w:w="8460" w:type="dxa"/>
        <w:tblInd w:w="791" w:type="dxa"/>
        <w:tblLook w:val="04A0" w:firstRow="1" w:lastRow="0" w:firstColumn="1" w:lastColumn="0" w:noHBand="0" w:noVBand="1"/>
      </w:tblPr>
      <w:tblGrid>
        <w:gridCol w:w="8460"/>
      </w:tblGrid>
      <w:tr w:rsidR="00413AF4" w14:paraId="64C71456" w14:textId="77777777" w:rsidTr="00BB6497">
        <w:trPr>
          <w:trHeight w:val="1616"/>
          <w:ins w:id="1568" w:author="Author"/>
        </w:trPr>
        <w:tc>
          <w:tcPr>
            <w:tcW w:w="8460" w:type="dxa"/>
            <w:tcBorders>
              <w:top w:val="nil"/>
              <w:left w:val="nil"/>
              <w:bottom w:val="nil"/>
              <w:right w:val="nil"/>
            </w:tcBorders>
          </w:tcPr>
          <w:p w14:paraId="4A7D267E" w14:textId="77777777" w:rsidR="00413AF4" w:rsidRDefault="00413AF4">
            <w:pPr>
              <w:pStyle w:val="PL"/>
              <w:rPr>
                <w:ins w:id="1569" w:author="Author"/>
                <w:sz w:val="20"/>
                <w:szCs w:val="300"/>
              </w:rPr>
            </w:pPr>
            <w:ins w:id="1570" w:author="Author">
              <w:r>
                <w:rPr>
                  <w:sz w:val="20"/>
                  <w:szCs w:val="300"/>
                </w:rPr>
                <w:t xml:space="preserve">  </w:t>
              </w:r>
              <w:r w:rsidRPr="00BD56AE">
                <w:rPr>
                  <w:sz w:val="20"/>
                  <w:szCs w:val="300"/>
                </w:rPr>
                <w:t>0                   1                   2                   3</w:t>
              </w:r>
              <w:r w:rsidRPr="00BD56AE">
                <w:rPr>
                  <w:sz w:val="20"/>
                  <w:szCs w:val="300"/>
                </w:rPr>
                <w:br/>
                <w:t xml:space="preserve">  0 1 2 3 4 5 6 7 8 9 0 1 2 3 4 5 6 7 8 9 0 1 2 3 4 5 6 7 8 9 0 1</w:t>
              </w:r>
              <w:r w:rsidRPr="00BD56AE">
                <w:rPr>
                  <w:sz w:val="20"/>
                  <w:szCs w:val="300"/>
                </w:rPr>
                <w:br/>
                <w:t xml:space="preserve"> +-+-+-+-+-+-+-+-+-+-+-+-+-+-+-+-+-+-+-+-+-+-+-+-+-+-+-+-+-+-+-+-+</w:t>
              </w:r>
              <w:r w:rsidRPr="00BD56AE">
                <w:rPr>
                  <w:sz w:val="20"/>
                  <w:szCs w:val="300"/>
                </w:rPr>
                <w:br/>
                <w:t xml:space="preserve"> |     ID      | RT60 lo |   DSR lo  | RT60 mi |   DSR mi  | RT60</w:t>
              </w:r>
              <w:r w:rsidRPr="00BD56AE">
                <w:rPr>
                  <w:sz w:val="20"/>
                  <w:szCs w:val="300"/>
                </w:rPr>
                <w:br/>
                <w:t xml:space="preserve"> +-+-+-+-+-+-+-+-+-+-+-+-+-+-+-+-+-+-+-+-+-+-+-+-+-+-+-+-+-+-+-+-+</w:t>
              </w:r>
              <w:r w:rsidRPr="00BD56AE">
                <w:rPr>
                  <w:sz w:val="20"/>
                  <w:szCs w:val="300"/>
                </w:rPr>
                <w:br/>
                <w:t xml:space="preserve">  hi |  DSR hi   |</w:t>
              </w:r>
              <w:r w:rsidRPr="00BD56AE">
                <w:rPr>
                  <w:sz w:val="20"/>
                  <w:szCs w:val="300"/>
                </w:rPr>
                <w:br/>
                <w:t xml:space="preserve"> +-+-+-+-+-+-+-+-+</w:t>
              </w:r>
            </w:ins>
          </w:p>
          <w:p w14:paraId="3E3A7C80" w14:textId="77777777" w:rsidR="00413AF4" w:rsidRPr="00BB6497" w:rsidRDefault="00413AF4">
            <w:pPr>
              <w:pStyle w:val="PL"/>
              <w:rPr>
                <w:ins w:id="1571" w:author="Author"/>
                <w:rStyle w:val="VerbatimChar"/>
                <w:sz w:val="20"/>
                <w:szCs w:val="300"/>
              </w:rPr>
            </w:pPr>
          </w:p>
        </w:tc>
      </w:tr>
    </w:tbl>
    <w:p w14:paraId="44641F47" w14:textId="77777777" w:rsidR="00413AF4" w:rsidDel="00A94B6F" w:rsidRDefault="00413AF4" w:rsidP="002F2B45">
      <w:pPr>
        <w:pStyle w:val="SourceCode"/>
        <w:rPr>
          <w:del w:id="1572" w:author="Author"/>
          <w:rFonts w:eastAsia="Consolas" w:cs="Consolas"/>
        </w:rPr>
      </w:pPr>
    </w:p>
    <w:p w14:paraId="5010C02F" w14:textId="77777777" w:rsidR="00413AF4" w:rsidRDefault="00413AF4" w:rsidP="002F2B45">
      <w:pPr>
        <w:pStyle w:val="TF"/>
        <w:rPr>
          <w:rFonts w:eastAsia="Arial" w:cs="Arial"/>
        </w:rPr>
      </w:pPr>
      <w:bookmarkStart w:id="1573" w:name="_CRFigureA_3_5_6_22"/>
      <w:r w:rsidRPr="1BFFD7E4">
        <w:rPr>
          <w:rFonts w:eastAsia="Arial"/>
        </w:rPr>
        <w:t xml:space="preserve">Figure </w:t>
      </w:r>
      <w:bookmarkEnd w:id="1573"/>
      <w:r w:rsidRPr="1BFFD7E4">
        <w:rPr>
          <w:rFonts w:eastAsia="Arial"/>
        </w:rPr>
        <w:t>A.</w:t>
      </w:r>
      <w:r>
        <w:rPr>
          <w:rFonts w:eastAsia="Arial"/>
        </w:rPr>
        <w:t>3.5.6.2-2</w:t>
      </w:r>
      <w:r w:rsidRPr="1BFFD7E4">
        <w:rPr>
          <w:rFonts w:eastAsia="Arial"/>
        </w:rPr>
        <w:t>: Acoustic environment PI data frame (ACOUSTIC_ENVIRONMENT) containing a compact AE representation</w:t>
      </w:r>
      <w:r>
        <w:rPr>
          <w:rFonts w:eastAsia="Arial"/>
        </w:rPr>
        <w:t xml:space="preserve"> with late reverb parameters</w:t>
      </w:r>
      <w:r w:rsidRPr="1BFFD7E4">
        <w:rPr>
          <w:rFonts w:eastAsia="Arial"/>
        </w:rPr>
        <w:t>.</w:t>
      </w:r>
    </w:p>
    <w:p w14:paraId="2DA9994D" w14:textId="77777777" w:rsidR="00413AF4" w:rsidDel="004F07B1" w:rsidRDefault="00413AF4" w:rsidP="002F2B45">
      <w:pPr>
        <w:rPr>
          <w:del w:id="1574" w:author="Author"/>
        </w:rPr>
      </w:pPr>
      <w:r>
        <w:t xml:space="preserve">An AE data frame with early reflections is presented in Figure </w:t>
      </w:r>
      <w:r w:rsidRPr="00B379A7">
        <w:t>A.3.5.6.2-3</w:t>
      </w:r>
      <w:r>
        <w:t>.</w:t>
      </w:r>
    </w:p>
    <w:p w14:paraId="5E6AEAB9" w14:textId="77777777" w:rsidR="00413AF4" w:rsidRDefault="00413AF4" w:rsidP="004F07B1">
      <w:pPr>
        <w:rPr>
          <w:ins w:id="1575" w:author="Author"/>
          <w:rFonts w:eastAsia="Consolas"/>
        </w:rPr>
      </w:pPr>
      <w:del w:id="1576" w:author="Author">
        <w:r w:rsidDel="004F07B1">
          <w:rPr>
            <w:rFonts w:eastAsia="Consolas"/>
          </w:rPr>
          <w:delText xml:space="preserve">  </w:delText>
        </w:r>
        <w:r w:rsidRPr="1BFFD7E4" w:rsidDel="004F07B1">
          <w:rPr>
            <w:rFonts w:eastAsia="Consolas"/>
          </w:rPr>
          <w:delText>0                   1                   2                   3</w:delText>
        </w:r>
        <w:r w:rsidDel="004F07B1">
          <w:br/>
        </w:r>
        <w:r w:rsidRPr="1BFFD7E4" w:rsidDel="004F07B1">
          <w:rPr>
            <w:rFonts w:eastAsia="Consolas"/>
          </w:rPr>
          <w:delText xml:space="preserve">  0 1 2 3 4 5 6 7 8 9 0 1 2 3 4 5 6 7 8 9 0 1 2 3 4 5 6 7 8 9 0 1</w:delText>
        </w:r>
        <w:r w:rsidDel="004F07B1">
          <w:br/>
        </w:r>
        <w:r w:rsidRPr="1BFFD7E4" w:rsidDel="004F07B1">
          <w:rPr>
            <w:rFonts w:eastAsia="Consolas"/>
          </w:rPr>
          <w:delText xml:space="preserve"> +-+-+-+-+-+-+-+-+-+-+-+-+-+-+-+-+-+-+-+-+-+-+-+-+-+-+-+-+-+-+-+-+</w:delText>
        </w:r>
        <w:r w:rsidDel="004F07B1">
          <w:br/>
        </w:r>
        <w:r w:rsidRPr="1BFFD7E4" w:rsidDel="004F07B1">
          <w:rPr>
            <w:rFonts w:eastAsia="Consolas"/>
          </w:rPr>
          <w:delText xml:space="preserve"> |     ID      | RT60 lo |   DSR lo  | RT60 mi |   DSR mi  | RT60</w:delText>
        </w:r>
        <w:r w:rsidDel="004F07B1">
          <w:br/>
        </w:r>
        <w:r w:rsidRPr="1BFFD7E4" w:rsidDel="004F07B1">
          <w:rPr>
            <w:rFonts w:eastAsia="Consolas"/>
          </w:rPr>
          <w:delText xml:space="preserve"> +-+-+-+-+-+-+-+-+-+-+-+-+-+-+-+-+-+-+-+-+-+-+-+-+-+-+-+-+-+-+-+-+</w:delText>
        </w:r>
        <w:r w:rsidDel="004F07B1">
          <w:br/>
        </w:r>
        <w:r w:rsidRPr="1BFFD7E4" w:rsidDel="004F07B1">
          <w:rPr>
            <w:rFonts w:eastAsia="Consolas"/>
          </w:rPr>
          <w:delText xml:space="preserve">  hi |  DSR hi   |</w:delText>
        </w:r>
        <w:r w:rsidDel="004F07B1">
          <w:rPr>
            <w:rFonts w:eastAsia="Consolas"/>
          </w:rPr>
          <w:delText xml:space="preserve"> dim x | dim y | dim z |ab0|ab1|ab2|ab3|ab4|ab5|</w:delText>
        </w:r>
        <w:r w:rsidDel="004F07B1">
          <w:br/>
        </w:r>
        <w:r w:rsidRPr="1BFFD7E4" w:rsidDel="004F07B1">
          <w:rPr>
            <w:rFonts w:eastAsia="Consolas"/>
          </w:rPr>
          <w:delText xml:space="preserve"> +-+-+-+-+-+-+-+-+</w:delText>
        </w:r>
        <w:r w:rsidDel="004F07B1">
          <w:rPr>
            <w:rFonts w:eastAsia="Consolas"/>
          </w:rPr>
          <w:delText>-+-+-+-+-+-+-+-+-+-+-+-+-+-+-+-+-+-+-+-+-+-+-+-+</w:delText>
        </w:r>
      </w:del>
    </w:p>
    <w:tbl>
      <w:tblPr>
        <w:tblStyle w:val="TableGrid"/>
        <w:tblW w:w="8460" w:type="dxa"/>
        <w:tblInd w:w="791" w:type="dxa"/>
        <w:tblLook w:val="04A0" w:firstRow="1" w:lastRow="0" w:firstColumn="1" w:lastColumn="0" w:noHBand="0" w:noVBand="1"/>
      </w:tblPr>
      <w:tblGrid>
        <w:gridCol w:w="8460"/>
      </w:tblGrid>
      <w:tr w:rsidR="00413AF4" w:rsidRPr="006752B9" w14:paraId="280BB18B" w14:textId="77777777">
        <w:trPr>
          <w:trHeight w:val="1794"/>
          <w:ins w:id="1577" w:author="Author"/>
        </w:trPr>
        <w:tc>
          <w:tcPr>
            <w:tcW w:w="8460" w:type="dxa"/>
            <w:tcBorders>
              <w:top w:val="nil"/>
              <w:left w:val="nil"/>
              <w:bottom w:val="nil"/>
              <w:right w:val="nil"/>
            </w:tcBorders>
          </w:tcPr>
          <w:p w14:paraId="46BBAD8C" w14:textId="77777777" w:rsidR="00413AF4" w:rsidRDefault="00413AF4">
            <w:pPr>
              <w:pStyle w:val="PL"/>
              <w:rPr>
                <w:ins w:id="1578" w:author="Author"/>
                <w:sz w:val="20"/>
                <w:szCs w:val="300"/>
              </w:rPr>
            </w:pPr>
            <w:ins w:id="1579" w:author="Author">
              <w:r>
                <w:rPr>
                  <w:sz w:val="20"/>
                  <w:szCs w:val="300"/>
                </w:rPr>
                <w:t xml:space="preserve">  </w:t>
              </w:r>
              <w:r w:rsidRPr="004F07B1">
                <w:rPr>
                  <w:sz w:val="20"/>
                  <w:szCs w:val="300"/>
                </w:rPr>
                <w:t>0                   1                   2                   3</w:t>
              </w:r>
              <w:r w:rsidRPr="004F07B1">
                <w:rPr>
                  <w:sz w:val="20"/>
                  <w:szCs w:val="300"/>
                </w:rPr>
                <w:br/>
                <w:t xml:space="preserve">  0 1 2 3 4 5 6 7 8 9 0 1 2 3 4 5 6 7 8 9 0 1 2 3 4 5 6 7 8 9 0 1</w:t>
              </w:r>
              <w:r w:rsidRPr="004F07B1">
                <w:rPr>
                  <w:sz w:val="20"/>
                  <w:szCs w:val="300"/>
                </w:rPr>
                <w:br/>
                <w:t xml:space="preserve"> +-+-+-+-+-+-+-+-+-+-+-+-+-+-+-+-+-+-+-+-+-+-+-+-+-+-+-+-+-+-+-+-+</w:t>
              </w:r>
              <w:r w:rsidRPr="004F07B1">
                <w:rPr>
                  <w:sz w:val="20"/>
                  <w:szCs w:val="300"/>
                </w:rPr>
                <w:br/>
                <w:t xml:space="preserve"> |     ID      | RT60 lo |   DSR lo  | RT60 mi |   DSR mi  | RT60</w:t>
              </w:r>
              <w:r w:rsidRPr="004F07B1">
                <w:rPr>
                  <w:sz w:val="20"/>
                  <w:szCs w:val="300"/>
                </w:rPr>
                <w:br/>
                <w:t xml:space="preserve"> +-+-+-+-+-+-+-+-+-+-+-+-+-+-+-+-+-+-+-+-+-+-+-+-+-+-+-+-+-+-+-+-+</w:t>
              </w:r>
              <w:r w:rsidRPr="004F07B1">
                <w:rPr>
                  <w:sz w:val="20"/>
                  <w:szCs w:val="300"/>
                </w:rPr>
                <w:br/>
                <w:t xml:space="preserve">  hi |  DSR hi   | dim x | dim y | dim z |ab0|ab1|ab2|ab3|ab4|ab5|</w:t>
              </w:r>
              <w:r w:rsidRPr="004F07B1">
                <w:rPr>
                  <w:sz w:val="20"/>
                  <w:szCs w:val="300"/>
                </w:rPr>
                <w:br/>
                <w:t xml:space="preserve"> +-+-+-+-+-+-+-+-+-+-+-+-+-+-+-+-+-+-+-+-+-+-+-+-+-+-+-+-+-+-+-+-+</w:t>
              </w:r>
            </w:ins>
          </w:p>
          <w:p w14:paraId="28FDB4BE" w14:textId="77777777" w:rsidR="00413AF4" w:rsidRPr="007600F1" w:rsidRDefault="00413AF4">
            <w:pPr>
              <w:pStyle w:val="PL"/>
              <w:rPr>
                <w:ins w:id="1580" w:author="Author"/>
                <w:rStyle w:val="VerbatimChar"/>
                <w:sz w:val="20"/>
                <w:szCs w:val="300"/>
              </w:rPr>
            </w:pPr>
          </w:p>
        </w:tc>
      </w:tr>
    </w:tbl>
    <w:p w14:paraId="63A6F723" w14:textId="77777777" w:rsidR="00413AF4" w:rsidDel="004F07B1" w:rsidRDefault="00413AF4" w:rsidP="002F2B45">
      <w:pPr>
        <w:pStyle w:val="SourceCode"/>
        <w:rPr>
          <w:del w:id="1581" w:author="Author"/>
          <w:rFonts w:eastAsia="Consolas" w:cs="Consolas"/>
        </w:rPr>
      </w:pPr>
    </w:p>
    <w:p w14:paraId="1763EB29" w14:textId="77777777" w:rsidR="00413AF4" w:rsidRDefault="00413AF4" w:rsidP="002F2B45">
      <w:pPr>
        <w:pStyle w:val="TF"/>
        <w:rPr>
          <w:rFonts w:eastAsia="Arial" w:cs="Arial"/>
        </w:rPr>
      </w:pPr>
      <w:bookmarkStart w:id="1582" w:name="_CRFigureA_3_5_6_23"/>
      <w:r w:rsidRPr="1BFFD7E4">
        <w:rPr>
          <w:rFonts w:eastAsia="Arial"/>
        </w:rPr>
        <w:t xml:space="preserve">Figure </w:t>
      </w:r>
      <w:bookmarkEnd w:id="1582"/>
      <w:r w:rsidRPr="1BFFD7E4">
        <w:rPr>
          <w:rFonts w:eastAsia="Arial"/>
        </w:rPr>
        <w:t>A.</w:t>
      </w:r>
      <w:r>
        <w:rPr>
          <w:rFonts w:eastAsia="Arial"/>
        </w:rPr>
        <w:t>3.5.6.2-3</w:t>
      </w:r>
      <w:r w:rsidRPr="1BFFD7E4">
        <w:rPr>
          <w:rFonts w:eastAsia="Arial"/>
        </w:rPr>
        <w:t>: Acoustic environment PI data frame (ACOUSTIC_ENVIRONMENT) containing a compact AE representation</w:t>
      </w:r>
      <w:r>
        <w:rPr>
          <w:rFonts w:eastAsia="Arial"/>
        </w:rPr>
        <w:t xml:space="preserve"> with late reverb and early reflection parameters</w:t>
      </w:r>
      <w:r w:rsidRPr="1BFFD7E4">
        <w:rPr>
          <w:rFonts w:eastAsia="Arial"/>
        </w:rPr>
        <w:t>.</w:t>
      </w:r>
    </w:p>
    <w:p w14:paraId="6F413784" w14:textId="77777777" w:rsidR="00413AF4" w:rsidRDefault="00413AF4" w:rsidP="002F2B45">
      <w:r w:rsidRPr="1BFFD7E4">
        <w:t xml:space="preserve">The data frame </w:t>
      </w:r>
      <w:r>
        <w:t xml:space="preserve">including early reflections </w:t>
      </w:r>
      <w:r w:rsidRPr="1BFFD7E4">
        <w:t>consists of an acoustic environment ID field (7 bits), three RT60 fields (5 bits each)</w:t>
      </w:r>
      <w:r>
        <w:t xml:space="preserve">, </w:t>
      </w:r>
      <w:r w:rsidRPr="1BFFD7E4">
        <w:t>three DSR fields (6 bits each)</w:t>
      </w:r>
      <w:r>
        <w:t>, three room dimension (dim) fields (4 bits each) and six absorption coefficient (ab) fields</w:t>
      </w:r>
      <w:r w:rsidRPr="1BFFD7E4">
        <w:t xml:space="preserve"> summing up to </w:t>
      </w:r>
      <w:r>
        <w:t>64</w:t>
      </w:r>
      <w:r w:rsidRPr="1BFFD7E4">
        <w:t xml:space="preserve"> bits size. The RT60 and DSR values are provided for three frequency bands of </w:t>
      </w:r>
      <w:r>
        <w:t>center frequency</w:t>
      </w:r>
      <w:r w:rsidRPr="1BFFD7E4">
        <w:t xml:space="preserve"> {25 Hz, 250 Hz, 2.5 kHz}, which are denoted {lo, mi, hi} in figure A.</w:t>
      </w:r>
      <w:r>
        <w:t>3.5.6.2-2</w:t>
      </w:r>
      <w:r w:rsidRPr="1BFFD7E4">
        <w:t xml:space="preserve"> respectively. The RT60 fields use 5-bit code </w:t>
      </w:r>
      <w:r w:rsidRPr="1BFFD7E4">
        <w:rPr>
          <w:i/>
          <w:iCs/>
        </w:rPr>
        <w:t>n</w:t>
      </w:r>
      <w:r w:rsidRPr="1BFFD7E4">
        <w:t xml:space="preserve"> representing duration in seconds according to formula </w:t>
      </w:r>
      <m:oMath>
        <m:r>
          <w:rPr>
            <w:rFonts w:ascii="Cambria Math" w:hAnsi="Cambria Math"/>
          </w:rPr>
          <m:t>R</m:t>
        </m:r>
        <m:sSub>
          <m:sSubPr>
            <m:ctrlPr>
              <w:rPr>
                <w:rFonts w:ascii="Cambria Math" w:hAnsi="Cambria Math"/>
              </w:rPr>
            </m:ctrlPr>
          </m:sSubPr>
          <m:e>
            <m:r>
              <w:rPr>
                <w:rFonts w:ascii="Cambria Math" w:hAnsi="Cambria Math"/>
              </w:rPr>
              <m:t>T</m:t>
            </m:r>
          </m:e>
          <m:sub>
            <m:r>
              <w:rPr>
                <w:rFonts w:ascii="Cambria Math" w:hAnsi="Cambria Math"/>
              </w:rPr>
              <m:t>60</m:t>
            </m:r>
          </m:sub>
        </m:sSub>
        <m:d>
          <m:dPr>
            <m:ctrlPr>
              <w:rPr>
                <w:rFonts w:ascii="Cambria Math" w:hAnsi="Cambria Math"/>
              </w:rPr>
            </m:ctrlPr>
          </m:dPr>
          <m:e>
            <m:r>
              <w:rPr>
                <w:rFonts w:ascii="Cambria Math" w:hAnsi="Cambria Math"/>
              </w:rPr>
              <m:t>n</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100</m:t>
            </m:r>
          </m:den>
        </m:f>
        <m:sSup>
          <m:sSupPr>
            <m:ctrlPr>
              <w:rPr>
                <w:rFonts w:ascii="Cambria Math" w:hAnsi="Cambria Math"/>
              </w:rPr>
            </m:ctrlPr>
          </m:sSupPr>
          <m:e>
            <m:r>
              <w:rPr>
                <w:rFonts w:ascii="Cambria Math" w:hAnsi="Cambria Math"/>
              </w:rPr>
              <m:t>2</m:t>
            </m:r>
          </m:e>
          <m:sup>
            <m:f>
              <m:fPr>
                <m:ctrlPr>
                  <w:rPr>
                    <w:rFonts w:ascii="Cambria Math" w:hAnsi="Cambria Math"/>
                  </w:rPr>
                </m:ctrlPr>
              </m:fPr>
              <m:num>
                <m:r>
                  <w:rPr>
                    <w:rFonts w:ascii="Cambria Math" w:hAnsi="Cambria Math"/>
                  </w:rPr>
                  <m:t>n</m:t>
                </m:r>
              </m:num>
              <m:den>
                <m:r>
                  <w:rPr>
                    <w:rFonts w:ascii="Cambria Math" w:hAnsi="Cambria Math"/>
                  </w:rPr>
                  <m:t>3</m:t>
                </m:r>
              </m:den>
            </m:f>
          </m:sup>
        </m:sSup>
      </m:oMath>
      <w:r w:rsidRPr="1BFFD7E4">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0..31</m:t>
            </m:r>
          </m:e>
        </m:d>
      </m:oMath>
      <w:r w:rsidRPr="1BFFD7E4">
        <w:t>. The 5-bit codes and related RT60 durations are also shown in table A.</w:t>
      </w:r>
      <w:r>
        <w:t>3.5.6.2-1</w:t>
      </w:r>
      <w:r w:rsidRPr="1BFFD7E4">
        <w:t>.</w:t>
      </w:r>
    </w:p>
    <w:p w14:paraId="33FBC8ED" w14:textId="77777777" w:rsidR="00413AF4" w:rsidRDefault="00413AF4" w:rsidP="002F2B45">
      <w:pPr>
        <w:pStyle w:val="TH"/>
        <w:rPr>
          <w:rFonts w:eastAsia="Arial" w:cs="Arial"/>
        </w:rPr>
      </w:pPr>
      <w:bookmarkStart w:id="1583" w:name="_CRTableA_3_5_6_21"/>
      <w:r w:rsidRPr="1BFFD7E4">
        <w:rPr>
          <w:rFonts w:eastAsia="Arial"/>
        </w:rPr>
        <w:t xml:space="preserve">Table </w:t>
      </w:r>
      <w:bookmarkEnd w:id="1583"/>
      <w:r w:rsidRPr="1BFFD7E4">
        <w:rPr>
          <w:rFonts w:eastAsia="Arial"/>
        </w:rPr>
        <w:t>A.</w:t>
      </w:r>
      <w:r>
        <w:rPr>
          <w:rFonts w:eastAsia="Arial"/>
        </w:rPr>
        <w:t>3.5.6.2-1</w:t>
      </w:r>
      <w:del w:id="1584" w:author="Author">
        <w:r w:rsidRPr="1BFFD7E4" w:rsidDel="002C4285">
          <w:rPr>
            <w:rFonts w:eastAsia="Arial"/>
          </w:rPr>
          <w:delText xml:space="preserve"> </w:delText>
        </w:r>
      </w:del>
      <w:r w:rsidRPr="1BFFD7E4">
        <w:rPr>
          <w:rFonts w:eastAsia="Arial"/>
        </w:rPr>
        <w:t>: 5-b</w:t>
      </w:r>
      <w:r w:rsidRPr="1BFFD7E4">
        <w:rPr>
          <w:rFonts w:eastAsia="Arial" w:cs="Arial"/>
          <w:bCs/>
        </w:rPr>
        <w:t>it codes and respective RT60 values</w:t>
      </w:r>
    </w:p>
    <w:tbl>
      <w:tblPr>
        <w:tblStyle w:val="TableGrid"/>
        <w:tblW w:w="0" w:type="auto"/>
        <w:jc w:val="center"/>
        <w:tblLayout w:type="fixed"/>
        <w:tblLook w:val="04A0" w:firstRow="1" w:lastRow="0" w:firstColumn="1" w:lastColumn="0" w:noHBand="0" w:noVBand="1"/>
      </w:tblPr>
      <w:tblGrid>
        <w:gridCol w:w="831"/>
        <w:gridCol w:w="876"/>
        <w:gridCol w:w="831"/>
        <w:gridCol w:w="876"/>
        <w:gridCol w:w="831"/>
        <w:gridCol w:w="876"/>
        <w:gridCol w:w="826"/>
        <w:gridCol w:w="966"/>
      </w:tblGrid>
      <w:tr w:rsidR="00413AF4" w14:paraId="7DC0DFCF" w14:textId="77777777" w:rsidTr="006B187A">
        <w:trPr>
          <w:trHeight w:val="300"/>
          <w:jc w:val="center"/>
        </w:trPr>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D57FD3E" w14:textId="77777777" w:rsidR="00413AF4" w:rsidRDefault="00413AF4"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39B28DD" w14:textId="77777777" w:rsidR="00413AF4" w:rsidRDefault="00413AF4" w:rsidP="006B187A">
            <w:pPr>
              <w:pStyle w:val="TAH"/>
              <w:rPr>
                <w:color w:val="000000" w:themeColor="text1"/>
                <w:szCs w:val="18"/>
              </w:rPr>
            </w:pPr>
            <w:r w:rsidRPr="1BFFD7E4">
              <w:t>Value</w:t>
            </w:r>
          </w:p>
        </w:tc>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427B6AFF" w14:textId="77777777" w:rsidR="00413AF4" w:rsidRDefault="00413AF4"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3C481C5" w14:textId="77777777" w:rsidR="00413AF4" w:rsidRDefault="00413AF4" w:rsidP="006B187A">
            <w:pPr>
              <w:pStyle w:val="TAH"/>
              <w:rPr>
                <w:color w:val="000000" w:themeColor="text1"/>
                <w:szCs w:val="18"/>
              </w:rPr>
            </w:pPr>
            <w:r w:rsidRPr="1BFFD7E4">
              <w:t>Value</w:t>
            </w:r>
          </w:p>
        </w:tc>
        <w:tc>
          <w:tcPr>
            <w:tcW w:w="83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74B320D4" w14:textId="77777777" w:rsidR="00413AF4" w:rsidRDefault="00413AF4" w:rsidP="006B187A">
            <w:pPr>
              <w:pStyle w:val="TAH"/>
              <w:rPr>
                <w:color w:val="000000" w:themeColor="text1"/>
                <w:szCs w:val="18"/>
              </w:rPr>
            </w:pPr>
            <w:r w:rsidRPr="1BFFD7E4">
              <w:t>Code</w:t>
            </w:r>
          </w:p>
        </w:tc>
        <w:tc>
          <w:tcPr>
            <w:tcW w:w="87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6FF630C" w14:textId="77777777" w:rsidR="00413AF4" w:rsidRDefault="00413AF4" w:rsidP="006B187A">
            <w:pPr>
              <w:pStyle w:val="TAH"/>
              <w:rPr>
                <w:color w:val="000000" w:themeColor="text1"/>
                <w:szCs w:val="18"/>
              </w:rPr>
            </w:pPr>
            <w:r w:rsidRPr="1BFFD7E4">
              <w:t>Value</w:t>
            </w:r>
          </w:p>
        </w:tc>
        <w:tc>
          <w:tcPr>
            <w:tcW w:w="82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E878AC4" w14:textId="77777777" w:rsidR="00413AF4" w:rsidRDefault="00413AF4" w:rsidP="006B187A">
            <w:pPr>
              <w:pStyle w:val="TAH"/>
              <w:rPr>
                <w:color w:val="000000" w:themeColor="text1"/>
                <w:szCs w:val="18"/>
              </w:rPr>
            </w:pPr>
            <w:r w:rsidRPr="1BFFD7E4">
              <w:t>Code</w:t>
            </w:r>
          </w:p>
        </w:tc>
        <w:tc>
          <w:tcPr>
            <w:tcW w:w="966"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0E35F04" w14:textId="77777777" w:rsidR="00413AF4" w:rsidRDefault="00413AF4" w:rsidP="006B187A">
            <w:pPr>
              <w:pStyle w:val="TAH"/>
              <w:rPr>
                <w:color w:val="000000" w:themeColor="text1"/>
                <w:szCs w:val="18"/>
              </w:rPr>
            </w:pPr>
            <w:r w:rsidRPr="1BFFD7E4">
              <w:t>Value</w:t>
            </w:r>
          </w:p>
        </w:tc>
      </w:tr>
      <w:tr w:rsidR="00413AF4" w14:paraId="1D8D40D5" w14:textId="77777777" w:rsidTr="006B187A">
        <w:trPr>
          <w:trHeight w:val="300"/>
          <w:jc w:val="center"/>
        </w:trPr>
        <w:tc>
          <w:tcPr>
            <w:tcW w:w="831" w:type="dxa"/>
            <w:tcBorders>
              <w:top w:val="single" w:sz="8" w:space="0" w:color="auto"/>
              <w:left w:val="single" w:sz="8" w:space="0" w:color="auto"/>
              <w:bottom w:val="nil"/>
              <w:right w:val="nil"/>
            </w:tcBorders>
            <w:tcMar>
              <w:left w:w="108" w:type="dxa"/>
              <w:right w:w="108" w:type="dxa"/>
            </w:tcMar>
            <w:vAlign w:val="center"/>
          </w:tcPr>
          <w:p w14:paraId="6B5713B7" w14:textId="77777777" w:rsidR="00413AF4" w:rsidRDefault="00413AF4" w:rsidP="006B187A">
            <w:pPr>
              <w:pStyle w:val="TAC"/>
              <w:rPr>
                <w:color w:val="000000" w:themeColor="text1"/>
                <w:szCs w:val="18"/>
              </w:rPr>
            </w:pPr>
            <w:r w:rsidRPr="1BFFD7E4">
              <w:t>00000</w:t>
            </w:r>
          </w:p>
        </w:tc>
        <w:tc>
          <w:tcPr>
            <w:tcW w:w="876" w:type="dxa"/>
            <w:tcBorders>
              <w:top w:val="single" w:sz="8" w:space="0" w:color="auto"/>
              <w:left w:val="nil"/>
              <w:bottom w:val="nil"/>
              <w:right w:val="single" w:sz="8" w:space="0" w:color="auto"/>
            </w:tcBorders>
            <w:tcMar>
              <w:left w:w="108" w:type="dxa"/>
              <w:right w:w="108" w:type="dxa"/>
            </w:tcMar>
            <w:vAlign w:val="center"/>
          </w:tcPr>
          <w:p w14:paraId="069C3591" w14:textId="77777777" w:rsidR="00413AF4" w:rsidRDefault="00413AF4" w:rsidP="006B187A">
            <w:pPr>
              <w:pStyle w:val="TAC"/>
              <w:rPr>
                <w:color w:val="000000" w:themeColor="text1"/>
                <w:szCs w:val="18"/>
              </w:rPr>
            </w:pPr>
            <w:r w:rsidRPr="1BFFD7E4">
              <w:t>0.01</w:t>
            </w:r>
          </w:p>
        </w:tc>
        <w:tc>
          <w:tcPr>
            <w:tcW w:w="831" w:type="dxa"/>
            <w:tcBorders>
              <w:top w:val="single" w:sz="8" w:space="0" w:color="auto"/>
              <w:left w:val="single" w:sz="8" w:space="0" w:color="auto"/>
              <w:bottom w:val="nil"/>
              <w:right w:val="nil"/>
            </w:tcBorders>
            <w:tcMar>
              <w:left w:w="108" w:type="dxa"/>
              <w:right w:w="108" w:type="dxa"/>
            </w:tcMar>
            <w:vAlign w:val="center"/>
          </w:tcPr>
          <w:p w14:paraId="31BFA650" w14:textId="77777777" w:rsidR="00413AF4" w:rsidRDefault="00413AF4" w:rsidP="006B187A">
            <w:pPr>
              <w:pStyle w:val="TAC"/>
              <w:rPr>
                <w:color w:val="000000" w:themeColor="text1"/>
                <w:szCs w:val="18"/>
              </w:rPr>
            </w:pPr>
            <w:r w:rsidRPr="1BFFD7E4">
              <w:t>01000</w:t>
            </w:r>
          </w:p>
        </w:tc>
        <w:tc>
          <w:tcPr>
            <w:tcW w:w="876" w:type="dxa"/>
            <w:tcBorders>
              <w:top w:val="single" w:sz="8" w:space="0" w:color="auto"/>
              <w:left w:val="nil"/>
              <w:bottom w:val="nil"/>
              <w:right w:val="single" w:sz="8" w:space="0" w:color="auto"/>
            </w:tcBorders>
            <w:tcMar>
              <w:left w:w="108" w:type="dxa"/>
              <w:right w:w="108" w:type="dxa"/>
            </w:tcMar>
            <w:vAlign w:val="center"/>
          </w:tcPr>
          <w:p w14:paraId="205C0C1A" w14:textId="77777777" w:rsidR="00413AF4" w:rsidRDefault="00413AF4" w:rsidP="006B187A">
            <w:pPr>
              <w:pStyle w:val="TAC"/>
              <w:rPr>
                <w:color w:val="000000" w:themeColor="text1"/>
                <w:szCs w:val="18"/>
              </w:rPr>
            </w:pPr>
            <w:r w:rsidRPr="1BFFD7E4">
              <w:t>0.0635</w:t>
            </w:r>
          </w:p>
        </w:tc>
        <w:tc>
          <w:tcPr>
            <w:tcW w:w="831" w:type="dxa"/>
            <w:tcBorders>
              <w:top w:val="single" w:sz="8" w:space="0" w:color="auto"/>
              <w:left w:val="single" w:sz="8" w:space="0" w:color="auto"/>
              <w:bottom w:val="nil"/>
              <w:right w:val="nil"/>
            </w:tcBorders>
            <w:tcMar>
              <w:left w:w="108" w:type="dxa"/>
              <w:right w:w="108" w:type="dxa"/>
            </w:tcMar>
            <w:vAlign w:val="center"/>
          </w:tcPr>
          <w:p w14:paraId="06490E67" w14:textId="77777777" w:rsidR="00413AF4" w:rsidRDefault="00413AF4" w:rsidP="006B187A">
            <w:pPr>
              <w:pStyle w:val="TAC"/>
              <w:rPr>
                <w:color w:val="000000" w:themeColor="text1"/>
                <w:szCs w:val="18"/>
              </w:rPr>
            </w:pPr>
            <w:r w:rsidRPr="1BFFD7E4">
              <w:t>10000</w:t>
            </w:r>
          </w:p>
        </w:tc>
        <w:tc>
          <w:tcPr>
            <w:tcW w:w="876" w:type="dxa"/>
            <w:tcBorders>
              <w:top w:val="single" w:sz="8" w:space="0" w:color="auto"/>
              <w:left w:val="nil"/>
              <w:bottom w:val="nil"/>
              <w:right w:val="single" w:sz="8" w:space="0" w:color="auto"/>
            </w:tcBorders>
            <w:tcMar>
              <w:left w:w="108" w:type="dxa"/>
              <w:right w:w="108" w:type="dxa"/>
            </w:tcMar>
            <w:vAlign w:val="center"/>
          </w:tcPr>
          <w:p w14:paraId="3BBA2770" w14:textId="77777777" w:rsidR="00413AF4" w:rsidRDefault="00413AF4" w:rsidP="006B187A">
            <w:pPr>
              <w:pStyle w:val="TAC"/>
              <w:rPr>
                <w:color w:val="000000" w:themeColor="text1"/>
                <w:szCs w:val="18"/>
              </w:rPr>
            </w:pPr>
            <w:r w:rsidRPr="1BFFD7E4">
              <w:t>0.4032</w:t>
            </w:r>
          </w:p>
        </w:tc>
        <w:tc>
          <w:tcPr>
            <w:tcW w:w="826" w:type="dxa"/>
            <w:tcBorders>
              <w:top w:val="single" w:sz="8" w:space="0" w:color="auto"/>
              <w:left w:val="single" w:sz="8" w:space="0" w:color="auto"/>
              <w:bottom w:val="nil"/>
              <w:right w:val="nil"/>
            </w:tcBorders>
            <w:tcMar>
              <w:left w:w="108" w:type="dxa"/>
              <w:right w:w="108" w:type="dxa"/>
            </w:tcMar>
            <w:vAlign w:val="center"/>
          </w:tcPr>
          <w:p w14:paraId="6F87B8FE" w14:textId="77777777" w:rsidR="00413AF4" w:rsidRDefault="00413AF4" w:rsidP="006B187A">
            <w:pPr>
              <w:pStyle w:val="TAC"/>
              <w:rPr>
                <w:color w:val="000000" w:themeColor="text1"/>
                <w:szCs w:val="18"/>
              </w:rPr>
            </w:pPr>
            <w:r w:rsidRPr="1BFFD7E4">
              <w:t>11000</w:t>
            </w:r>
          </w:p>
        </w:tc>
        <w:tc>
          <w:tcPr>
            <w:tcW w:w="966" w:type="dxa"/>
            <w:tcBorders>
              <w:top w:val="single" w:sz="8" w:space="0" w:color="auto"/>
              <w:left w:val="nil"/>
              <w:bottom w:val="nil"/>
              <w:right w:val="single" w:sz="8" w:space="0" w:color="auto"/>
            </w:tcBorders>
            <w:tcMar>
              <w:left w:w="108" w:type="dxa"/>
              <w:right w:w="108" w:type="dxa"/>
            </w:tcMar>
            <w:vAlign w:val="center"/>
          </w:tcPr>
          <w:p w14:paraId="44D0E926" w14:textId="77777777" w:rsidR="00413AF4" w:rsidRDefault="00413AF4" w:rsidP="006B187A">
            <w:pPr>
              <w:pStyle w:val="TAC"/>
              <w:rPr>
                <w:color w:val="000000" w:themeColor="text1"/>
                <w:szCs w:val="18"/>
              </w:rPr>
            </w:pPr>
            <w:r w:rsidRPr="1BFFD7E4">
              <w:t>2.56</w:t>
            </w:r>
          </w:p>
        </w:tc>
      </w:tr>
      <w:tr w:rsidR="00413AF4" w14:paraId="7082FDD2"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4EFCDFAE" w14:textId="77777777" w:rsidR="00413AF4" w:rsidRDefault="00413AF4" w:rsidP="006B187A">
            <w:pPr>
              <w:pStyle w:val="TAC"/>
              <w:rPr>
                <w:color w:val="000000" w:themeColor="text1"/>
                <w:szCs w:val="18"/>
              </w:rPr>
            </w:pPr>
            <w:r w:rsidRPr="1BFFD7E4">
              <w:t>00001</w:t>
            </w:r>
          </w:p>
        </w:tc>
        <w:tc>
          <w:tcPr>
            <w:tcW w:w="876" w:type="dxa"/>
            <w:tcBorders>
              <w:top w:val="nil"/>
              <w:left w:val="nil"/>
              <w:bottom w:val="nil"/>
              <w:right w:val="single" w:sz="8" w:space="0" w:color="auto"/>
            </w:tcBorders>
            <w:tcMar>
              <w:left w:w="108" w:type="dxa"/>
              <w:right w:w="108" w:type="dxa"/>
            </w:tcMar>
            <w:vAlign w:val="center"/>
          </w:tcPr>
          <w:p w14:paraId="561DE7CF" w14:textId="77777777" w:rsidR="00413AF4" w:rsidRDefault="00413AF4" w:rsidP="006B187A">
            <w:pPr>
              <w:pStyle w:val="TAC"/>
              <w:rPr>
                <w:color w:val="000000" w:themeColor="text1"/>
                <w:szCs w:val="18"/>
              </w:rPr>
            </w:pPr>
            <w:r w:rsidRPr="1BFFD7E4">
              <w:t>0.0126</w:t>
            </w:r>
          </w:p>
        </w:tc>
        <w:tc>
          <w:tcPr>
            <w:tcW w:w="831" w:type="dxa"/>
            <w:tcBorders>
              <w:top w:val="nil"/>
              <w:left w:val="single" w:sz="8" w:space="0" w:color="auto"/>
              <w:bottom w:val="nil"/>
              <w:right w:val="nil"/>
            </w:tcBorders>
            <w:tcMar>
              <w:left w:w="108" w:type="dxa"/>
              <w:right w:w="108" w:type="dxa"/>
            </w:tcMar>
            <w:vAlign w:val="center"/>
          </w:tcPr>
          <w:p w14:paraId="5452C29F" w14:textId="77777777" w:rsidR="00413AF4" w:rsidRDefault="00413AF4" w:rsidP="006B187A">
            <w:pPr>
              <w:pStyle w:val="TAC"/>
              <w:rPr>
                <w:color w:val="000000" w:themeColor="text1"/>
                <w:szCs w:val="18"/>
              </w:rPr>
            </w:pPr>
            <w:r w:rsidRPr="1BFFD7E4">
              <w:t>01001</w:t>
            </w:r>
          </w:p>
        </w:tc>
        <w:tc>
          <w:tcPr>
            <w:tcW w:w="876" w:type="dxa"/>
            <w:tcBorders>
              <w:top w:val="nil"/>
              <w:left w:val="nil"/>
              <w:bottom w:val="nil"/>
              <w:right w:val="single" w:sz="8" w:space="0" w:color="auto"/>
            </w:tcBorders>
            <w:tcMar>
              <w:left w:w="108" w:type="dxa"/>
              <w:right w:w="108" w:type="dxa"/>
            </w:tcMar>
            <w:vAlign w:val="center"/>
          </w:tcPr>
          <w:p w14:paraId="0601201D" w14:textId="77777777" w:rsidR="00413AF4" w:rsidRDefault="00413AF4" w:rsidP="006B187A">
            <w:pPr>
              <w:pStyle w:val="TAC"/>
              <w:rPr>
                <w:color w:val="000000" w:themeColor="text1"/>
                <w:szCs w:val="18"/>
              </w:rPr>
            </w:pPr>
            <w:r w:rsidRPr="1BFFD7E4">
              <w:t>0.08</w:t>
            </w:r>
          </w:p>
        </w:tc>
        <w:tc>
          <w:tcPr>
            <w:tcW w:w="831" w:type="dxa"/>
            <w:tcBorders>
              <w:top w:val="nil"/>
              <w:left w:val="single" w:sz="8" w:space="0" w:color="auto"/>
              <w:bottom w:val="nil"/>
              <w:right w:val="nil"/>
            </w:tcBorders>
            <w:tcMar>
              <w:left w:w="108" w:type="dxa"/>
              <w:right w:w="108" w:type="dxa"/>
            </w:tcMar>
            <w:vAlign w:val="center"/>
          </w:tcPr>
          <w:p w14:paraId="74399D8C" w14:textId="77777777" w:rsidR="00413AF4" w:rsidRDefault="00413AF4" w:rsidP="006B187A">
            <w:pPr>
              <w:pStyle w:val="TAC"/>
              <w:rPr>
                <w:color w:val="000000" w:themeColor="text1"/>
                <w:szCs w:val="18"/>
              </w:rPr>
            </w:pPr>
            <w:r w:rsidRPr="1BFFD7E4">
              <w:t>10001</w:t>
            </w:r>
          </w:p>
        </w:tc>
        <w:tc>
          <w:tcPr>
            <w:tcW w:w="876" w:type="dxa"/>
            <w:tcBorders>
              <w:top w:val="nil"/>
              <w:left w:val="nil"/>
              <w:bottom w:val="nil"/>
              <w:right w:val="single" w:sz="8" w:space="0" w:color="auto"/>
            </w:tcBorders>
            <w:tcMar>
              <w:left w:w="108" w:type="dxa"/>
              <w:right w:w="108" w:type="dxa"/>
            </w:tcMar>
            <w:vAlign w:val="center"/>
          </w:tcPr>
          <w:p w14:paraId="615DF9B8" w14:textId="77777777" w:rsidR="00413AF4" w:rsidRDefault="00413AF4" w:rsidP="006B187A">
            <w:pPr>
              <w:pStyle w:val="TAC"/>
              <w:rPr>
                <w:color w:val="000000" w:themeColor="text1"/>
                <w:szCs w:val="18"/>
              </w:rPr>
            </w:pPr>
            <w:r w:rsidRPr="1BFFD7E4">
              <w:t>0.5080</w:t>
            </w:r>
          </w:p>
        </w:tc>
        <w:tc>
          <w:tcPr>
            <w:tcW w:w="826" w:type="dxa"/>
            <w:tcBorders>
              <w:top w:val="nil"/>
              <w:left w:val="single" w:sz="8" w:space="0" w:color="auto"/>
              <w:bottom w:val="nil"/>
              <w:right w:val="nil"/>
            </w:tcBorders>
            <w:tcMar>
              <w:left w:w="108" w:type="dxa"/>
              <w:right w:w="108" w:type="dxa"/>
            </w:tcMar>
            <w:vAlign w:val="center"/>
          </w:tcPr>
          <w:p w14:paraId="6D41FD67" w14:textId="77777777" w:rsidR="00413AF4" w:rsidRDefault="00413AF4" w:rsidP="006B187A">
            <w:pPr>
              <w:pStyle w:val="TAC"/>
              <w:rPr>
                <w:color w:val="000000" w:themeColor="text1"/>
                <w:szCs w:val="18"/>
              </w:rPr>
            </w:pPr>
            <w:r w:rsidRPr="1BFFD7E4">
              <w:t>11001</w:t>
            </w:r>
          </w:p>
        </w:tc>
        <w:tc>
          <w:tcPr>
            <w:tcW w:w="966" w:type="dxa"/>
            <w:tcBorders>
              <w:top w:val="nil"/>
              <w:left w:val="nil"/>
              <w:bottom w:val="nil"/>
              <w:right w:val="single" w:sz="8" w:space="0" w:color="auto"/>
            </w:tcBorders>
            <w:tcMar>
              <w:left w:w="108" w:type="dxa"/>
              <w:right w:w="108" w:type="dxa"/>
            </w:tcMar>
            <w:vAlign w:val="center"/>
          </w:tcPr>
          <w:p w14:paraId="17A35866" w14:textId="77777777" w:rsidR="00413AF4" w:rsidRDefault="00413AF4" w:rsidP="006B187A">
            <w:pPr>
              <w:pStyle w:val="TAC"/>
              <w:rPr>
                <w:color w:val="000000" w:themeColor="text1"/>
                <w:szCs w:val="18"/>
              </w:rPr>
            </w:pPr>
            <w:r w:rsidRPr="1BFFD7E4">
              <w:t>3.2254</w:t>
            </w:r>
          </w:p>
        </w:tc>
      </w:tr>
      <w:tr w:rsidR="00413AF4" w14:paraId="5A370048"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6C50470A" w14:textId="77777777" w:rsidR="00413AF4" w:rsidRDefault="00413AF4" w:rsidP="006B187A">
            <w:pPr>
              <w:pStyle w:val="TAC"/>
              <w:rPr>
                <w:color w:val="000000" w:themeColor="text1"/>
                <w:szCs w:val="18"/>
              </w:rPr>
            </w:pPr>
            <w:r w:rsidRPr="1BFFD7E4">
              <w:t>00010</w:t>
            </w:r>
          </w:p>
        </w:tc>
        <w:tc>
          <w:tcPr>
            <w:tcW w:w="876" w:type="dxa"/>
            <w:tcBorders>
              <w:top w:val="nil"/>
              <w:left w:val="nil"/>
              <w:bottom w:val="nil"/>
              <w:right w:val="single" w:sz="8" w:space="0" w:color="auto"/>
            </w:tcBorders>
            <w:tcMar>
              <w:left w:w="108" w:type="dxa"/>
              <w:right w:w="108" w:type="dxa"/>
            </w:tcMar>
            <w:vAlign w:val="center"/>
          </w:tcPr>
          <w:p w14:paraId="5EC23E19" w14:textId="77777777" w:rsidR="00413AF4" w:rsidRDefault="00413AF4" w:rsidP="006B187A">
            <w:pPr>
              <w:pStyle w:val="TAC"/>
              <w:rPr>
                <w:color w:val="000000" w:themeColor="text1"/>
                <w:szCs w:val="18"/>
              </w:rPr>
            </w:pPr>
            <w:r w:rsidRPr="1BFFD7E4">
              <w:t>0.0159</w:t>
            </w:r>
          </w:p>
        </w:tc>
        <w:tc>
          <w:tcPr>
            <w:tcW w:w="831" w:type="dxa"/>
            <w:tcBorders>
              <w:top w:val="nil"/>
              <w:left w:val="single" w:sz="8" w:space="0" w:color="auto"/>
              <w:bottom w:val="nil"/>
              <w:right w:val="nil"/>
            </w:tcBorders>
            <w:tcMar>
              <w:left w:w="108" w:type="dxa"/>
              <w:right w:w="108" w:type="dxa"/>
            </w:tcMar>
            <w:vAlign w:val="center"/>
          </w:tcPr>
          <w:p w14:paraId="5CD51B79" w14:textId="77777777" w:rsidR="00413AF4" w:rsidRDefault="00413AF4" w:rsidP="006B187A">
            <w:pPr>
              <w:pStyle w:val="TAC"/>
              <w:rPr>
                <w:color w:val="000000" w:themeColor="text1"/>
                <w:szCs w:val="18"/>
              </w:rPr>
            </w:pPr>
            <w:r w:rsidRPr="1BFFD7E4">
              <w:t>01010</w:t>
            </w:r>
          </w:p>
        </w:tc>
        <w:tc>
          <w:tcPr>
            <w:tcW w:w="876" w:type="dxa"/>
            <w:tcBorders>
              <w:top w:val="nil"/>
              <w:left w:val="nil"/>
              <w:bottom w:val="nil"/>
              <w:right w:val="single" w:sz="8" w:space="0" w:color="auto"/>
            </w:tcBorders>
            <w:tcMar>
              <w:left w:w="108" w:type="dxa"/>
              <w:right w:w="108" w:type="dxa"/>
            </w:tcMar>
            <w:vAlign w:val="center"/>
          </w:tcPr>
          <w:p w14:paraId="768BDB5A" w14:textId="77777777" w:rsidR="00413AF4" w:rsidRDefault="00413AF4" w:rsidP="006B187A">
            <w:pPr>
              <w:pStyle w:val="TAC"/>
              <w:rPr>
                <w:color w:val="000000" w:themeColor="text1"/>
                <w:szCs w:val="18"/>
              </w:rPr>
            </w:pPr>
            <w:r w:rsidRPr="1BFFD7E4">
              <w:t>0.1008</w:t>
            </w:r>
          </w:p>
        </w:tc>
        <w:tc>
          <w:tcPr>
            <w:tcW w:w="831" w:type="dxa"/>
            <w:tcBorders>
              <w:top w:val="nil"/>
              <w:left w:val="single" w:sz="8" w:space="0" w:color="auto"/>
              <w:bottom w:val="nil"/>
              <w:right w:val="nil"/>
            </w:tcBorders>
            <w:tcMar>
              <w:left w:w="108" w:type="dxa"/>
              <w:right w:w="108" w:type="dxa"/>
            </w:tcMar>
            <w:vAlign w:val="center"/>
          </w:tcPr>
          <w:p w14:paraId="6E6B0933" w14:textId="77777777" w:rsidR="00413AF4" w:rsidRDefault="00413AF4" w:rsidP="006B187A">
            <w:pPr>
              <w:pStyle w:val="TAC"/>
              <w:rPr>
                <w:color w:val="000000" w:themeColor="text1"/>
                <w:szCs w:val="18"/>
              </w:rPr>
            </w:pPr>
            <w:r w:rsidRPr="1BFFD7E4">
              <w:t>10010</w:t>
            </w:r>
          </w:p>
        </w:tc>
        <w:tc>
          <w:tcPr>
            <w:tcW w:w="876" w:type="dxa"/>
            <w:tcBorders>
              <w:top w:val="nil"/>
              <w:left w:val="nil"/>
              <w:bottom w:val="nil"/>
              <w:right w:val="single" w:sz="8" w:space="0" w:color="auto"/>
            </w:tcBorders>
            <w:tcMar>
              <w:left w:w="108" w:type="dxa"/>
              <w:right w:w="108" w:type="dxa"/>
            </w:tcMar>
            <w:vAlign w:val="center"/>
          </w:tcPr>
          <w:p w14:paraId="1B4CCCF6" w14:textId="77777777" w:rsidR="00413AF4" w:rsidRDefault="00413AF4" w:rsidP="006B187A">
            <w:pPr>
              <w:pStyle w:val="TAC"/>
              <w:rPr>
                <w:color w:val="000000" w:themeColor="text1"/>
                <w:szCs w:val="18"/>
              </w:rPr>
            </w:pPr>
            <w:r w:rsidRPr="1BFFD7E4">
              <w:t>0.64</w:t>
            </w:r>
          </w:p>
        </w:tc>
        <w:tc>
          <w:tcPr>
            <w:tcW w:w="826" w:type="dxa"/>
            <w:tcBorders>
              <w:top w:val="nil"/>
              <w:left w:val="single" w:sz="8" w:space="0" w:color="auto"/>
              <w:bottom w:val="nil"/>
              <w:right w:val="nil"/>
            </w:tcBorders>
            <w:tcMar>
              <w:left w:w="108" w:type="dxa"/>
              <w:right w:w="108" w:type="dxa"/>
            </w:tcMar>
            <w:vAlign w:val="center"/>
          </w:tcPr>
          <w:p w14:paraId="6C5FAE57" w14:textId="77777777" w:rsidR="00413AF4" w:rsidRDefault="00413AF4" w:rsidP="006B187A">
            <w:pPr>
              <w:pStyle w:val="TAC"/>
              <w:rPr>
                <w:color w:val="000000" w:themeColor="text1"/>
                <w:szCs w:val="18"/>
              </w:rPr>
            </w:pPr>
            <w:r w:rsidRPr="1BFFD7E4">
              <w:t>11010</w:t>
            </w:r>
          </w:p>
        </w:tc>
        <w:tc>
          <w:tcPr>
            <w:tcW w:w="966" w:type="dxa"/>
            <w:tcBorders>
              <w:top w:val="nil"/>
              <w:left w:val="nil"/>
              <w:bottom w:val="nil"/>
              <w:right w:val="single" w:sz="8" w:space="0" w:color="auto"/>
            </w:tcBorders>
            <w:tcMar>
              <w:left w:w="108" w:type="dxa"/>
              <w:right w:w="108" w:type="dxa"/>
            </w:tcMar>
            <w:vAlign w:val="center"/>
          </w:tcPr>
          <w:p w14:paraId="2DB0298E" w14:textId="77777777" w:rsidR="00413AF4" w:rsidRDefault="00413AF4" w:rsidP="006B187A">
            <w:pPr>
              <w:pStyle w:val="TAC"/>
              <w:rPr>
                <w:color w:val="000000" w:themeColor="text1"/>
                <w:szCs w:val="18"/>
              </w:rPr>
            </w:pPr>
            <w:r w:rsidRPr="1BFFD7E4">
              <w:t>4.0637</w:t>
            </w:r>
          </w:p>
        </w:tc>
      </w:tr>
      <w:tr w:rsidR="00413AF4" w14:paraId="4E786827"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0B129FE1" w14:textId="77777777" w:rsidR="00413AF4" w:rsidRDefault="00413AF4" w:rsidP="006B187A">
            <w:pPr>
              <w:pStyle w:val="TAC"/>
              <w:rPr>
                <w:color w:val="000000" w:themeColor="text1"/>
                <w:szCs w:val="18"/>
              </w:rPr>
            </w:pPr>
            <w:r w:rsidRPr="1BFFD7E4">
              <w:t>00011</w:t>
            </w:r>
          </w:p>
        </w:tc>
        <w:tc>
          <w:tcPr>
            <w:tcW w:w="876" w:type="dxa"/>
            <w:tcBorders>
              <w:top w:val="nil"/>
              <w:left w:val="nil"/>
              <w:bottom w:val="nil"/>
              <w:right w:val="single" w:sz="8" w:space="0" w:color="auto"/>
            </w:tcBorders>
            <w:tcMar>
              <w:left w:w="108" w:type="dxa"/>
              <w:right w:w="108" w:type="dxa"/>
            </w:tcMar>
            <w:vAlign w:val="center"/>
          </w:tcPr>
          <w:p w14:paraId="648C266B" w14:textId="77777777" w:rsidR="00413AF4" w:rsidRDefault="00413AF4" w:rsidP="006B187A">
            <w:pPr>
              <w:pStyle w:val="TAC"/>
              <w:rPr>
                <w:color w:val="000000" w:themeColor="text1"/>
                <w:szCs w:val="18"/>
              </w:rPr>
            </w:pPr>
            <w:r w:rsidRPr="1BFFD7E4">
              <w:t>0.02</w:t>
            </w:r>
          </w:p>
        </w:tc>
        <w:tc>
          <w:tcPr>
            <w:tcW w:w="831" w:type="dxa"/>
            <w:tcBorders>
              <w:top w:val="nil"/>
              <w:left w:val="single" w:sz="8" w:space="0" w:color="auto"/>
              <w:bottom w:val="nil"/>
              <w:right w:val="nil"/>
            </w:tcBorders>
            <w:tcMar>
              <w:left w:w="108" w:type="dxa"/>
              <w:right w:w="108" w:type="dxa"/>
            </w:tcMar>
            <w:vAlign w:val="center"/>
          </w:tcPr>
          <w:p w14:paraId="6FAAD31A" w14:textId="77777777" w:rsidR="00413AF4" w:rsidRDefault="00413AF4" w:rsidP="006B187A">
            <w:pPr>
              <w:pStyle w:val="TAC"/>
              <w:rPr>
                <w:color w:val="000000" w:themeColor="text1"/>
                <w:szCs w:val="18"/>
              </w:rPr>
            </w:pPr>
            <w:r w:rsidRPr="1BFFD7E4">
              <w:t>01011</w:t>
            </w:r>
          </w:p>
        </w:tc>
        <w:tc>
          <w:tcPr>
            <w:tcW w:w="876" w:type="dxa"/>
            <w:tcBorders>
              <w:top w:val="nil"/>
              <w:left w:val="nil"/>
              <w:bottom w:val="nil"/>
              <w:right w:val="single" w:sz="8" w:space="0" w:color="auto"/>
            </w:tcBorders>
            <w:tcMar>
              <w:left w:w="108" w:type="dxa"/>
              <w:right w:w="108" w:type="dxa"/>
            </w:tcMar>
            <w:vAlign w:val="center"/>
          </w:tcPr>
          <w:p w14:paraId="07716C6F" w14:textId="77777777" w:rsidR="00413AF4" w:rsidRDefault="00413AF4" w:rsidP="006B187A">
            <w:pPr>
              <w:pStyle w:val="TAC"/>
              <w:rPr>
                <w:color w:val="000000" w:themeColor="text1"/>
                <w:szCs w:val="18"/>
              </w:rPr>
            </w:pPr>
            <w:r w:rsidRPr="1BFFD7E4">
              <w:t>0.1270</w:t>
            </w:r>
          </w:p>
        </w:tc>
        <w:tc>
          <w:tcPr>
            <w:tcW w:w="831" w:type="dxa"/>
            <w:tcBorders>
              <w:top w:val="nil"/>
              <w:left w:val="single" w:sz="8" w:space="0" w:color="auto"/>
              <w:bottom w:val="nil"/>
              <w:right w:val="nil"/>
            </w:tcBorders>
            <w:tcMar>
              <w:left w:w="108" w:type="dxa"/>
              <w:right w:w="108" w:type="dxa"/>
            </w:tcMar>
            <w:vAlign w:val="center"/>
          </w:tcPr>
          <w:p w14:paraId="255985AA" w14:textId="77777777" w:rsidR="00413AF4" w:rsidRDefault="00413AF4" w:rsidP="006B187A">
            <w:pPr>
              <w:pStyle w:val="TAC"/>
              <w:rPr>
                <w:color w:val="000000" w:themeColor="text1"/>
                <w:szCs w:val="18"/>
              </w:rPr>
            </w:pPr>
            <w:r w:rsidRPr="1BFFD7E4">
              <w:t>10011</w:t>
            </w:r>
          </w:p>
        </w:tc>
        <w:tc>
          <w:tcPr>
            <w:tcW w:w="876" w:type="dxa"/>
            <w:tcBorders>
              <w:top w:val="nil"/>
              <w:left w:val="nil"/>
              <w:bottom w:val="nil"/>
              <w:right w:val="single" w:sz="8" w:space="0" w:color="auto"/>
            </w:tcBorders>
            <w:tcMar>
              <w:left w:w="108" w:type="dxa"/>
              <w:right w:w="108" w:type="dxa"/>
            </w:tcMar>
            <w:vAlign w:val="center"/>
          </w:tcPr>
          <w:p w14:paraId="76698C18" w14:textId="77777777" w:rsidR="00413AF4" w:rsidRDefault="00413AF4" w:rsidP="006B187A">
            <w:pPr>
              <w:pStyle w:val="TAC"/>
              <w:rPr>
                <w:color w:val="000000" w:themeColor="text1"/>
                <w:szCs w:val="18"/>
              </w:rPr>
            </w:pPr>
            <w:r w:rsidRPr="1BFFD7E4">
              <w:t>0.8063</w:t>
            </w:r>
          </w:p>
        </w:tc>
        <w:tc>
          <w:tcPr>
            <w:tcW w:w="826" w:type="dxa"/>
            <w:tcBorders>
              <w:top w:val="nil"/>
              <w:left w:val="single" w:sz="8" w:space="0" w:color="auto"/>
              <w:bottom w:val="nil"/>
              <w:right w:val="nil"/>
            </w:tcBorders>
            <w:tcMar>
              <w:left w:w="108" w:type="dxa"/>
              <w:right w:w="108" w:type="dxa"/>
            </w:tcMar>
            <w:vAlign w:val="center"/>
          </w:tcPr>
          <w:p w14:paraId="4A305D8B" w14:textId="77777777" w:rsidR="00413AF4" w:rsidRDefault="00413AF4" w:rsidP="006B187A">
            <w:pPr>
              <w:pStyle w:val="TAC"/>
              <w:rPr>
                <w:color w:val="000000" w:themeColor="text1"/>
                <w:szCs w:val="18"/>
              </w:rPr>
            </w:pPr>
            <w:r w:rsidRPr="1BFFD7E4">
              <w:t>11011</w:t>
            </w:r>
          </w:p>
        </w:tc>
        <w:tc>
          <w:tcPr>
            <w:tcW w:w="966" w:type="dxa"/>
            <w:tcBorders>
              <w:top w:val="nil"/>
              <w:left w:val="nil"/>
              <w:bottom w:val="nil"/>
              <w:right w:val="single" w:sz="8" w:space="0" w:color="auto"/>
            </w:tcBorders>
            <w:tcMar>
              <w:left w:w="108" w:type="dxa"/>
              <w:right w:w="108" w:type="dxa"/>
            </w:tcMar>
            <w:vAlign w:val="center"/>
          </w:tcPr>
          <w:p w14:paraId="3C817BD5" w14:textId="77777777" w:rsidR="00413AF4" w:rsidRDefault="00413AF4" w:rsidP="006B187A">
            <w:pPr>
              <w:pStyle w:val="TAC"/>
              <w:rPr>
                <w:color w:val="000000" w:themeColor="text1"/>
                <w:szCs w:val="18"/>
              </w:rPr>
            </w:pPr>
            <w:r w:rsidRPr="1BFFD7E4">
              <w:t>5.12</w:t>
            </w:r>
          </w:p>
        </w:tc>
      </w:tr>
      <w:tr w:rsidR="00413AF4" w14:paraId="171CBB7B"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7C408ED5" w14:textId="77777777" w:rsidR="00413AF4" w:rsidRDefault="00413AF4" w:rsidP="006B187A">
            <w:pPr>
              <w:pStyle w:val="TAC"/>
              <w:rPr>
                <w:color w:val="000000" w:themeColor="text1"/>
                <w:szCs w:val="18"/>
              </w:rPr>
            </w:pPr>
            <w:r w:rsidRPr="1BFFD7E4">
              <w:t>00100</w:t>
            </w:r>
          </w:p>
        </w:tc>
        <w:tc>
          <w:tcPr>
            <w:tcW w:w="876" w:type="dxa"/>
            <w:tcBorders>
              <w:top w:val="nil"/>
              <w:left w:val="nil"/>
              <w:bottom w:val="nil"/>
              <w:right w:val="single" w:sz="8" w:space="0" w:color="auto"/>
            </w:tcBorders>
            <w:tcMar>
              <w:left w:w="108" w:type="dxa"/>
              <w:right w:w="108" w:type="dxa"/>
            </w:tcMar>
            <w:vAlign w:val="center"/>
          </w:tcPr>
          <w:p w14:paraId="53B48C72" w14:textId="77777777" w:rsidR="00413AF4" w:rsidRDefault="00413AF4" w:rsidP="006B187A">
            <w:pPr>
              <w:pStyle w:val="TAC"/>
              <w:rPr>
                <w:color w:val="000000" w:themeColor="text1"/>
                <w:szCs w:val="18"/>
              </w:rPr>
            </w:pPr>
            <w:r w:rsidRPr="1BFFD7E4">
              <w:t>0.0252</w:t>
            </w:r>
          </w:p>
        </w:tc>
        <w:tc>
          <w:tcPr>
            <w:tcW w:w="831" w:type="dxa"/>
            <w:tcBorders>
              <w:top w:val="nil"/>
              <w:left w:val="single" w:sz="8" w:space="0" w:color="auto"/>
              <w:bottom w:val="nil"/>
              <w:right w:val="nil"/>
            </w:tcBorders>
            <w:tcMar>
              <w:left w:w="108" w:type="dxa"/>
              <w:right w:w="108" w:type="dxa"/>
            </w:tcMar>
            <w:vAlign w:val="center"/>
          </w:tcPr>
          <w:p w14:paraId="507CD00C" w14:textId="77777777" w:rsidR="00413AF4" w:rsidRDefault="00413AF4" w:rsidP="006B187A">
            <w:pPr>
              <w:pStyle w:val="TAC"/>
              <w:rPr>
                <w:color w:val="000000" w:themeColor="text1"/>
                <w:szCs w:val="18"/>
              </w:rPr>
            </w:pPr>
            <w:r w:rsidRPr="1BFFD7E4">
              <w:t>01100</w:t>
            </w:r>
          </w:p>
        </w:tc>
        <w:tc>
          <w:tcPr>
            <w:tcW w:w="876" w:type="dxa"/>
            <w:tcBorders>
              <w:top w:val="nil"/>
              <w:left w:val="nil"/>
              <w:bottom w:val="nil"/>
              <w:right w:val="single" w:sz="8" w:space="0" w:color="auto"/>
            </w:tcBorders>
            <w:tcMar>
              <w:left w:w="108" w:type="dxa"/>
              <w:right w:w="108" w:type="dxa"/>
            </w:tcMar>
            <w:vAlign w:val="center"/>
          </w:tcPr>
          <w:p w14:paraId="5F464602" w14:textId="77777777" w:rsidR="00413AF4" w:rsidRDefault="00413AF4" w:rsidP="006B187A">
            <w:pPr>
              <w:pStyle w:val="TAC"/>
              <w:rPr>
                <w:color w:val="000000" w:themeColor="text1"/>
                <w:szCs w:val="18"/>
              </w:rPr>
            </w:pPr>
            <w:r w:rsidRPr="1BFFD7E4">
              <w:t>0.16</w:t>
            </w:r>
          </w:p>
        </w:tc>
        <w:tc>
          <w:tcPr>
            <w:tcW w:w="831" w:type="dxa"/>
            <w:tcBorders>
              <w:top w:val="nil"/>
              <w:left w:val="single" w:sz="8" w:space="0" w:color="auto"/>
              <w:bottom w:val="nil"/>
              <w:right w:val="nil"/>
            </w:tcBorders>
            <w:tcMar>
              <w:left w:w="108" w:type="dxa"/>
              <w:right w:w="108" w:type="dxa"/>
            </w:tcMar>
            <w:vAlign w:val="center"/>
          </w:tcPr>
          <w:p w14:paraId="25F898EA" w14:textId="77777777" w:rsidR="00413AF4" w:rsidRDefault="00413AF4" w:rsidP="006B187A">
            <w:pPr>
              <w:pStyle w:val="TAC"/>
              <w:rPr>
                <w:color w:val="000000" w:themeColor="text1"/>
                <w:szCs w:val="18"/>
              </w:rPr>
            </w:pPr>
            <w:r w:rsidRPr="1BFFD7E4">
              <w:t>10100</w:t>
            </w:r>
          </w:p>
        </w:tc>
        <w:tc>
          <w:tcPr>
            <w:tcW w:w="876" w:type="dxa"/>
            <w:tcBorders>
              <w:top w:val="nil"/>
              <w:left w:val="nil"/>
              <w:bottom w:val="nil"/>
              <w:right w:val="single" w:sz="8" w:space="0" w:color="auto"/>
            </w:tcBorders>
            <w:tcMar>
              <w:left w:w="108" w:type="dxa"/>
              <w:right w:w="108" w:type="dxa"/>
            </w:tcMar>
            <w:vAlign w:val="center"/>
          </w:tcPr>
          <w:p w14:paraId="4D0F08D9" w14:textId="77777777" w:rsidR="00413AF4" w:rsidRDefault="00413AF4" w:rsidP="006B187A">
            <w:pPr>
              <w:pStyle w:val="TAC"/>
              <w:rPr>
                <w:color w:val="000000" w:themeColor="text1"/>
                <w:szCs w:val="18"/>
              </w:rPr>
            </w:pPr>
            <w:r w:rsidRPr="1BFFD7E4">
              <w:t>1.0159</w:t>
            </w:r>
          </w:p>
        </w:tc>
        <w:tc>
          <w:tcPr>
            <w:tcW w:w="826" w:type="dxa"/>
            <w:tcBorders>
              <w:top w:val="nil"/>
              <w:left w:val="single" w:sz="8" w:space="0" w:color="auto"/>
              <w:bottom w:val="nil"/>
              <w:right w:val="nil"/>
            </w:tcBorders>
            <w:tcMar>
              <w:left w:w="108" w:type="dxa"/>
              <w:right w:w="108" w:type="dxa"/>
            </w:tcMar>
            <w:vAlign w:val="center"/>
          </w:tcPr>
          <w:p w14:paraId="54D33D61" w14:textId="77777777" w:rsidR="00413AF4" w:rsidRDefault="00413AF4" w:rsidP="006B187A">
            <w:pPr>
              <w:pStyle w:val="TAC"/>
              <w:rPr>
                <w:color w:val="000000" w:themeColor="text1"/>
                <w:szCs w:val="18"/>
              </w:rPr>
            </w:pPr>
            <w:r w:rsidRPr="1BFFD7E4">
              <w:t>11100</w:t>
            </w:r>
          </w:p>
        </w:tc>
        <w:tc>
          <w:tcPr>
            <w:tcW w:w="966" w:type="dxa"/>
            <w:tcBorders>
              <w:top w:val="nil"/>
              <w:left w:val="nil"/>
              <w:bottom w:val="nil"/>
              <w:right w:val="single" w:sz="8" w:space="0" w:color="auto"/>
            </w:tcBorders>
            <w:tcMar>
              <w:left w:w="108" w:type="dxa"/>
              <w:right w:w="108" w:type="dxa"/>
            </w:tcMar>
            <w:vAlign w:val="center"/>
          </w:tcPr>
          <w:p w14:paraId="46E69631" w14:textId="77777777" w:rsidR="00413AF4" w:rsidRDefault="00413AF4" w:rsidP="006B187A">
            <w:pPr>
              <w:pStyle w:val="TAC"/>
              <w:rPr>
                <w:color w:val="000000" w:themeColor="text1"/>
                <w:szCs w:val="18"/>
              </w:rPr>
            </w:pPr>
            <w:r w:rsidRPr="1BFFD7E4">
              <w:t>6.4508</w:t>
            </w:r>
          </w:p>
        </w:tc>
      </w:tr>
      <w:tr w:rsidR="00413AF4" w14:paraId="6C1DAADE"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445123D1" w14:textId="77777777" w:rsidR="00413AF4" w:rsidRDefault="00413AF4" w:rsidP="006B187A">
            <w:pPr>
              <w:pStyle w:val="TAC"/>
              <w:rPr>
                <w:color w:val="000000" w:themeColor="text1"/>
                <w:szCs w:val="18"/>
              </w:rPr>
            </w:pPr>
            <w:r w:rsidRPr="1BFFD7E4">
              <w:t>00101</w:t>
            </w:r>
          </w:p>
        </w:tc>
        <w:tc>
          <w:tcPr>
            <w:tcW w:w="876" w:type="dxa"/>
            <w:tcBorders>
              <w:top w:val="nil"/>
              <w:left w:val="nil"/>
              <w:bottom w:val="nil"/>
              <w:right w:val="single" w:sz="8" w:space="0" w:color="auto"/>
            </w:tcBorders>
            <w:tcMar>
              <w:left w:w="108" w:type="dxa"/>
              <w:right w:w="108" w:type="dxa"/>
            </w:tcMar>
            <w:vAlign w:val="center"/>
          </w:tcPr>
          <w:p w14:paraId="77D7E35C" w14:textId="77777777" w:rsidR="00413AF4" w:rsidRDefault="00413AF4" w:rsidP="006B187A">
            <w:pPr>
              <w:pStyle w:val="TAC"/>
              <w:rPr>
                <w:color w:val="000000" w:themeColor="text1"/>
                <w:szCs w:val="18"/>
              </w:rPr>
            </w:pPr>
            <w:r w:rsidRPr="1BFFD7E4">
              <w:t>0.0317</w:t>
            </w:r>
          </w:p>
        </w:tc>
        <w:tc>
          <w:tcPr>
            <w:tcW w:w="831" w:type="dxa"/>
            <w:tcBorders>
              <w:top w:val="nil"/>
              <w:left w:val="single" w:sz="8" w:space="0" w:color="auto"/>
              <w:bottom w:val="nil"/>
              <w:right w:val="nil"/>
            </w:tcBorders>
            <w:tcMar>
              <w:left w:w="108" w:type="dxa"/>
              <w:right w:w="108" w:type="dxa"/>
            </w:tcMar>
            <w:vAlign w:val="center"/>
          </w:tcPr>
          <w:p w14:paraId="303A49D7" w14:textId="77777777" w:rsidR="00413AF4" w:rsidRDefault="00413AF4" w:rsidP="006B187A">
            <w:pPr>
              <w:pStyle w:val="TAC"/>
              <w:rPr>
                <w:color w:val="000000" w:themeColor="text1"/>
                <w:szCs w:val="18"/>
              </w:rPr>
            </w:pPr>
            <w:r w:rsidRPr="1BFFD7E4">
              <w:t>01101</w:t>
            </w:r>
          </w:p>
        </w:tc>
        <w:tc>
          <w:tcPr>
            <w:tcW w:w="876" w:type="dxa"/>
            <w:tcBorders>
              <w:top w:val="nil"/>
              <w:left w:val="nil"/>
              <w:bottom w:val="nil"/>
              <w:right w:val="single" w:sz="8" w:space="0" w:color="auto"/>
            </w:tcBorders>
            <w:tcMar>
              <w:left w:w="108" w:type="dxa"/>
              <w:right w:w="108" w:type="dxa"/>
            </w:tcMar>
            <w:vAlign w:val="center"/>
          </w:tcPr>
          <w:p w14:paraId="472F9BE4" w14:textId="77777777" w:rsidR="00413AF4" w:rsidRDefault="00413AF4" w:rsidP="006B187A">
            <w:pPr>
              <w:pStyle w:val="TAC"/>
              <w:rPr>
                <w:color w:val="000000" w:themeColor="text1"/>
                <w:szCs w:val="18"/>
              </w:rPr>
            </w:pPr>
            <w:r w:rsidRPr="1BFFD7E4">
              <w:t>0.2016</w:t>
            </w:r>
          </w:p>
        </w:tc>
        <w:tc>
          <w:tcPr>
            <w:tcW w:w="831" w:type="dxa"/>
            <w:tcBorders>
              <w:top w:val="nil"/>
              <w:left w:val="single" w:sz="8" w:space="0" w:color="auto"/>
              <w:bottom w:val="nil"/>
              <w:right w:val="nil"/>
            </w:tcBorders>
            <w:tcMar>
              <w:left w:w="108" w:type="dxa"/>
              <w:right w:w="108" w:type="dxa"/>
            </w:tcMar>
            <w:vAlign w:val="center"/>
          </w:tcPr>
          <w:p w14:paraId="087C4B0E" w14:textId="77777777" w:rsidR="00413AF4" w:rsidRDefault="00413AF4" w:rsidP="006B187A">
            <w:pPr>
              <w:pStyle w:val="TAC"/>
              <w:rPr>
                <w:color w:val="000000" w:themeColor="text1"/>
                <w:szCs w:val="18"/>
              </w:rPr>
            </w:pPr>
            <w:r w:rsidRPr="1BFFD7E4">
              <w:t>10101</w:t>
            </w:r>
          </w:p>
        </w:tc>
        <w:tc>
          <w:tcPr>
            <w:tcW w:w="876" w:type="dxa"/>
            <w:tcBorders>
              <w:top w:val="nil"/>
              <w:left w:val="nil"/>
              <w:bottom w:val="nil"/>
              <w:right w:val="single" w:sz="8" w:space="0" w:color="auto"/>
            </w:tcBorders>
            <w:tcMar>
              <w:left w:w="108" w:type="dxa"/>
              <w:right w:w="108" w:type="dxa"/>
            </w:tcMar>
            <w:vAlign w:val="center"/>
          </w:tcPr>
          <w:p w14:paraId="235807AB" w14:textId="77777777" w:rsidR="00413AF4" w:rsidRDefault="00413AF4" w:rsidP="006B187A">
            <w:pPr>
              <w:pStyle w:val="TAC"/>
              <w:rPr>
                <w:color w:val="000000" w:themeColor="text1"/>
                <w:szCs w:val="18"/>
              </w:rPr>
            </w:pPr>
            <w:r w:rsidRPr="1BFFD7E4">
              <w:t>1.28</w:t>
            </w:r>
          </w:p>
        </w:tc>
        <w:tc>
          <w:tcPr>
            <w:tcW w:w="826" w:type="dxa"/>
            <w:tcBorders>
              <w:top w:val="nil"/>
              <w:left w:val="single" w:sz="8" w:space="0" w:color="auto"/>
              <w:bottom w:val="nil"/>
              <w:right w:val="nil"/>
            </w:tcBorders>
            <w:tcMar>
              <w:left w:w="108" w:type="dxa"/>
              <w:right w:w="108" w:type="dxa"/>
            </w:tcMar>
            <w:vAlign w:val="center"/>
          </w:tcPr>
          <w:p w14:paraId="032AEBB7" w14:textId="77777777" w:rsidR="00413AF4" w:rsidRDefault="00413AF4" w:rsidP="006B187A">
            <w:pPr>
              <w:pStyle w:val="TAC"/>
              <w:rPr>
                <w:color w:val="000000" w:themeColor="text1"/>
                <w:szCs w:val="18"/>
              </w:rPr>
            </w:pPr>
            <w:r w:rsidRPr="1BFFD7E4">
              <w:t>11101</w:t>
            </w:r>
          </w:p>
        </w:tc>
        <w:tc>
          <w:tcPr>
            <w:tcW w:w="966" w:type="dxa"/>
            <w:tcBorders>
              <w:top w:val="nil"/>
              <w:left w:val="nil"/>
              <w:bottom w:val="nil"/>
              <w:right w:val="single" w:sz="8" w:space="0" w:color="auto"/>
            </w:tcBorders>
            <w:tcMar>
              <w:left w:w="108" w:type="dxa"/>
              <w:right w:w="108" w:type="dxa"/>
            </w:tcMar>
            <w:vAlign w:val="center"/>
          </w:tcPr>
          <w:p w14:paraId="20A16EA0" w14:textId="77777777" w:rsidR="00413AF4" w:rsidRDefault="00413AF4" w:rsidP="006B187A">
            <w:pPr>
              <w:pStyle w:val="TAC"/>
              <w:rPr>
                <w:color w:val="000000" w:themeColor="text1"/>
                <w:szCs w:val="18"/>
              </w:rPr>
            </w:pPr>
            <w:r w:rsidRPr="1BFFD7E4">
              <w:t>8.1275</w:t>
            </w:r>
          </w:p>
        </w:tc>
      </w:tr>
      <w:tr w:rsidR="00413AF4" w14:paraId="6488B4EB" w14:textId="77777777" w:rsidTr="006B187A">
        <w:trPr>
          <w:trHeight w:val="300"/>
          <w:jc w:val="center"/>
        </w:trPr>
        <w:tc>
          <w:tcPr>
            <w:tcW w:w="831" w:type="dxa"/>
            <w:tcBorders>
              <w:top w:val="nil"/>
              <w:left w:val="single" w:sz="8" w:space="0" w:color="auto"/>
              <w:bottom w:val="nil"/>
              <w:right w:val="nil"/>
            </w:tcBorders>
            <w:tcMar>
              <w:left w:w="108" w:type="dxa"/>
              <w:right w:w="108" w:type="dxa"/>
            </w:tcMar>
            <w:vAlign w:val="center"/>
          </w:tcPr>
          <w:p w14:paraId="49310713" w14:textId="77777777" w:rsidR="00413AF4" w:rsidRDefault="00413AF4" w:rsidP="006B187A">
            <w:pPr>
              <w:pStyle w:val="TAC"/>
              <w:rPr>
                <w:color w:val="000000" w:themeColor="text1"/>
                <w:szCs w:val="18"/>
              </w:rPr>
            </w:pPr>
            <w:r w:rsidRPr="1BFFD7E4">
              <w:t>00110</w:t>
            </w:r>
          </w:p>
        </w:tc>
        <w:tc>
          <w:tcPr>
            <w:tcW w:w="876" w:type="dxa"/>
            <w:tcBorders>
              <w:top w:val="nil"/>
              <w:left w:val="nil"/>
              <w:bottom w:val="nil"/>
              <w:right w:val="single" w:sz="8" w:space="0" w:color="auto"/>
            </w:tcBorders>
            <w:tcMar>
              <w:left w:w="108" w:type="dxa"/>
              <w:right w:w="108" w:type="dxa"/>
            </w:tcMar>
            <w:vAlign w:val="center"/>
          </w:tcPr>
          <w:p w14:paraId="78E94A7A" w14:textId="77777777" w:rsidR="00413AF4" w:rsidRDefault="00413AF4" w:rsidP="006B187A">
            <w:pPr>
              <w:pStyle w:val="TAC"/>
              <w:rPr>
                <w:color w:val="000000" w:themeColor="text1"/>
                <w:szCs w:val="18"/>
              </w:rPr>
            </w:pPr>
            <w:r w:rsidRPr="1BFFD7E4">
              <w:t>0.04</w:t>
            </w:r>
          </w:p>
        </w:tc>
        <w:tc>
          <w:tcPr>
            <w:tcW w:w="831" w:type="dxa"/>
            <w:tcBorders>
              <w:top w:val="nil"/>
              <w:left w:val="single" w:sz="8" w:space="0" w:color="auto"/>
              <w:bottom w:val="nil"/>
              <w:right w:val="nil"/>
            </w:tcBorders>
            <w:tcMar>
              <w:left w:w="108" w:type="dxa"/>
              <w:right w:w="108" w:type="dxa"/>
            </w:tcMar>
            <w:vAlign w:val="center"/>
          </w:tcPr>
          <w:p w14:paraId="28DB1DB6" w14:textId="77777777" w:rsidR="00413AF4" w:rsidRDefault="00413AF4" w:rsidP="006B187A">
            <w:pPr>
              <w:pStyle w:val="TAC"/>
              <w:rPr>
                <w:color w:val="000000" w:themeColor="text1"/>
                <w:szCs w:val="18"/>
              </w:rPr>
            </w:pPr>
            <w:r w:rsidRPr="1BFFD7E4">
              <w:t>01110</w:t>
            </w:r>
          </w:p>
        </w:tc>
        <w:tc>
          <w:tcPr>
            <w:tcW w:w="876" w:type="dxa"/>
            <w:tcBorders>
              <w:top w:val="nil"/>
              <w:left w:val="nil"/>
              <w:bottom w:val="nil"/>
              <w:right w:val="single" w:sz="8" w:space="0" w:color="auto"/>
            </w:tcBorders>
            <w:tcMar>
              <w:left w:w="108" w:type="dxa"/>
              <w:right w:w="108" w:type="dxa"/>
            </w:tcMar>
            <w:vAlign w:val="center"/>
          </w:tcPr>
          <w:p w14:paraId="790F9E77" w14:textId="77777777" w:rsidR="00413AF4" w:rsidRDefault="00413AF4" w:rsidP="006B187A">
            <w:pPr>
              <w:pStyle w:val="TAC"/>
              <w:rPr>
                <w:color w:val="000000" w:themeColor="text1"/>
                <w:szCs w:val="18"/>
              </w:rPr>
            </w:pPr>
            <w:r w:rsidRPr="1BFFD7E4">
              <w:t>0.2540</w:t>
            </w:r>
          </w:p>
        </w:tc>
        <w:tc>
          <w:tcPr>
            <w:tcW w:w="831" w:type="dxa"/>
            <w:tcBorders>
              <w:top w:val="nil"/>
              <w:left w:val="single" w:sz="8" w:space="0" w:color="auto"/>
              <w:bottom w:val="nil"/>
              <w:right w:val="nil"/>
            </w:tcBorders>
            <w:tcMar>
              <w:left w:w="108" w:type="dxa"/>
              <w:right w:w="108" w:type="dxa"/>
            </w:tcMar>
            <w:vAlign w:val="center"/>
          </w:tcPr>
          <w:p w14:paraId="673F22C8" w14:textId="77777777" w:rsidR="00413AF4" w:rsidRDefault="00413AF4" w:rsidP="006B187A">
            <w:pPr>
              <w:pStyle w:val="TAC"/>
              <w:rPr>
                <w:color w:val="000000" w:themeColor="text1"/>
                <w:szCs w:val="18"/>
              </w:rPr>
            </w:pPr>
            <w:r w:rsidRPr="1BFFD7E4">
              <w:t>10110</w:t>
            </w:r>
          </w:p>
        </w:tc>
        <w:tc>
          <w:tcPr>
            <w:tcW w:w="876" w:type="dxa"/>
            <w:tcBorders>
              <w:top w:val="nil"/>
              <w:left w:val="nil"/>
              <w:bottom w:val="nil"/>
              <w:right w:val="single" w:sz="8" w:space="0" w:color="auto"/>
            </w:tcBorders>
            <w:tcMar>
              <w:left w:w="108" w:type="dxa"/>
              <w:right w:w="108" w:type="dxa"/>
            </w:tcMar>
            <w:vAlign w:val="center"/>
          </w:tcPr>
          <w:p w14:paraId="7C262D8A" w14:textId="77777777" w:rsidR="00413AF4" w:rsidRDefault="00413AF4" w:rsidP="006B187A">
            <w:pPr>
              <w:pStyle w:val="TAC"/>
              <w:rPr>
                <w:color w:val="000000" w:themeColor="text1"/>
                <w:szCs w:val="18"/>
              </w:rPr>
            </w:pPr>
            <w:r w:rsidRPr="1BFFD7E4">
              <w:t>1.6127</w:t>
            </w:r>
          </w:p>
        </w:tc>
        <w:tc>
          <w:tcPr>
            <w:tcW w:w="826" w:type="dxa"/>
            <w:tcBorders>
              <w:top w:val="nil"/>
              <w:left w:val="single" w:sz="8" w:space="0" w:color="auto"/>
              <w:bottom w:val="nil"/>
              <w:right w:val="nil"/>
            </w:tcBorders>
            <w:tcMar>
              <w:left w:w="108" w:type="dxa"/>
              <w:right w:w="108" w:type="dxa"/>
            </w:tcMar>
            <w:vAlign w:val="center"/>
          </w:tcPr>
          <w:p w14:paraId="5FAE13FF" w14:textId="77777777" w:rsidR="00413AF4" w:rsidRDefault="00413AF4" w:rsidP="006B187A">
            <w:pPr>
              <w:pStyle w:val="TAC"/>
              <w:rPr>
                <w:color w:val="000000" w:themeColor="text1"/>
                <w:szCs w:val="18"/>
              </w:rPr>
            </w:pPr>
            <w:r w:rsidRPr="1BFFD7E4">
              <w:t>11110</w:t>
            </w:r>
          </w:p>
        </w:tc>
        <w:tc>
          <w:tcPr>
            <w:tcW w:w="966" w:type="dxa"/>
            <w:tcBorders>
              <w:top w:val="nil"/>
              <w:left w:val="nil"/>
              <w:bottom w:val="nil"/>
              <w:right w:val="single" w:sz="8" w:space="0" w:color="auto"/>
            </w:tcBorders>
            <w:tcMar>
              <w:left w:w="108" w:type="dxa"/>
              <w:right w:w="108" w:type="dxa"/>
            </w:tcMar>
            <w:vAlign w:val="center"/>
          </w:tcPr>
          <w:p w14:paraId="34420A0F" w14:textId="77777777" w:rsidR="00413AF4" w:rsidRDefault="00413AF4" w:rsidP="006B187A">
            <w:pPr>
              <w:pStyle w:val="TAC"/>
              <w:rPr>
                <w:color w:val="000000" w:themeColor="text1"/>
                <w:szCs w:val="18"/>
              </w:rPr>
            </w:pPr>
            <w:r w:rsidRPr="1BFFD7E4">
              <w:t>10.24</w:t>
            </w:r>
          </w:p>
        </w:tc>
      </w:tr>
      <w:tr w:rsidR="00413AF4" w14:paraId="4839CFD5" w14:textId="77777777" w:rsidTr="006B187A">
        <w:trPr>
          <w:trHeight w:val="300"/>
          <w:jc w:val="center"/>
        </w:trPr>
        <w:tc>
          <w:tcPr>
            <w:tcW w:w="831" w:type="dxa"/>
            <w:tcBorders>
              <w:top w:val="nil"/>
              <w:left w:val="single" w:sz="8" w:space="0" w:color="auto"/>
              <w:bottom w:val="single" w:sz="8" w:space="0" w:color="auto"/>
              <w:right w:val="nil"/>
            </w:tcBorders>
            <w:tcMar>
              <w:left w:w="108" w:type="dxa"/>
              <w:right w:w="108" w:type="dxa"/>
            </w:tcMar>
            <w:vAlign w:val="center"/>
          </w:tcPr>
          <w:p w14:paraId="6B91828C" w14:textId="77777777" w:rsidR="00413AF4" w:rsidRDefault="00413AF4" w:rsidP="006B187A">
            <w:pPr>
              <w:pStyle w:val="TAC"/>
              <w:rPr>
                <w:color w:val="000000" w:themeColor="text1"/>
                <w:szCs w:val="18"/>
              </w:rPr>
            </w:pPr>
            <w:r w:rsidRPr="1BFFD7E4">
              <w:t>00111</w:t>
            </w:r>
          </w:p>
        </w:tc>
        <w:tc>
          <w:tcPr>
            <w:tcW w:w="876" w:type="dxa"/>
            <w:tcBorders>
              <w:top w:val="nil"/>
              <w:left w:val="nil"/>
              <w:bottom w:val="single" w:sz="8" w:space="0" w:color="auto"/>
              <w:right w:val="single" w:sz="8" w:space="0" w:color="auto"/>
            </w:tcBorders>
            <w:tcMar>
              <w:left w:w="108" w:type="dxa"/>
              <w:right w:w="108" w:type="dxa"/>
            </w:tcMar>
            <w:vAlign w:val="center"/>
          </w:tcPr>
          <w:p w14:paraId="484A1345" w14:textId="77777777" w:rsidR="00413AF4" w:rsidRDefault="00413AF4" w:rsidP="006B187A">
            <w:pPr>
              <w:pStyle w:val="TAC"/>
              <w:rPr>
                <w:color w:val="000000" w:themeColor="text1"/>
                <w:szCs w:val="18"/>
              </w:rPr>
            </w:pPr>
            <w:r w:rsidRPr="1BFFD7E4">
              <w:t>0.0504</w:t>
            </w:r>
          </w:p>
        </w:tc>
        <w:tc>
          <w:tcPr>
            <w:tcW w:w="831" w:type="dxa"/>
            <w:tcBorders>
              <w:top w:val="nil"/>
              <w:left w:val="single" w:sz="8" w:space="0" w:color="auto"/>
              <w:bottom w:val="single" w:sz="8" w:space="0" w:color="auto"/>
              <w:right w:val="nil"/>
            </w:tcBorders>
            <w:tcMar>
              <w:left w:w="108" w:type="dxa"/>
              <w:right w:w="108" w:type="dxa"/>
            </w:tcMar>
            <w:vAlign w:val="center"/>
          </w:tcPr>
          <w:p w14:paraId="5CD212CF" w14:textId="77777777" w:rsidR="00413AF4" w:rsidRDefault="00413AF4" w:rsidP="006B187A">
            <w:pPr>
              <w:pStyle w:val="TAC"/>
              <w:rPr>
                <w:color w:val="000000" w:themeColor="text1"/>
                <w:szCs w:val="18"/>
              </w:rPr>
            </w:pPr>
            <w:r w:rsidRPr="1BFFD7E4">
              <w:t>01111</w:t>
            </w:r>
          </w:p>
        </w:tc>
        <w:tc>
          <w:tcPr>
            <w:tcW w:w="876" w:type="dxa"/>
            <w:tcBorders>
              <w:top w:val="nil"/>
              <w:left w:val="nil"/>
              <w:bottom w:val="single" w:sz="8" w:space="0" w:color="auto"/>
              <w:right w:val="single" w:sz="8" w:space="0" w:color="auto"/>
            </w:tcBorders>
            <w:tcMar>
              <w:left w:w="108" w:type="dxa"/>
              <w:right w:w="108" w:type="dxa"/>
            </w:tcMar>
            <w:vAlign w:val="center"/>
          </w:tcPr>
          <w:p w14:paraId="022879C0" w14:textId="77777777" w:rsidR="00413AF4" w:rsidRDefault="00413AF4" w:rsidP="006B187A">
            <w:pPr>
              <w:pStyle w:val="TAC"/>
              <w:rPr>
                <w:color w:val="000000" w:themeColor="text1"/>
                <w:szCs w:val="18"/>
              </w:rPr>
            </w:pPr>
            <w:r w:rsidRPr="1BFFD7E4">
              <w:t>0.32</w:t>
            </w:r>
          </w:p>
        </w:tc>
        <w:tc>
          <w:tcPr>
            <w:tcW w:w="831" w:type="dxa"/>
            <w:tcBorders>
              <w:top w:val="nil"/>
              <w:left w:val="single" w:sz="8" w:space="0" w:color="auto"/>
              <w:bottom w:val="single" w:sz="8" w:space="0" w:color="auto"/>
              <w:right w:val="nil"/>
            </w:tcBorders>
            <w:tcMar>
              <w:left w:w="108" w:type="dxa"/>
              <w:right w:w="108" w:type="dxa"/>
            </w:tcMar>
            <w:vAlign w:val="center"/>
          </w:tcPr>
          <w:p w14:paraId="65D37977" w14:textId="77777777" w:rsidR="00413AF4" w:rsidRDefault="00413AF4" w:rsidP="006B187A">
            <w:pPr>
              <w:pStyle w:val="TAC"/>
              <w:rPr>
                <w:color w:val="000000" w:themeColor="text1"/>
                <w:szCs w:val="18"/>
              </w:rPr>
            </w:pPr>
            <w:r w:rsidRPr="1BFFD7E4">
              <w:t>10111</w:t>
            </w:r>
          </w:p>
        </w:tc>
        <w:tc>
          <w:tcPr>
            <w:tcW w:w="876" w:type="dxa"/>
            <w:tcBorders>
              <w:top w:val="nil"/>
              <w:left w:val="nil"/>
              <w:bottom w:val="single" w:sz="8" w:space="0" w:color="auto"/>
              <w:right w:val="single" w:sz="8" w:space="0" w:color="auto"/>
            </w:tcBorders>
            <w:tcMar>
              <w:left w:w="108" w:type="dxa"/>
              <w:right w:w="108" w:type="dxa"/>
            </w:tcMar>
            <w:vAlign w:val="center"/>
          </w:tcPr>
          <w:p w14:paraId="7CE7A558" w14:textId="77777777" w:rsidR="00413AF4" w:rsidRDefault="00413AF4" w:rsidP="006B187A">
            <w:pPr>
              <w:pStyle w:val="TAC"/>
              <w:rPr>
                <w:color w:val="000000" w:themeColor="text1"/>
                <w:szCs w:val="18"/>
              </w:rPr>
            </w:pPr>
            <w:r w:rsidRPr="1BFFD7E4">
              <w:t>2.0319</w:t>
            </w:r>
          </w:p>
        </w:tc>
        <w:tc>
          <w:tcPr>
            <w:tcW w:w="826" w:type="dxa"/>
            <w:tcBorders>
              <w:top w:val="nil"/>
              <w:left w:val="single" w:sz="8" w:space="0" w:color="auto"/>
              <w:bottom w:val="single" w:sz="8" w:space="0" w:color="auto"/>
              <w:right w:val="nil"/>
            </w:tcBorders>
            <w:tcMar>
              <w:left w:w="108" w:type="dxa"/>
              <w:right w:w="108" w:type="dxa"/>
            </w:tcMar>
            <w:vAlign w:val="center"/>
          </w:tcPr>
          <w:p w14:paraId="5DBF0D04" w14:textId="77777777" w:rsidR="00413AF4" w:rsidRDefault="00413AF4" w:rsidP="006B187A">
            <w:pPr>
              <w:pStyle w:val="TAC"/>
              <w:rPr>
                <w:color w:val="000000" w:themeColor="text1"/>
                <w:szCs w:val="18"/>
              </w:rPr>
            </w:pPr>
            <w:r w:rsidRPr="1BFFD7E4">
              <w:t>11111</w:t>
            </w:r>
          </w:p>
        </w:tc>
        <w:tc>
          <w:tcPr>
            <w:tcW w:w="966" w:type="dxa"/>
            <w:tcBorders>
              <w:top w:val="nil"/>
              <w:left w:val="nil"/>
              <w:bottom w:val="single" w:sz="8" w:space="0" w:color="auto"/>
              <w:right w:val="single" w:sz="8" w:space="0" w:color="auto"/>
            </w:tcBorders>
            <w:tcMar>
              <w:left w:w="108" w:type="dxa"/>
              <w:right w:w="108" w:type="dxa"/>
            </w:tcMar>
            <w:vAlign w:val="center"/>
          </w:tcPr>
          <w:p w14:paraId="05632973" w14:textId="77777777" w:rsidR="00413AF4" w:rsidRDefault="00413AF4" w:rsidP="006B187A">
            <w:pPr>
              <w:pStyle w:val="TAC"/>
              <w:rPr>
                <w:color w:val="000000" w:themeColor="text1"/>
                <w:szCs w:val="18"/>
              </w:rPr>
            </w:pPr>
            <w:r w:rsidRPr="1BFFD7E4">
              <w:t>12.9016</w:t>
            </w:r>
          </w:p>
        </w:tc>
      </w:tr>
    </w:tbl>
    <w:p w14:paraId="6CE6FAEA" w14:textId="77777777" w:rsidR="00413AF4" w:rsidRDefault="00413AF4" w:rsidP="002F2B45">
      <w:r w:rsidRPr="1BFFD7E4">
        <w:t xml:space="preserve"> </w:t>
      </w:r>
    </w:p>
    <w:p w14:paraId="7434C95B" w14:textId="77777777" w:rsidR="00413AF4" w:rsidRDefault="00413AF4" w:rsidP="002F2B45">
      <w:r w:rsidRPr="1BFFD7E4">
        <w:lastRenderedPageBreak/>
        <w:t xml:space="preserve">The DSR values are computed as </w:t>
      </w:r>
      <m:oMath>
        <m:r>
          <w:rPr>
            <w:rFonts w:ascii="Cambria Math" w:hAnsi="Cambria Math"/>
          </w:rPr>
          <m:t>DSR</m:t>
        </m:r>
        <m:d>
          <m:dPr>
            <m:ctrlPr>
              <w:rPr>
                <w:rFonts w:ascii="Cambria Math" w:hAnsi="Cambria Math"/>
              </w:rPr>
            </m:ctrlPr>
          </m:dPr>
          <m:e>
            <m:r>
              <w:rPr>
                <w:rFonts w:ascii="Cambria Math" w:hAnsi="Cambria Math"/>
              </w:rPr>
              <m:t>n</m:t>
            </m:r>
          </m:e>
        </m:d>
        <m:r>
          <w:rPr>
            <w:rFonts w:ascii="Cambria Math" w:hAnsi="Cambria Math"/>
          </w:rPr>
          <m:t>=-20-n</m:t>
        </m:r>
      </m:oMath>
      <w:r w:rsidRPr="1BFFD7E4">
        <w:t xml:space="preserve">[dB] with </w:t>
      </w:r>
      <m:oMath>
        <m:r>
          <w:rPr>
            <w:rFonts w:ascii="Cambria Math" w:hAnsi="Cambria Math"/>
          </w:rPr>
          <m:t>n ∈ </m:t>
        </m:r>
        <m:d>
          <m:dPr>
            <m:begChr m:val="["/>
            <m:endChr m:val="]"/>
            <m:ctrlPr>
              <w:rPr>
                <w:rFonts w:ascii="Cambria Math" w:hAnsi="Cambria Math"/>
              </w:rPr>
            </m:ctrlPr>
          </m:dPr>
          <m:e>
            <m:r>
              <w:rPr>
                <w:rFonts w:ascii="Cambria Math" w:hAnsi="Cambria Math"/>
              </w:rPr>
              <m:t>0..63</m:t>
            </m:r>
          </m:e>
        </m:d>
      </m:oMath>
      <w:r w:rsidRPr="1BFFD7E4">
        <w:t xml:space="preserve"> resulting in the range between ‑20 and ‑83 dB</w:t>
      </w:r>
      <w:r>
        <w:t xml:space="preserve"> as shown in Table A.3.5.6.2-2</w:t>
      </w:r>
      <w:r w:rsidRPr="1BFFD7E4">
        <w:t>.</w:t>
      </w:r>
    </w:p>
    <w:p w14:paraId="281DACE9" w14:textId="77777777" w:rsidR="00413AF4" w:rsidRDefault="00413AF4" w:rsidP="002F2B45">
      <w:pPr>
        <w:pStyle w:val="TH"/>
        <w:rPr>
          <w:rFonts w:eastAsia="Arial" w:cs="Arial"/>
        </w:rPr>
      </w:pPr>
      <w:bookmarkStart w:id="1585" w:name="_CRTableA_3_5_6_22"/>
      <w:r w:rsidRPr="1BFFD7E4">
        <w:rPr>
          <w:rFonts w:eastAsia="Arial"/>
        </w:rPr>
        <w:t xml:space="preserve">Table </w:t>
      </w:r>
      <w:bookmarkEnd w:id="1585"/>
      <w:r w:rsidRPr="1BFFD7E4">
        <w:rPr>
          <w:rFonts w:eastAsia="Arial"/>
        </w:rPr>
        <w:t>A.</w:t>
      </w:r>
      <w:r>
        <w:rPr>
          <w:rFonts w:eastAsia="Arial"/>
        </w:rPr>
        <w:t>3.5.6.2-2</w:t>
      </w:r>
      <w:del w:id="1586" w:author="Author">
        <w:r w:rsidRPr="1BFFD7E4" w:rsidDel="00080FD7">
          <w:rPr>
            <w:rFonts w:eastAsia="Arial"/>
          </w:rPr>
          <w:delText xml:space="preserve"> </w:delText>
        </w:r>
      </w:del>
      <w:r w:rsidRPr="1BFFD7E4">
        <w:rPr>
          <w:rFonts w:eastAsia="Arial"/>
        </w:rPr>
        <w:t>: 6-bit codes and respective DSR values</w:t>
      </w:r>
    </w:p>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413AF4" w14:paraId="003AB0AB"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157F1C12"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4864A592" w14:textId="77777777" w:rsidR="00413AF4" w:rsidRDefault="00413AF4"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830B35F"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5F5E1B7A" w14:textId="77777777" w:rsidR="00413AF4" w:rsidRDefault="00413AF4"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3850FA9A"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5AAB346" w14:textId="77777777" w:rsidR="00413AF4" w:rsidRDefault="00413AF4" w:rsidP="006B187A">
            <w:pPr>
              <w:pStyle w:val="TAH"/>
              <w:rPr>
                <w:color w:val="000000" w:themeColor="text1"/>
                <w:szCs w:val="18"/>
              </w:rPr>
            </w:pPr>
            <w:r w:rsidRPr="1BFFD7E4">
              <w:t>Value</w:t>
            </w:r>
          </w:p>
        </w:tc>
        <w:tc>
          <w:tcPr>
            <w:tcW w:w="891"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0AC494A" w14:textId="77777777" w:rsidR="00413AF4" w:rsidRDefault="00413AF4" w:rsidP="006B187A">
            <w:pPr>
              <w:pStyle w:val="TAH"/>
              <w:rPr>
                <w:color w:val="000000" w:themeColor="text1"/>
                <w:szCs w:val="18"/>
              </w:rPr>
            </w:pPr>
            <w:r w:rsidRPr="1BFFD7E4">
              <w:t>Code</w:t>
            </w:r>
          </w:p>
        </w:tc>
        <w:tc>
          <w:tcPr>
            <w:tcW w:w="852"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7C8472F2" w14:textId="77777777" w:rsidR="00413AF4" w:rsidRDefault="00413AF4" w:rsidP="006B187A">
            <w:pPr>
              <w:pStyle w:val="TAH"/>
              <w:rPr>
                <w:color w:val="000000" w:themeColor="text1"/>
                <w:szCs w:val="18"/>
              </w:rPr>
            </w:pPr>
            <w:r w:rsidRPr="1BFFD7E4">
              <w:t>Value</w:t>
            </w:r>
          </w:p>
        </w:tc>
      </w:tr>
      <w:tr w:rsidR="00413AF4" w14:paraId="4DA9294F"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tcPr>
          <w:p w14:paraId="6698423F" w14:textId="77777777" w:rsidR="00413AF4" w:rsidRDefault="00413AF4" w:rsidP="006B187A">
            <w:pPr>
              <w:pStyle w:val="TAC"/>
              <w:rPr>
                <w:color w:val="000000" w:themeColor="text1"/>
                <w:szCs w:val="18"/>
              </w:rPr>
            </w:pPr>
            <w:r w:rsidRPr="1BFFD7E4">
              <w:t>000000</w:t>
            </w:r>
          </w:p>
        </w:tc>
        <w:tc>
          <w:tcPr>
            <w:tcW w:w="828" w:type="dxa"/>
            <w:tcBorders>
              <w:top w:val="single" w:sz="8" w:space="0" w:color="auto"/>
              <w:left w:val="nil"/>
              <w:bottom w:val="nil"/>
              <w:right w:val="single" w:sz="8" w:space="0" w:color="auto"/>
            </w:tcBorders>
            <w:tcMar>
              <w:left w:w="108" w:type="dxa"/>
              <w:right w:w="108" w:type="dxa"/>
            </w:tcMar>
          </w:tcPr>
          <w:p w14:paraId="7A325894" w14:textId="77777777" w:rsidR="00413AF4" w:rsidRDefault="00413AF4" w:rsidP="006B187A">
            <w:pPr>
              <w:pStyle w:val="TAC"/>
              <w:rPr>
                <w:color w:val="000000" w:themeColor="text1"/>
                <w:szCs w:val="18"/>
              </w:rPr>
            </w:pPr>
            <w:r w:rsidRPr="1BFFD7E4">
              <w:t>-20</w:t>
            </w:r>
          </w:p>
        </w:tc>
        <w:tc>
          <w:tcPr>
            <w:tcW w:w="896" w:type="dxa"/>
            <w:tcBorders>
              <w:top w:val="single" w:sz="8" w:space="0" w:color="auto"/>
              <w:left w:val="single" w:sz="8" w:space="0" w:color="auto"/>
              <w:bottom w:val="nil"/>
              <w:right w:val="nil"/>
            </w:tcBorders>
            <w:tcMar>
              <w:left w:w="108" w:type="dxa"/>
              <w:right w:w="108" w:type="dxa"/>
            </w:tcMar>
          </w:tcPr>
          <w:p w14:paraId="787D315B" w14:textId="77777777" w:rsidR="00413AF4" w:rsidRDefault="00413AF4" w:rsidP="006B187A">
            <w:pPr>
              <w:pStyle w:val="TAC"/>
              <w:rPr>
                <w:color w:val="000000" w:themeColor="text1"/>
                <w:szCs w:val="18"/>
              </w:rPr>
            </w:pPr>
            <w:r w:rsidRPr="1BFFD7E4">
              <w:t>010000</w:t>
            </w:r>
          </w:p>
        </w:tc>
        <w:tc>
          <w:tcPr>
            <w:tcW w:w="828" w:type="dxa"/>
            <w:tcBorders>
              <w:top w:val="single" w:sz="8" w:space="0" w:color="auto"/>
              <w:left w:val="nil"/>
              <w:bottom w:val="nil"/>
              <w:right w:val="single" w:sz="8" w:space="0" w:color="auto"/>
            </w:tcBorders>
            <w:tcMar>
              <w:left w:w="108" w:type="dxa"/>
              <w:right w:w="108" w:type="dxa"/>
            </w:tcMar>
          </w:tcPr>
          <w:p w14:paraId="75DB592E" w14:textId="77777777" w:rsidR="00413AF4" w:rsidRDefault="00413AF4" w:rsidP="006B187A">
            <w:pPr>
              <w:pStyle w:val="TAC"/>
              <w:rPr>
                <w:color w:val="000000" w:themeColor="text1"/>
                <w:szCs w:val="18"/>
              </w:rPr>
            </w:pPr>
            <w:r w:rsidRPr="1BFFD7E4">
              <w:t>-36</w:t>
            </w:r>
          </w:p>
        </w:tc>
        <w:tc>
          <w:tcPr>
            <w:tcW w:w="896" w:type="dxa"/>
            <w:tcBorders>
              <w:top w:val="single" w:sz="8" w:space="0" w:color="auto"/>
              <w:left w:val="single" w:sz="8" w:space="0" w:color="auto"/>
              <w:bottom w:val="nil"/>
              <w:right w:val="nil"/>
            </w:tcBorders>
            <w:tcMar>
              <w:left w:w="108" w:type="dxa"/>
              <w:right w:w="108" w:type="dxa"/>
            </w:tcMar>
          </w:tcPr>
          <w:p w14:paraId="7AF933EA" w14:textId="77777777" w:rsidR="00413AF4" w:rsidRDefault="00413AF4" w:rsidP="006B187A">
            <w:pPr>
              <w:pStyle w:val="TAC"/>
              <w:rPr>
                <w:color w:val="000000" w:themeColor="text1"/>
                <w:szCs w:val="18"/>
              </w:rPr>
            </w:pPr>
            <w:r w:rsidRPr="1BFFD7E4">
              <w:t>100000</w:t>
            </w:r>
          </w:p>
        </w:tc>
        <w:tc>
          <w:tcPr>
            <w:tcW w:w="828" w:type="dxa"/>
            <w:tcBorders>
              <w:top w:val="single" w:sz="8" w:space="0" w:color="auto"/>
              <w:left w:val="nil"/>
              <w:bottom w:val="nil"/>
              <w:right w:val="single" w:sz="8" w:space="0" w:color="auto"/>
            </w:tcBorders>
            <w:tcMar>
              <w:left w:w="108" w:type="dxa"/>
              <w:right w:w="108" w:type="dxa"/>
            </w:tcMar>
          </w:tcPr>
          <w:p w14:paraId="4549A21A" w14:textId="77777777" w:rsidR="00413AF4" w:rsidRDefault="00413AF4" w:rsidP="006B187A">
            <w:pPr>
              <w:pStyle w:val="TAC"/>
              <w:rPr>
                <w:color w:val="000000" w:themeColor="text1"/>
                <w:szCs w:val="18"/>
              </w:rPr>
            </w:pPr>
            <w:r w:rsidRPr="1BFFD7E4">
              <w:t>-52</w:t>
            </w:r>
          </w:p>
        </w:tc>
        <w:tc>
          <w:tcPr>
            <w:tcW w:w="891" w:type="dxa"/>
            <w:tcBorders>
              <w:top w:val="single" w:sz="8" w:space="0" w:color="auto"/>
              <w:left w:val="single" w:sz="8" w:space="0" w:color="auto"/>
              <w:bottom w:val="nil"/>
              <w:right w:val="nil"/>
            </w:tcBorders>
            <w:tcMar>
              <w:left w:w="108" w:type="dxa"/>
              <w:right w:w="108" w:type="dxa"/>
            </w:tcMar>
          </w:tcPr>
          <w:p w14:paraId="34DC904B" w14:textId="77777777" w:rsidR="00413AF4" w:rsidRDefault="00413AF4" w:rsidP="006B187A">
            <w:pPr>
              <w:pStyle w:val="TAC"/>
              <w:rPr>
                <w:color w:val="000000" w:themeColor="text1"/>
                <w:szCs w:val="18"/>
              </w:rPr>
            </w:pPr>
            <w:r w:rsidRPr="1BFFD7E4">
              <w:t>110000</w:t>
            </w:r>
          </w:p>
        </w:tc>
        <w:tc>
          <w:tcPr>
            <w:tcW w:w="852" w:type="dxa"/>
            <w:tcBorders>
              <w:top w:val="single" w:sz="8" w:space="0" w:color="auto"/>
              <w:left w:val="nil"/>
              <w:bottom w:val="nil"/>
              <w:right w:val="single" w:sz="8" w:space="0" w:color="auto"/>
            </w:tcBorders>
            <w:tcMar>
              <w:left w:w="108" w:type="dxa"/>
              <w:right w:w="108" w:type="dxa"/>
            </w:tcMar>
          </w:tcPr>
          <w:p w14:paraId="0C9866B7" w14:textId="77777777" w:rsidR="00413AF4" w:rsidRDefault="00413AF4" w:rsidP="006B187A">
            <w:pPr>
              <w:pStyle w:val="TAC"/>
              <w:rPr>
                <w:color w:val="000000" w:themeColor="text1"/>
                <w:szCs w:val="18"/>
              </w:rPr>
            </w:pPr>
            <w:r w:rsidRPr="1BFFD7E4">
              <w:t>-68</w:t>
            </w:r>
          </w:p>
        </w:tc>
      </w:tr>
      <w:tr w:rsidR="00413AF4" w14:paraId="572377FC"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6DA2A9B1" w14:textId="77777777" w:rsidR="00413AF4" w:rsidRDefault="00413AF4" w:rsidP="006B187A">
            <w:pPr>
              <w:pStyle w:val="TAC"/>
              <w:rPr>
                <w:color w:val="000000" w:themeColor="text1"/>
                <w:szCs w:val="18"/>
              </w:rPr>
            </w:pPr>
            <w:r w:rsidRPr="1BFFD7E4">
              <w:t>000001</w:t>
            </w:r>
          </w:p>
        </w:tc>
        <w:tc>
          <w:tcPr>
            <w:tcW w:w="828" w:type="dxa"/>
            <w:tcBorders>
              <w:top w:val="nil"/>
              <w:left w:val="nil"/>
              <w:bottom w:val="nil"/>
              <w:right w:val="single" w:sz="8" w:space="0" w:color="auto"/>
            </w:tcBorders>
            <w:tcMar>
              <w:left w:w="108" w:type="dxa"/>
              <w:right w:w="108" w:type="dxa"/>
            </w:tcMar>
          </w:tcPr>
          <w:p w14:paraId="1454DE05" w14:textId="77777777" w:rsidR="00413AF4" w:rsidRDefault="00413AF4" w:rsidP="006B187A">
            <w:pPr>
              <w:pStyle w:val="TAC"/>
              <w:rPr>
                <w:color w:val="000000" w:themeColor="text1"/>
                <w:szCs w:val="18"/>
              </w:rPr>
            </w:pPr>
            <w:r w:rsidRPr="1BFFD7E4">
              <w:t>-21</w:t>
            </w:r>
          </w:p>
        </w:tc>
        <w:tc>
          <w:tcPr>
            <w:tcW w:w="896" w:type="dxa"/>
            <w:tcBorders>
              <w:top w:val="nil"/>
              <w:left w:val="single" w:sz="8" w:space="0" w:color="auto"/>
              <w:bottom w:val="nil"/>
              <w:right w:val="nil"/>
            </w:tcBorders>
            <w:tcMar>
              <w:left w:w="108" w:type="dxa"/>
              <w:right w:w="108" w:type="dxa"/>
            </w:tcMar>
          </w:tcPr>
          <w:p w14:paraId="16D61CE4" w14:textId="77777777" w:rsidR="00413AF4" w:rsidRDefault="00413AF4" w:rsidP="006B187A">
            <w:pPr>
              <w:pStyle w:val="TAC"/>
              <w:rPr>
                <w:color w:val="000000" w:themeColor="text1"/>
                <w:szCs w:val="18"/>
              </w:rPr>
            </w:pPr>
            <w:r w:rsidRPr="1BFFD7E4">
              <w:t>010001</w:t>
            </w:r>
          </w:p>
        </w:tc>
        <w:tc>
          <w:tcPr>
            <w:tcW w:w="828" w:type="dxa"/>
            <w:tcBorders>
              <w:top w:val="nil"/>
              <w:left w:val="nil"/>
              <w:bottom w:val="nil"/>
              <w:right w:val="single" w:sz="8" w:space="0" w:color="auto"/>
            </w:tcBorders>
            <w:tcMar>
              <w:left w:w="108" w:type="dxa"/>
              <w:right w:w="108" w:type="dxa"/>
            </w:tcMar>
          </w:tcPr>
          <w:p w14:paraId="2F1F1DB6" w14:textId="77777777" w:rsidR="00413AF4" w:rsidRPr="00FD4F85" w:rsidRDefault="00413AF4" w:rsidP="006B187A">
            <w:pPr>
              <w:pStyle w:val="TAC"/>
            </w:pPr>
            <w:r w:rsidRPr="00FD4F85">
              <w:t>-37</w:t>
            </w:r>
          </w:p>
        </w:tc>
        <w:tc>
          <w:tcPr>
            <w:tcW w:w="896" w:type="dxa"/>
            <w:tcBorders>
              <w:top w:val="nil"/>
              <w:left w:val="single" w:sz="8" w:space="0" w:color="auto"/>
              <w:bottom w:val="nil"/>
              <w:right w:val="nil"/>
            </w:tcBorders>
            <w:tcMar>
              <w:left w:w="108" w:type="dxa"/>
              <w:right w:w="108" w:type="dxa"/>
            </w:tcMar>
          </w:tcPr>
          <w:p w14:paraId="57C3A283" w14:textId="77777777" w:rsidR="00413AF4" w:rsidRPr="00FD4F85" w:rsidRDefault="00413AF4" w:rsidP="006B187A">
            <w:pPr>
              <w:pStyle w:val="TAC"/>
            </w:pPr>
            <w:r w:rsidRPr="00FD4F85">
              <w:t>100001</w:t>
            </w:r>
          </w:p>
        </w:tc>
        <w:tc>
          <w:tcPr>
            <w:tcW w:w="828" w:type="dxa"/>
            <w:tcBorders>
              <w:top w:val="nil"/>
              <w:left w:val="nil"/>
              <w:bottom w:val="nil"/>
              <w:right w:val="single" w:sz="8" w:space="0" w:color="auto"/>
            </w:tcBorders>
            <w:tcMar>
              <w:left w:w="108" w:type="dxa"/>
              <w:right w:w="108" w:type="dxa"/>
            </w:tcMar>
          </w:tcPr>
          <w:p w14:paraId="073E5BCD" w14:textId="77777777" w:rsidR="00413AF4" w:rsidRDefault="00413AF4" w:rsidP="006B187A">
            <w:pPr>
              <w:pStyle w:val="TAC"/>
              <w:rPr>
                <w:color w:val="000000" w:themeColor="text1"/>
                <w:szCs w:val="18"/>
              </w:rPr>
            </w:pPr>
            <w:r w:rsidRPr="1BFFD7E4">
              <w:t>-53</w:t>
            </w:r>
          </w:p>
        </w:tc>
        <w:tc>
          <w:tcPr>
            <w:tcW w:w="891" w:type="dxa"/>
            <w:tcBorders>
              <w:top w:val="nil"/>
              <w:left w:val="single" w:sz="8" w:space="0" w:color="auto"/>
              <w:bottom w:val="nil"/>
              <w:right w:val="nil"/>
            </w:tcBorders>
            <w:tcMar>
              <w:left w:w="108" w:type="dxa"/>
              <w:right w:w="108" w:type="dxa"/>
            </w:tcMar>
          </w:tcPr>
          <w:p w14:paraId="7E5483A3" w14:textId="77777777" w:rsidR="00413AF4" w:rsidRDefault="00413AF4" w:rsidP="006B187A">
            <w:pPr>
              <w:pStyle w:val="TAC"/>
              <w:rPr>
                <w:color w:val="000000" w:themeColor="text1"/>
                <w:szCs w:val="18"/>
              </w:rPr>
            </w:pPr>
            <w:r w:rsidRPr="1BFFD7E4">
              <w:t>110001</w:t>
            </w:r>
          </w:p>
        </w:tc>
        <w:tc>
          <w:tcPr>
            <w:tcW w:w="852" w:type="dxa"/>
            <w:tcBorders>
              <w:top w:val="nil"/>
              <w:left w:val="nil"/>
              <w:bottom w:val="nil"/>
              <w:right w:val="single" w:sz="8" w:space="0" w:color="auto"/>
            </w:tcBorders>
            <w:tcMar>
              <w:left w:w="108" w:type="dxa"/>
              <w:right w:w="108" w:type="dxa"/>
            </w:tcMar>
          </w:tcPr>
          <w:p w14:paraId="0B4AFEF3" w14:textId="77777777" w:rsidR="00413AF4" w:rsidRDefault="00413AF4" w:rsidP="006B187A">
            <w:pPr>
              <w:pStyle w:val="TAC"/>
              <w:rPr>
                <w:color w:val="000000" w:themeColor="text1"/>
                <w:szCs w:val="18"/>
              </w:rPr>
            </w:pPr>
            <w:r w:rsidRPr="1BFFD7E4">
              <w:t>-69</w:t>
            </w:r>
          </w:p>
        </w:tc>
      </w:tr>
      <w:tr w:rsidR="00413AF4" w14:paraId="2C6A71D9"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06BED1DF" w14:textId="77777777" w:rsidR="00413AF4" w:rsidRDefault="00413AF4" w:rsidP="006B187A">
            <w:pPr>
              <w:pStyle w:val="TAC"/>
              <w:rPr>
                <w:color w:val="000000" w:themeColor="text1"/>
                <w:szCs w:val="18"/>
              </w:rPr>
            </w:pPr>
            <w:r w:rsidRPr="1BFFD7E4">
              <w:t>000010</w:t>
            </w:r>
          </w:p>
        </w:tc>
        <w:tc>
          <w:tcPr>
            <w:tcW w:w="828" w:type="dxa"/>
            <w:tcBorders>
              <w:top w:val="nil"/>
              <w:left w:val="nil"/>
              <w:bottom w:val="nil"/>
              <w:right w:val="single" w:sz="8" w:space="0" w:color="auto"/>
            </w:tcBorders>
            <w:tcMar>
              <w:left w:w="108" w:type="dxa"/>
              <w:right w:w="108" w:type="dxa"/>
            </w:tcMar>
          </w:tcPr>
          <w:p w14:paraId="61860AE3" w14:textId="77777777" w:rsidR="00413AF4" w:rsidRDefault="00413AF4" w:rsidP="006B187A">
            <w:pPr>
              <w:pStyle w:val="TAC"/>
              <w:rPr>
                <w:color w:val="000000" w:themeColor="text1"/>
                <w:szCs w:val="18"/>
              </w:rPr>
            </w:pPr>
            <w:r w:rsidRPr="1BFFD7E4">
              <w:t>-22</w:t>
            </w:r>
          </w:p>
        </w:tc>
        <w:tc>
          <w:tcPr>
            <w:tcW w:w="896" w:type="dxa"/>
            <w:tcBorders>
              <w:top w:val="nil"/>
              <w:left w:val="single" w:sz="8" w:space="0" w:color="auto"/>
              <w:bottom w:val="nil"/>
              <w:right w:val="nil"/>
            </w:tcBorders>
            <w:tcMar>
              <w:left w:w="108" w:type="dxa"/>
              <w:right w:w="108" w:type="dxa"/>
            </w:tcMar>
          </w:tcPr>
          <w:p w14:paraId="6E5C8D1D" w14:textId="77777777" w:rsidR="00413AF4" w:rsidRDefault="00413AF4" w:rsidP="006B187A">
            <w:pPr>
              <w:pStyle w:val="TAC"/>
              <w:rPr>
                <w:color w:val="000000" w:themeColor="text1"/>
                <w:szCs w:val="18"/>
              </w:rPr>
            </w:pPr>
            <w:r w:rsidRPr="1BFFD7E4">
              <w:t>010010</w:t>
            </w:r>
          </w:p>
        </w:tc>
        <w:tc>
          <w:tcPr>
            <w:tcW w:w="828" w:type="dxa"/>
            <w:tcBorders>
              <w:top w:val="nil"/>
              <w:left w:val="nil"/>
              <w:bottom w:val="nil"/>
              <w:right w:val="single" w:sz="8" w:space="0" w:color="auto"/>
            </w:tcBorders>
            <w:tcMar>
              <w:left w:w="108" w:type="dxa"/>
              <w:right w:w="108" w:type="dxa"/>
            </w:tcMar>
          </w:tcPr>
          <w:p w14:paraId="6F9E8BE4" w14:textId="77777777" w:rsidR="00413AF4" w:rsidRDefault="00413AF4" w:rsidP="006B187A">
            <w:pPr>
              <w:pStyle w:val="TAC"/>
              <w:rPr>
                <w:color w:val="000000" w:themeColor="text1"/>
                <w:szCs w:val="18"/>
              </w:rPr>
            </w:pPr>
            <w:r w:rsidRPr="1BFFD7E4">
              <w:t>-38</w:t>
            </w:r>
          </w:p>
        </w:tc>
        <w:tc>
          <w:tcPr>
            <w:tcW w:w="896" w:type="dxa"/>
            <w:tcBorders>
              <w:top w:val="nil"/>
              <w:left w:val="single" w:sz="8" w:space="0" w:color="auto"/>
              <w:bottom w:val="nil"/>
              <w:right w:val="nil"/>
            </w:tcBorders>
            <w:tcMar>
              <w:left w:w="108" w:type="dxa"/>
              <w:right w:w="108" w:type="dxa"/>
            </w:tcMar>
          </w:tcPr>
          <w:p w14:paraId="30699B7F" w14:textId="77777777" w:rsidR="00413AF4" w:rsidRDefault="00413AF4" w:rsidP="006B187A">
            <w:pPr>
              <w:pStyle w:val="TAC"/>
              <w:rPr>
                <w:color w:val="000000" w:themeColor="text1"/>
                <w:szCs w:val="18"/>
              </w:rPr>
            </w:pPr>
            <w:r w:rsidRPr="1BFFD7E4">
              <w:t>100010</w:t>
            </w:r>
          </w:p>
        </w:tc>
        <w:tc>
          <w:tcPr>
            <w:tcW w:w="828" w:type="dxa"/>
            <w:tcBorders>
              <w:top w:val="nil"/>
              <w:left w:val="nil"/>
              <w:bottom w:val="nil"/>
              <w:right w:val="single" w:sz="8" w:space="0" w:color="auto"/>
            </w:tcBorders>
            <w:tcMar>
              <w:left w:w="108" w:type="dxa"/>
              <w:right w:w="108" w:type="dxa"/>
            </w:tcMar>
          </w:tcPr>
          <w:p w14:paraId="5E7F1FBE" w14:textId="77777777" w:rsidR="00413AF4" w:rsidRDefault="00413AF4" w:rsidP="006B187A">
            <w:pPr>
              <w:pStyle w:val="TAC"/>
              <w:rPr>
                <w:color w:val="000000" w:themeColor="text1"/>
                <w:szCs w:val="18"/>
              </w:rPr>
            </w:pPr>
            <w:r w:rsidRPr="1BFFD7E4">
              <w:t>-54</w:t>
            </w:r>
          </w:p>
        </w:tc>
        <w:tc>
          <w:tcPr>
            <w:tcW w:w="891" w:type="dxa"/>
            <w:tcBorders>
              <w:top w:val="nil"/>
              <w:left w:val="single" w:sz="8" w:space="0" w:color="auto"/>
              <w:bottom w:val="nil"/>
              <w:right w:val="nil"/>
            </w:tcBorders>
            <w:tcMar>
              <w:left w:w="108" w:type="dxa"/>
              <w:right w:w="108" w:type="dxa"/>
            </w:tcMar>
          </w:tcPr>
          <w:p w14:paraId="4DF1963D" w14:textId="77777777" w:rsidR="00413AF4" w:rsidRDefault="00413AF4" w:rsidP="006B187A">
            <w:pPr>
              <w:pStyle w:val="TAC"/>
              <w:rPr>
                <w:color w:val="000000" w:themeColor="text1"/>
                <w:szCs w:val="18"/>
              </w:rPr>
            </w:pPr>
            <w:r w:rsidRPr="1BFFD7E4">
              <w:t>110010</w:t>
            </w:r>
          </w:p>
        </w:tc>
        <w:tc>
          <w:tcPr>
            <w:tcW w:w="852" w:type="dxa"/>
            <w:tcBorders>
              <w:top w:val="nil"/>
              <w:left w:val="nil"/>
              <w:bottom w:val="nil"/>
              <w:right w:val="single" w:sz="8" w:space="0" w:color="auto"/>
            </w:tcBorders>
            <w:tcMar>
              <w:left w:w="108" w:type="dxa"/>
              <w:right w:w="108" w:type="dxa"/>
            </w:tcMar>
          </w:tcPr>
          <w:p w14:paraId="481D704F" w14:textId="77777777" w:rsidR="00413AF4" w:rsidRDefault="00413AF4" w:rsidP="006B187A">
            <w:pPr>
              <w:pStyle w:val="TAC"/>
              <w:rPr>
                <w:color w:val="000000" w:themeColor="text1"/>
                <w:szCs w:val="18"/>
              </w:rPr>
            </w:pPr>
            <w:r w:rsidRPr="1BFFD7E4">
              <w:t>-70</w:t>
            </w:r>
          </w:p>
        </w:tc>
      </w:tr>
      <w:tr w:rsidR="00413AF4" w14:paraId="728B2CDB"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0A9E61EF" w14:textId="77777777" w:rsidR="00413AF4" w:rsidRDefault="00413AF4" w:rsidP="006B187A">
            <w:pPr>
              <w:pStyle w:val="TAC"/>
              <w:rPr>
                <w:color w:val="000000" w:themeColor="text1"/>
                <w:szCs w:val="18"/>
              </w:rPr>
            </w:pPr>
            <w:r w:rsidRPr="1BFFD7E4">
              <w:t>000011</w:t>
            </w:r>
          </w:p>
        </w:tc>
        <w:tc>
          <w:tcPr>
            <w:tcW w:w="828" w:type="dxa"/>
            <w:tcBorders>
              <w:top w:val="nil"/>
              <w:left w:val="nil"/>
              <w:bottom w:val="nil"/>
              <w:right w:val="single" w:sz="8" w:space="0" w:color="auto"/>
            </w:tcBorders>
            <w:tcMar>
              <w:left w:w="108" w:type="dxa"/>
              <w:right w:w="108" w:type="dxa"/>
            </w:tcMar>
          </w:tcPr>
          <w:p w14:paraId="791FC7F7" w14:textId="77777777" w:rsidR="00413AF4" w:rsidRDefault="00413AF4" w:rsidP="006B187A">
            <w:pPr>
              <w:pStyle w:val="TAC"/>
              <w:rPr>
                <w:color w:val="000000" w:themeColor="text1"/>
                <w:szCs w:val="18"/>
              </w:rPr>
            </w:pPr>
            <w:r w:rsidRPr="1BFFD7E4">
              <w:t>-23</w:t>
            </w:r>
          </w:p>
        </w:tc>
        <w:tc>
          <w:tcPr>
            <w:tcW w:w="896" w:type="dxa"/>
            <w:tcBorders>
              <w:top w:val="nil"/>
              <w:left w:val="single" w:sz="8" w:space="0" w:color="auto"/>
              <w:bottom w:val="nil"/>
              <w:right w:val="nil"/>
            </w:tcBorders>
            <w:tcMar>
              <w:left w:w="108" w:type="dxa"/>
              <w:right w:w="108" w:type="dxa"/>
            </w:tcMar>
          </w:tcPr>
          <w:p w14:paraId="53474D22" w14:textId="77777777" w:rsidR="00413AF4" w:rsidRDefault="00413AF4" w:rsidP="006B187A">
            <w:pPr>
              <w:pStyle w:val="TAC"/>
              <w:rPr>
                <w:color w:val="000000" w:themeColor="text1"/>
                <w:szCs w:val="18"/>
              </w:rPr>
            </w:pPr>
            <w:r w:rsidRPr="1BFFD7E4">
              <w:t>010011</w:t>
            </w:r>
          </w:p>
        </w:tc>
        <w:tc>
          <w:tcPr>
            <w:tcW w:w="828" w:type="dxa"/>
            <w:tcBorders>
              <w:top w:val="nil"/>
              <w:left w:val="nil"/>
              <w:bottom w:val="nil"/>
              <w:right w:val="single" w:sz="8" w:space="0" w:color="auto"/>
            </w:tcBorders>
            <w:tcMar>
              <w:left w:w="108" w:type="dxa"/>
              <w:right w:w="108" w:type="dxa"/>
            </w:tcMar>
          </w:tcPr>
          <w:p w14:paraId="7166FBAC" w14:textId="77777777" w:rsidR="00413AF4" w:rsidRDefault="00413AF4" w:rsidP="006B187A">
            <w:pPr>
              <w:pStyle w:val="TAC"/>
              <w:rPr>
                <w:color w:val="000000" w:themeColor="text1"/>
                <w:szCs w:val="18"/>
              </w:rPr>
            </w:pPr>
            <w:r w:rsidRPr="1BFFD7E4">
              <w:t>-39</w:t>
            </w:r>
          </w:p>
        </w:tc>
        <w:tc>
          <w:tcPr>
            <w:tcW w:w="896" w:type="dxa"/>
            <w:tcBorders>
              <w:top w:val="nil"/>
              <w:left w:val="single" w:sz="8" w:space="0" w:color="auto"/>
              <w:bottom w:val="nil"/>
              <w:right w:val="nil"/>
            </w:tcBorders>
            <w:tcMar>
              <w:left w:w="108" w:type="dxa"/>
              <w:right w:w="108" w:type="dxa"/>
            </w:tcMar>
          </w:tcPr>
          <w:p w14:paraId="16D1EC06" w14:textId="77777777" w:rsidR="00413AF4" w:rsidRDefault="00413AF4" w:rsidP="006B187A">
            <w:pPr>
              <w:pStyle w:val="TAC"/>
              <w:rPr>
                <w:color w:val="000000" w:themeColor="text1"/>
                <w:szCs w:val="18"/>
              </w:rPr>
            </w:pPr>
            <w:r w:rsidRPr="1BFFD7E4">
              <w:t>100011</w:t>
            </w:r>
          </w:p>
        </w:tc>
        <w:tc>
          <w:tcPr>
            <w:tcW w:w="828" w:type="dxa"/>
            <w:tcBorders>
              <w:top w:val="nil"/>
              <w:left w:val="nil"/>
              <w:bottom w:val="nil"/>
              <w:right w:val="single" w:sz="8" w:space="0" w:color="auto"/>
            </w:tcBorders>
            <w:tcMar>
              <w:left w:w="108" w:type="dxa"/>
              <w:right w:w="108" w:type="dxa"/>
            </w:tcMar>
          </w:tcPr>
          <w:p w14:paraId="0E58634C" w14:textId="77777777" w:rsidR="00413AF4" w:rsidRDefault="00413AF4" w:rsidP="006B187A">
            <w:pPr>
              <w:pStyle w:val="TAC"/>
              <w:rPr>
                <w:color w:val="000000" w:themeColor="text1"/>
                <w:szCs w:val="18"/>
              </w:rPr>
            </w:pPr>
            <w:r w:rsidRPr="1BFFD7E4">
              <w:t>-55</w:t>
            </w:r>
          </w:p>
        </w:tc>
        <w:tc>
          <w:tcPr>
            <w:tcW w:w="891" w:type="dxa"/>
            <w:tcBorders>
              <w:top w:val="nil"/>
              <w:left w:val="single" w:sz="8" w:space="0" w:color="auto"/>
              <w:bottom w:val="nil"/>
              <w:right w:val="nil"/>
            </w:tcBorders>
            <w:tcMar>
              <w:left w:w="108" w:type="dxa"/>
              <w:right w:w="108" w:type="dxa"/>
            </w:tcMar>
          </w:tcPr>
          <w:p w14:paraId="6FE6082A" w14:textId="77777777" w:rsidR="00413AF4" w:rsidRDefault="00413AF4" w:rsidP="006B187A">
            <w:pPr>
              <w:pStyle w:val="TAC"/>
              <w:rPr>
                <w:color w:val="000000" w:themeColor="text1"/>
                <w:szCs w:val="18"/>
              </w:rPr>
            </w:pPr>
            <w:r w:rsidRPr="1BFFD7E4">
              <w:t>110011</w:t>
            </w:r>
          </w:p>
        </w:tc>
        <w:tc>
          <w:tcPr>
            <w:tcW w:w="852" w:type="dxa"/>
            <w:tcBorders>
              <w:top w:val="nil"/>
              <w:left w:val="nil"/>
              <w:bottom w:val="nil"/>
              <w:right w:val="single" w:sz="8" w:space="0" w:color="auto"/>
            </w:tcBorders>
            <w:tcMar>
              <w:left w:w="108" w:type="dxa"/>
              <w:right w:w="108" w:type="dxa"/>
            </w:tcMar>
          </w:tcPr>
          <w:p w14:paraId="66D41DE1" w14:textId="77777777" w:rsidR="00413AF4" w:rsidRDefault="00413AF4" w:rsidP="006B187A">
            <w:pPr>
              <w:pStyle w:val="TAC"/>
              <w:rPr>
                <w:color w:val="000000" w:themeColor="text1"/>
                <w:szCs w:val="18"/>
              </w:rPr>
            </w:pPr>
            <w:r w:rsidRPr="1BFFD7E4">
              <w:t>-71</w:t>
            </w:r>
          </w:p>
        </w:tc>
      </w:tr>
      <w:tr w:rsidR="00413AF4" w14:paraId="68AD12F0"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6044D1E1" w14:textId="77777777" w:rsidR="00413AF4" w:rsidRDefault="00413AF4" w:rsidP="006B187A">
            <w:pPr>
              <w:pStyle w:val="TAC"/>
              <w:rPr>
                <w:color w:val="000000" w:themeColor="text1"/>
                <w:szCs w:val="18"/>
              </w:rPr>
            </w:pPr>
            <w:r w:rsidRPr="1BFFD7E4">
              <w:t>000100</w:t>
            </w:r>
          </w:p>
        </w:tc>
        <w:tc>
          <w:tcPr>
            <w:tcW w:w="828" w:type="dxa"/>
            <w:tcBorders>
              <w:top w:val="nil"/>
              <w:left w:val="nil"/>
              <w:bottom w:val="nil"/>
              <w:right w:val="single" w:sz="8" w:space="0" w:color="auto"/>
            </w:tcBorders>
            <w:tcMar>
              <w:left w:w="108" w:type="dxa"/>
              <w:right w:w="108" w:type="dxa"/>
            </w:tcMar>
          </w:tcPr>
          <w:p w14:paraId="4B349C66" w14:textId="77777777" w:rsidR="00413AF4" w:rsidRDefault="00413AF4" w:rsidP="006B187A">
            <w:pPr>
              <w:pStyle w:val="TAC"/>
              <w:rPr>
                <w:color w:val="000000" w:themeColor="text1"/>
                <w:szCs w:val="18"/>
              </w:rPr>
            </w:pPr>
            <w:r w:rsidRPr="1BFFD7E4">
              <w:t>-24</w:t>
            </w:r>
          </w:p>
        </w:tc>
        <w:tc>
          <w:tcPr>
            <w:tcW w:w="896" w:type="dxa"/>
            <w:tcBorders>
              <w:top w:val="nil"/>
              <w:left w:val="single" w:sz="8" w:space="0" w:color="auto"/>
              <w:bottom w:val="nil"/>
              <w:right w:val="nil"/>
            </w:tcBorders>
            <w:tcMar>
              <w:left w:w="108" w:type="dxa"/>
              <w:right w:w="108" w:type="dxa"/>
            </w:tcMar>
          </w:tcPr>
          <w:p w14:paraId="3C60D1F7" w14:textId="77777777" w:rsidR="00413AF4" w:rsidRDefault="00413AF4" w:rsidP="006B187A">
            <w:pPr>
              <w:pStyle w:val="TAC"/>
              <w:rPr>
                <w:color w:val="000000" w:themeColor="text1"/>
                <w:szCs w:val="18"/>
              </w:rPr>
            </w:pPr>
            <w:r w:rsidRPr="1BFFD7E4">
              <w:t>010100</w:t>
            </w:r>
          </w:p>
        </w:tc>
        <w:tc>
          <w:tcPr>
            <w:tcW w:w="828" w:type="dxa"/>
            <w:tcBorders>
              <w:top w:val="nil"/>
              <w:left w:val="nil"/>
              <w:bottom w:val="nil"/>
              <w:right w:val="single" w:sz="8" w:space="0" w:color="auto"/>
            </w:tcBorders>
            <w:tcMar>
              <w:left w:w="108" w:type="dxa"/>
              <w:right w:w="108" w:type="dxa"/>
            </w:tcMar>
          </w:tcPr>
          <w:p w14:paraId="6963D38F" w14:textId="77777777" w:rsidR="00413AF4" w:rsidRDefault="00413AF4" w:rsidP="006B187A">
            <w:pPr>
              <w:pStyle w:val="TAC"/>
              <w:rPr>
                <w:color w:val="000000" w:themeColor="text1"/>
                <w:szCs w:val="18"/>
              </w:rPr>
            </w:pPr>
            <w:r w:rsidRPr="1BFFD7E4">
              <w:t>-40</w:t>
            </w:r>
          </w:p>
        </w:tc>
        <w:tc>
          <w:tcPr>
            <w:tcW w:w="896" w:type="dxa"/>
            <w:tcBorders>
              <w:top w:val="nil"/>
              <w:left w:val="single" w:sz="8" w:space="0" w:color="auto"/>
              <w:bottom w:val="nil"/>
              <w:right w:val="nil"/>
            </w:tcBorders>
            <w:tcMar>
              <w:left w:w="108" w:type="dxa"/>
              <w:right w:w="108" w:type="dxa"/>
            </w:tcMar>
          </w:tcPr>
          <w:p w14:paraId="35B80531" w14:textId="77777777" w:rsidR="00413AF4" w:rsidRDefault="00413AF4" w:rsidP="006B187A">
            <w:pPr>
              <w:pStyle w:val="TAC"/>
              <w:rPr>
                <w:color w:val="000000" w:themeColor="text1"/>
                <w:szCs w:val="18"/>
              </w:rPr>
            </w:pPr>
            <w:r w:rsidRPr="1BFFD7E4">
              <w:t>100100</w:t>
            </w:r>
          </w:p>
        </w:tc>
        <w:tc>
          <w:tcPr>
            <w:tcW w:w="828" w:type="dxa"/>
            <w:tcBorders>
              <w:top w:val="nil"/>
              <w:left w:val="nil"/>
              <w:bottom w:val="nil"/>
              <w:right w:val="single" w:sz="8" w:space="0" w:color="auto"/>
            </w:tcBorders>
            <w:tcMar>
              <w:left w:w="108" w:type="dxa"/>
              <w:right w:w="108" w:type="dxa"/>
            </w:tcMar>
          </w:tcPr>
          <w:p w14:paraId="6FAC0662" w14:textId="77777777" w:rsidR="00413AF4" w:rsidRDefault="00413AF4" w:rsidP="006B187A">
            <w:pPr>
              <w:pStyle w:val="TAC"/>
              <w:rPr>
                <w:color w:val="000000" w:themeColor="text1"/>
                <w:szCs w:val="18"/>
              </w:rPr>
            </w:pPr>
            <w:r w:rsidRPr="1BFFD7E4">
              <w:t>-56</w:t>
            </w:r>
          </w:p>
        </w:tc>
        <w:tc>
          <w:tcPr>
            <w:tcW w:w="891" w:type="dxa"/>
            <w:tcBorders>
              <w:top w:val="nil"/>
              <w:left w:val="single" w:sz="8" w:space="0" w:color="auto"/>
              <w:bottom w:val="nil"/>
              <w:right w:val="nil"/>
            </w:tcBorders>
            <w:tcMar>
              <w:left w:w="108" w:type="dxa"/>
              <w:right w:w="108" w:type="dxa"/>
            </w:tcMar>
          </w:tcPr>
          <w:p w14:paraId="357DD8C9" w14:textId="77777777" w:rsidR="00413AF4" w:rsidRDefault="00413AF4" w:rsidP="006B187A">
            <w:pPr>
              <w:pStyle w:val="TAC"/>
              <w:rPr>
                <w:color w:val="000000" w:themeColor="text1"/>
                <w:szCs w:val="18"/>
              </w:rPr>
            </w:pPr>
            <w:r w:rsidRPr="1BFFD7E4">
              <w:t>110100</w:t>
            </w:r>
          </w:p>
        </w:tc>
        <w:tc>
          <w:tcPr>
            <w:tcW w:w="852" w:type="dxa"/>
            <w:tcBorders>
              <w:top w:val="nil"/>
              <w:left w:val="nil"/>
              <w:bottom w:val="nil"/>
              <w:right w:val="single" w:sz="8" w:space="0" w:color="auto"/>
            </w:tcBorders>
            <w:tcMar>
              <w:left w:w="108" w:type="dxa"/>
              <w:right w:w="108" w:type="dxa"/>
            </w:tcMar>
          </w:tcPr>
          <w:p w14:paraId="37F2622C" w14:textId="77777777" w:rsidR="00413AF4" w:rsidRDefault="00413AF4" w:rsidP="006B187A">
            <w:pPr>
              <w:pStyle w:val="TAC"/>
              <w:rPr>
                <w:color w:val="000000" w:themeColor="text1"/>
                <w:szCs w:val="18"/>
              </w:rPr>
            </w:pPr>
            <w:r w:rsidRPr="1BFFD7E4">
              <w:t>-72</w:t>
            </w:r>
          </w:p>
        </w:tc>
      </w:tr>
      <w:tr w:rsidR="00413AF4" w14:paraId="338723BD"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52BC830A" w14:textId="77777777" w:rsidR="00413AF4" w:rsidRDefault="00413AF4" w:rsidP="006B187A">
            <w:pPr>
              <w:pStyle w:val="TAC"/>
              <w:rPr>
                <w:color w:val="000000" w:themeColor="text1"/>
                <w:szCs w:val="18"/>
              </w:rPr>
            </w:pPr>
            <w:r w:rsidRPr="1BFFD7E4">
              <w:t>000101</w:t>
            </w:r>
          </w:p>
        </w:tc>
        <w:tc>
          <w:tcPr>
            <w:tcW w:w="828" w:type="dxa"/>
            <w:tcBorders>
              <w:top w:val="nil"/>
              <w:left w:val="nil"/>
              <w:bottom w:val="nil"/>
              <w:right w:val="single" w:sz="8" w:space="0" w:color="auto"/>
            </w:tcBorders>
            <w:tcMar>
              <w:left w:w="108" w:type="dxa"/>
              <w:right w:w="108" w:type="dxa"/>
            </w:tcMar>
          </w:tcPr>
          <w:p w14:paraId="24FBE828" w14:textId="77777777" w:rsidR="00413AF4" w:rsidRDefault="00413AF4" w:rsidP="006B187A">
            <w:pPr>
              <w:pStyle w:val="TAC"/>
              <w:rPr>
                <w:color w:val="000000" w:themeColor="text1"/>
                <w:szCs w:val="18"/>
              </w:rPr>
            </w:pPr>
            <w:r w:rsidRPr="1BFFD7E4">
              <w:t>-25</w:t>
            </w:r>
          </w:p>
        </w:tc>
        <w:tc>
          <w:tcPr>
            <w:tcW w:w="896" w:type="dxa"/>
            <w:tcBorders>
              <w:top w:val="nil"/>
              <w:left w:val="single" w:sz="8" w:space="0" w:color="auto"/>
              <w:bottom w:val="nil"/>
              <w:right w:val="nil"/>
            </w:tcBorders>
            <w:tcMar>
              <w:left w:w="108" w:type="dxa"/>
              <w:right w:w="108" w:type="dxa"/>
            </w:tcMar>
          </w:tcPr>
          <w:p w14:paraId="6F0611FB" w14:textId="77777777" w:rsidR="00413AF4" w:rsidRDefault="00413AF4" w:rsidP="006B187A">
            <w:pPr>
              <w:pStyle w:val="TAC"/>
              <w:rPr>
                <w:color w:val="000000" w:themeColor="text1"/>
                <w:szCs w:val="18"/>
              </w:rPr>
            </w:pPr>
            <w:r w:rsidRPr="1BFFD7E4">
              <w:t>010101</w:t>
            </w:r>
          </w:p>
        </w:tc>
        <w:tc>
          <w:tcPr>
            <w:tcW w:w="828" w:type="dxa"/>
            <w:tcBorders>
              <w:top w:val="nil"/>
              <w:left w:val="nil"/>
              <w:bottom w:val="nil"/>
              <w:right w:val="single" w:sz="8" w:space="0" w:color="auto"/>
            </w:tcBorders>
            <w:tcMar>
              <w:left w:w="108" w:type="dxa"/>
              <w:right w:w="108" w:type="dxa"/>
            </w:tcMar>
          </w:tcPr>
          <w:p w14:paraId="56ECC703" w14:textId="77777777" w:rsidR="00413AF4" w:rsidRDefault="00413AF4" w:rsidP="006B187A">
            <w:pPr>
              <w:pStyle w:val="TAC"/>
              <w:rPr>
                <w:color w:val="000000" w:themeColor="text1"/>
                <w:szCs w:val="18"/>
              </w:rPr>
            </w:pPr>
            <w:r w:rsidRPr="1BFFD7E4">
              <w:t>-41</w:t>
            </w:r>
          </w:p>
        </w:tc>
        <w:tc>
          <w:tcPr>
            <w:tcW w:w="896" w:type="dxa"/>
            <w:tcBorders>
              <w:top w:val="nil"/>
              <w:left w:val="single" w:sz="8" w:space="0" w:color="auto"/>
              <w:bottom w:val="nil"/>
              <w:right w:val="nil"/>
            </w:tcBorders>
            <w:tcMar>
              <w:left w:w="108" w:type="dxa"/>
              <w:right w:w="108" w:type="dxa"/>
            </w:tcMar>
          </w:tcPr>
          <w:p w14:paraId="549BAF75" w14:textId="77777777" w:rsidR="00413AF4" w:rsidRDefault="00413AF4" w:rsidP="006B187A">
            <w:pPr>
              <w:pStyle w:val="TAC"/>
              <w:rPr>
                <w:color w:val="000000" w:themeColor="text1"/>
                <w:szCs w:val="18"/>
              </w:rPr>
            </w:pPr>
            <w:r w:rsidRPr="1BFFD7E4">
              <w:t>100101</w:t>
            </w:r>
          </w:p>
        </w:tc>
        <w:tc>
          <w:tcPr>
            <w:tcW w:w="828" w:type="dxa"/>
            <w:tcBorders>
              <w:top w:val="nil"/>
              <w:left w:val="nil"/>
              <w:bottom w:val="nil"/>
              <w:right w:val="single" w:sz="8" w:space="0" w:color="auto"/>
            </w:tcBorders>
            <w:tcMar>
              <w:left w:w="108" w:type="dxa"/>
              <w:right w:w="108" w:type="dxa"/>
            </w:tcMar>
          </w:tcPr>
          <w:p w14:paraId="73A6EE86" w14:textId="77777777" w:rsidR="00413AF4" w:rsidRDefault="00413AF4" w:rsidP="006B187A">
            <w:pPr>
              <w:pStyle w:val="TAC"/>
              <w:rPr>
                <w:color w:val="000000" w:themeColor="text1"/>
                <w:szCs w:val="18"/>
              </w:rPr>
            </w:pPr>
            <w:r w:rsidRPr="1BFFD7E4">
              <w:t>-57</w:t>
            </w:r>
          </w:p>
        </w:tc>
        <w:tc>
          <w:tcPr>
            <w:tcW w:w="891" w:type="dxa"/>
            <w:tcBorders>
              <w:top w:val="nil"/>
              <w:left w:val="single" w:sz="8" w:space="0" w:color="auto"/>
              <w:bottom w:val="nil"/>
              <w:right w:val="nil"/>
            </w:tcBorders>
            <w:tcMar>
              <w:left w:w="108" w:type="dxa"/>
              <w:right w:w="108" w:type="dxa"/>
            </w:tcMar>
          </w:tcPr>
          <w:p w14:paraId="66196E68" w14:textId="77777777" w:rsidR="00413AF4" w:rsidRDefault="00413AF4" w:rsidP="006B187A">
            <w:pPr>
              <w:pStyle w:val="TAC"/>
              <w:rPr>
                <w:color w:val="000000" w:themeColor="text1"/>
                <w:szCs w:val="18"/>
              </w:rPr>
            </w:pPr>
            <w:r w:rsidRPr="1BFFD7E4">
              <w:t>110101</w:t>
            </w:r>
          </w:p>
        </w:tc>
        <w:tc>
          <w:tcPr>
            <w:tcW w:w="852" w:type="dxa"/>
            <w:tcBorders>
              <w:top w:val="nil"/>
              <w:left w:val="nil"/>
              <w:bottom w:val="nil"/>
              <w:right w:val="single" w:sz="8" w:space="0" w:color="auto"/>
            </w:tcBorders>
            <w:tcMar>
              <w:left w:w="108" w:type="dxa"/>
              <w:right w:w="108" w:type="dxa"/>
            </w:tcMar>
          </w:tcPr>
          <w:p w14:paraId="78AD82FD" w14:textId="77777777" w:rsidR="00413AF4" w:rsidRDefault="00413AF4" w:rsidP="006B187A">
            <w:pPr>
              <w:pStyle w:val="TAC"/>
              <w:rPr>
                <w:color w:val="000000" w:themeColor="text1"/>
                <w:szCs w:val="18"/>
              </w:rPr>
            </w:pPr>
            <w:r w:rsidRPr="1BFFD7E4">
              <w:t>-73</w:t>
            </w:r>
          </w:p>
        </w:tc>
      </w:tr>
      <w:tr w:rsidR="00413AF4" w14:paraId="48474ABC"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6272DEDA" w14:textId="77777777" w:rsidR="00413AF4" w:rsidRDefault="00413AF4" w:rsidP="006B187A">
            <w:pPr>
              <w:pStyle w:val="TAC"/>
              <w:rPr>
                <w:color w:val="000000" w:themeColor="text1"/>
                <w:szCs w:val="18"/>
              </w:rPr>
            </w:pPr>
            <w:r w:rsidRPr="1BFFD7E4">
              <w:t>000110</w:t>
            </w:r>
          </w:p>
        </w:tc>
        <w:tc>
          <w:tcPr>
            <w:tcW w:w="828" w:type="dxa"/>
            <w:tcBorders>
              <w:top w:val="nil"/>
              <w:left w:val="nil"/>
              <w:bottom w:val="nil"/>
              <w:right w:val="single" w:sz="8" w:space="0" w:color="auto"/>
            </w:tcBorders>
            <w:tcMar>
              <w:left w:w="108" w:type="dxa"/>
              <w:right w:w="108" w:type="dxa"/>
            </w:tcMar>
          </w:tcPr>
          <w:p w14:paraId="6BDC3F30" w14:textId="77777777" w:rsidR="00413AF4" w:rsidRDefault="00413AF4" w:rsidP="006B187A">
            <w:pPr>
              <w:pStyle w:val="TAC"/>
              <w:rPr>
                <w:color w:val="000000" w:themeColor="text1"/>
                <w:szCs w:val="18"/>
              </w:rPr>
            </w:pPr>
            <w:r w:rsidRPr="1BFFD7E4">
              <w:t>-26</w:t>
            </w:r>
          </w:p>
        </w:tc>
        <w:tc>
          <w:tcPr>
            <w:tcW w:w="896" w:type="dxa"/>
            <w:tcBorders>
              <w:top w:val="nil"/>
              <w:left w:val="single" w:sz="8" w:space="0" w:color="auto"/>
              <w:bottom w:val="nil"/>
              <w:right w:val="nil"/>
            </w:tcBorders>
            <w:tcMar>
              <w:left w:w="108" w:type="dxa"/>
              <w:right w:w="108" w:type="dxa"/>
            </w:tcMar>
          </w:tcPr>
          <w:p w14:paraId="7B710726" w14:textId="77777777" w:rsidR="00413AF4" w:rsidRDefault="00413AF4" w:rsidP="006B187A">
            <w:pPr>
              <w:pStyle w:val="TAC"/>
              <w:rPr>
                <w:color w:val="000000" w:themeColor="text1"/>
                <w:szCs w:val="18"/>
              </w:rPr>
            </w:pPr>
            <w:r w:rsidRPr="1BFFD7E4">
              <w:t>010110</w:t>
            </w:r>
          </w:p>
        </w:tc>
        <w:tc>
          <w:tcPr>
            <w:tcW w:w="828" w:type="dxa"/>
            <w:tcBorders>
              <w:top w:val="nil"/>
              <w:left w:val="nil"/>
              <w:bottom w:val="nil"/>
              <w:right w:val="single" w:sz="8" w:space="0" w:color="auto"/>
            </w:tcBorders>
            <w:tcMar>
              <w:left w:w="108" w:type="dxa"/>
              <w:right w:w="108" w:type="dxa"/>
            </w:tcMar>
          </w:tcPr>
          <w:p w14:paraId="3A2C409B" w14:textId="77777777" w:rsidR="00413AF4" w:rsidRDefault="00413AF4" w:rsidP="006B187A">
            <w:pPr>
              <w:pStyle w:val="TAC"/>
              <w:rPr>
                <w:color w:val="000000" w:themeColor="text1"/>
                <w:szCs w:val="18"/>
              </w:rPr>
            </w:pPr>
            <w:r w:rsidRPr="1BFFD7E4">
              <w:t>-42</w:t>
            </w:r>
          </w:p>
        </w:tc>
        <w:tc>
          <w:tcPr>
            <w:tcW w:w="896" w:type="dxa"/>
            <w:tcBorders>
              <w:top w:val="nil"/>
              <w:left w:val="single" w:sz="8" w:space="0" w:color="auto"/>
              <w:bottom w:val="nil"/>
              <w:right w:val="nil"/>
            </w:tcBorders>
            <w:tcMar>
              <w:left w:w="108" w:type="dxa"/>
              <w:right w:w="108" w:type="dxa"/>
            </w:tcMar>
          </w:tcPr>
          <w:p w14:paraId="4EB74144" w14:textId="77777777" w:rsidR="00413AF4" w:rsidRDefault="00413AF4" w:rsidP="006B187A">
            <w:pPr>
              <w:pStyle w:val="TAC"/>
              <w:rPr>
                <w:color w:val="000000" w:themeColor="text1"/>
                <w:szCs w:val="18"/>
              </w:rPr>
            </w:pPr>
            <w:r w:rsidRPr="1BFFD7E4">
              <w:t>100110</w:t>
            </w:r>
          </w:p>
        </w:tc>
        <w:tc>
          <w:tcPr>
            <w:tcW w:w="828" w:type="dxa"/>
            <w:tcBorders>
              <w:top w:val="nil"/>
              <w:left w:val="nil"/>
              <w:bottom w:val="nil"/>
              <w:right w:val="single" w:sz="8" w:space="0" w:color="auto"/>
            </w:tcBorders>
            <w:tcMar>
              <w:left w:w="108" w:type="dxa"/>
              <w:right w:w="108" w:type="dxa"/>
            </w:tcMar>
          </w:tcPr>
          <w:p w14:paraId="674FA811" w14:textId="77777777" w:rsidR="00413AF4" w:rsidRDefault="00413AF4" w:rsidP="006B187A">
            <w:pPr>
              <w:pStyle w:val="TAC"/>
              <w:rPr>
                <w:color w:val="000000" w:themeColor="text1"/>
                <w:szCs w:val="18"/>
              </w:rPr>
            </w:pPr>
            <w:r w:rsidRPr="1BFFD7E4">
              <w:t>-58</w:t>
            </w:r>
          </w:p>
        </w:tc>
        <w:tc>
          <w:tcPr>
            <w:tcW w:w="891" w:type="dxa"/>
            <w:tcBorders>
              <w:top w:val="nil"/>
              <w:left w:val="single" w:sz="8" w:space="0" w:color="auto"/>
              <w:bottom w:val="nil"/>
              <w:right w:val="nil"/>
            </w:tcBorders>
            <w:tcMar>
              <w:left w:w="108" w:type="dxa"/>
              <w:right w:w="108" w:type="dxa"/>
            </w:tcMar>
          </w:tcPr>
          <w:p w14:paraId="75EF7042" w14:textId="77777777" w:rsidR="00413AF4" w:rsidRDefault="00413AF4" w:rsidP="006B187A">
            <w:pPr>
              <w:pStyle w:val="TAC"/>
              <w:rPr>
                <w:color w:val="000000" w:themeColor="text1"/>
                <w:szCs w:val="18"/>
              </w:rPr>
            </w:pPr>
            <w:r w:rsidRPr="1BFFD7E4">
              <w:t>110110</w:t>
            </w:r>
          </w:p>
        </w:tc>
        <w:tc>
          <w:tcPr>
            <w:tcW w:w="852" w:type="dxa"/>
            <w:tcBorders>
              <w:top w:val="nil"/>
              <w:left w:val="nil"/>
              <w:bottom w:val="nil"/>
              <w:right w:val="single" w:sz="8" w:space="0" w:color="auto"/>
            </w:tcBorders>
            <w:tcMar>
              <w:left w:w="108" w:type="dxa"/>
              <w:right w:w="108" w:type="dxa"/>
            </w:tcMar>
          </w:tcPr>
          <w:p w14:paraId="7DB29D3E" w14:textId="77777777" w:rsidR="00413AF4" w:rsidRDefault="00413AF4" w:rsidP="006B187A">
            <w:pPr>
              <w:pStyle w:val="TAC"/>
              <w:rPr>
                <w:color w:val="000000" w:themeColor="text1"/>
                <w:szCs w:val="18"/>
              </w:rPr>
            </w:pPr>
            <w:r w:rsidRPr="1BFFD7E4">
              <w:t>-74</w:t>
            </w:r>
          </w:p>
        </w:tc>
      </w:tr>
      <w:tr w:rsidR="00413AF4" w14:paraId="5290FC84"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720AE7D5" w14:textId="77777777" w:rsidR="00413AF4" w:rsidRDefault="00413AF4" w:rsidP="006B187A">
            <w:pPr>
              <w:pStyle w:val="TAC"/>
              <w:rPr>
                <w:color w:val="000000" w:themeColor="text1"/>
                <w:szCs w:val="18"/>
              </w:rPr>
            </w:pPr>
            <w:r w:rsidRPr="1BFFD7E4">
              <w:t>000111</w:t>
            </w:r>
          </w:p>
        </w:tc>
        <w:tc>
          <w:tcPr>
            <w:tcW w:w="828" w:type="dxa"/>
            <w:tcBorders>
              <w:top w:val="nil"/>
              <w:left w:val="nil"/>
              <w:bottom w:val="nil"/>
              <w:right w:val="single" w:sz="8" w:space="0" w:color="auto"/>
            </w:tcBorders>
            <w:tcMar>
              <w:left w:w="108" w:type="dxa"/>
              <w:right w:w="108" w:type="dxa"/>
            </w:tcMar>
          </w:tcPr>
          <w:p w14:paraId="276CD8E8" w14:textId="77777777" w:rsidR="00413AF4" w:rsidRDefault="00413AF4" w:rsidP="006B187A">
            <w:pPr>
              <w:pStyle w:val="TAC"/>
              <w:rPr>
                <w:color w:val="000000" w:themeColor="text1"/>
                <w:szCs w:val="18"/>
              </w:rPr>
            </w:pPr>
            <w:r w:rsidRPr="1BFFD7E4">
              <w:t>-27</w:t>
            </w:r>
          </w:p>
        </w:tc>
        <w:tc>
          <w:tcPr>
            <w:tcW w:w="896" w:type="dxa"/>
            <w:tcBorders>
              <w:top w:val="nil"/>
              <w:left w:val="single" w:sz="8" w:space="0" w:color="auto"/>
              <w:bottom w:val="nil"/>
              <w:right w:val="nil"/>
            </w:tcBorders>
            <w:tcMar>
              <w:left w:w="108" w:type="dxa"/>
              <w:right w:w="108" w:type="dxa"/>
            </w:tcMar>
          </w:tcPr>
          <w:p w14:paraId="15C9FFCB" w14:textId="77777777" w:rsidR="00413AF4" w:rsidRDefault="00413AF4" w:rsidP="006B187A">
            <w:pPr>
              <w:pStyle w:val="TAC"/>
              <w:rPr>
                <w:color w:val="000000" w:themeColor="text1"/>
                <w:szCs w:val="18"/>
              </w:rPr>
            </w:pPr>
            <w:r w:rsidRPr="1BFFD7E4">
              <w:t>010111</w:t>
            </w:r>
          </w:p>
        </w:tc>
        <w:tc>
          <w:tcPr>
            <w:tcW w:w="828" w:type="dxa"/>
            <w:tcBorders>
              <w:top w:val="nil"/>
              <w:left w:val="nil"/>
              <w:bottom w:val="nil"/>
              <w:right w:val="single" w:sz="8" w:space="0" w:color="auto"/>
            </w:tcBorders>
            <w:tcMar>
              <w:left w:w="108" w:type="dxa"/>
              <w:right w:w="108" w:type="dxa"/>
            </w:tcMar>
          </w:tcPr>
          <w:p w14:paraId="0166DB7A" w14:textId="77777777" w:rsidR="00413AF4" w:rsidRDefault="00413AF4" w:rsidP="006B187A">
            <w:pPr>
              <w:pStyle w:val="TAC"/>
              <w:rPr>
                <w:color w:val="000000" w:themeColor="text1"/>
                <w:szCs w:val="18"/>
              </w:rPr>
            </w:pPr>
            <w:r w:rsidRPr="1BFFD7E4">
              <w:t>-43</w:t>
            </w:r>
          </w:p>
        </w:tc>
        <w:tc>
          <w:tcPr>
            <w:tcW w:w="896" w:type="dxa"/>
            <w:tcBorders>
              <w:top w:val="nil"/>
              <w:left w:val="single" w:sz="8" w:space="0" w:color="auto"/>
              <w:bottom w:val="nil"/>
              <w:right w:val="nil"/>
            </w:tcBorders>
            <w:tcMar>
              <w:left w:w="108" w:type="dxa"/>
              <w:right w:w="108" w:type="dxa"/>
            </w:tcMar>
          </w:tcPr>
          <w:p w14:paraId="61FE8ACB" w14:textId="77777777" w:rsidR="00413AF4" w:rsidRDefault="00413AF4" w:rsidP="006B187A">
            <w:pPr>
              <w:pStyle w:val="TAC"/>
              <w:rPr>
                <w:color w:val="000000" w:themeColor="text1"/>
                <w:szCs w:val="18"/>
              </w:rPr>
            </w:pPr>
            <w:r w:rsidRPr="1BFFD7E4">
              <w:t>100111</w:t>
            </w:r>
          </w:p>
        </w:tc>
        <w:tc>
          <w:tcPr>
            <w:tcW w:w="828" w:type="dxa"/>
            <w:tcBorders>
              <w:top w:val="nil"/>
              <w:left w:val="nil"/>
              <w:bottom w:val="nil"/>
              <w:right w:val="single" w:sz="8" w:space="0" w:color="auto"/>
            </w:tcBorders>
            <w:tcMar>
              <w:left w:w="108" w:type="dxa"/>
              <w:right w:w="108" w:type="dxa"/>
            </w:tcMar>
          </w:tcPr>
          <w:p w14:paraId="7D1F85C7" w14:textId="77777777" w:rsidR="00413AF4" w:rsidRDefault="00413AF4" w:rsidP="006B187A">
            <w:pPr>
              <w:pStyle w:val="TAC"/>
              <w:rPr>
                <w:color w:val="000000" w:themeColor="text1"/>
                <w:szCs w:val="18"/>
              </w:rPr>
            </w:pPr>
            <w:r w:rsidRPr="1BFFD7E4">
              <w:t>-59</w:t>
            </w:r>
          </w:p>
        </w:tc>
        <w:tc>
          <w:tcPr>
            <w:tcW w:w="891" w:type="dxa"/>
            <w:tcBorders>
              <w:top w:val="nil"/>
              <w:left w:val="single" w:sz="8" w:space="0" w:color="auto"/>
              <w:bottom w:val="nil"/>
              <w:right w:val="nil"/>
            </w:tcBorders>
            <w:tcMar>
              <w:left w:w="108" w:type="dxa"/>
              <w:right w:w="108" w:type="dxa"/>
            </w:tcMar>
          </w:tcPr>
          <w:p w14:paraId="3D5C2E83" w14:textId="77777777" w:rsidR="00413AF4" w:rsidRDefault="00413AF4" w:rsidP="006B187A">
            <w:pPr>
              <w:pStyle w:val="TAC"/>
              <w:rPr>
                <w:color w:val="000000" w:themeColor="text1"/>
                <w:szCs w:val="18"/>
              </w:rPr>
            </w:pPr>
            <w:r w:rsidRPr="1BFFD7E4">
              <w:t>110111</w:t>
            </w:r>
          </w:p>
        </w:tc>
        <w:tc>
          <w:tcPr>
            <w:tcW w:w="852" w:type="dxa"/>
            <w:tcBorders>
              <w:top w:val="nil"/>
              <w:left w:val="nil"/>
              <w:bottom w:val="nil"/>
              <w:right w:val="single" w:sz="8" w:space="0" w:color="auto"/>
            </w:tcBorders>
            <w:tcMar>
              <w:left w:w="108" w:type="dxa"/>
              <w:right w:w="108" w:type="dxa"/>
            </w:tcMar>
          </w:tcPr>
          <w:p w14:paraId="14711DCD" w14:textId="77777777" w:rsidR="00413AF4" w:rsidRDefault="00413AF4" w:rsidP="006B187A">
            <w:pPr>
              <w:pStyle w:val="TAC"/>
              <w:rPr>
                <w:color w:val="000000" w:themeColor="text1"/>
                <w:szCs w:val="18"/>
              </w:rPr>
            </w:pPr>
            <w:r w:rsidRPr="1BFFD7E4">
              <w:t>-75</w:t>
            </w:r>
          </w:p>
        </w:tc>
      </w:tr>
      <w:tr w:rsidR="00413AF4" w14:paraId="11315BA5"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1F3432E4" w14:textId="77777777" w:rsidR="00413AF4" w:rsidRDefault="00413AF4" w:rsidP="006B187A">
            <w:pPr>
              <w:pStyle w:val="TAC"/>
              <w:rPr>
                <w:color w:val="000000" w:themeColor="text1"/>
                <w:szCs w:val="18"/>
              </w:rPr>
            </w:pPr>
            <w:r w:rsidRPr="1BFFD7E4">
              <w:t>001000</w:t>
            </w:r>
          </w:p>
        </w:tc>
        <w:tc>
          <w:tcPr>
            <w:tcW w:w="828" w:type="dxa"/>
            <w:tcBorders>
              <w:top w:val="nil"/>
              <w:left w:val="nil"/>
              <w:bottom w:val="nil"/>
              <w:right w:val="single" w:sz="8" w:space="0" w:color="auto"/>
            </w:tcBorders>
            <w:tcMar>
              <w:left w:w="108" w:type="dxa"/>
              <w:right w:w="108" w:type="dxa"/>
            </w:tcMar>
          </w:tcPr>
          <w:p w14:paraId="30910DA0" w14:textId="77777777" w:rsidR="00413AF4" w:rsidRDefault="00413AF4" w:rsidP="006B187A">
            <w:pPr>
              <w:pStyle w:val="TAC"/>
              <w:rPr>
                <w:color w:val="000000" w:themeColor="text1"/>
                <w:szCs w:val="18"/>
              </w:rPr>
            </w:pPr>
            <w:r w:rsidRPr="1BFFD7E4">
              <w:t>-28</w:t>
            </w:r>
          </w:p>
        </w:tc>
        <w:tc>
          <w:tcPr>
            <w:tcW w:w="896" w:type="dxa"/>
            <w:tcBorders>
              <w:top w:val="nil"/>
              <w:left w:val="single" w:sz="8" w:space="0" w:color="auto"/>
              <w:bottom w:val="nil"/>
              <w:right w:val="nil"/>
            </w:tcBorders>
            <w:tcMar>
              <w:left w:w="108" w:type="dxa"/>
              <w:right w:w="108" w:type="dxa"/>
            </w:tcMar>
          </w:tcPr>
          <w:p w14:paraId="47C480D3" w14:textId="77777777" w:rsidR="00413AF4" w:rsidRDefault="00413AF4" w:rsidP="006B187A">
            <w:pPr>
              <w:pStyle w:val="TAC"/>
              <w:rPr>
                <w:color w:val="000000" w:themeColor="text1"/>
                <w:szCs w:val="18"/>
              </w:rPr>
            </w:pPr>
            <w:r w:rsidRPr="1BFFD7E4">
              <w:t>011000</w:t>
            </w:r>
          </w:p>
        </w:tc>
        <w:tc>
          <w:tcPr>
            <w:tcW w:w="828" w:type="dxa"/>
            <w:tcBorders>
              <w:top w:val="nil"/>
              <w:left w:val="nil"/>
              <w:bottom w:val="nil"/>
              <w:right w:val="single" w:sz="8" w:space="0" w:color="auto"/>
            </w:tcBorders>
            <w:tcMar>
              <w:left w:w="108" w:type="dxa"/>
              <w:right w:w="108" w:type="dxa"/>
            </w:tcMar>
          </w:tcPr>
          <w:p w14:paraId="588F065A" w14:textId="77777777" w:rsidR="00413AF4" w:rsidRDefault="00413AF4" w:rsidP="006B187A">
            <w:pPr>
              <w:pStyle w:val="TAC"/>
              <w:rPr>
                <w:color w:val="000000" w:themeColor="text1"/>
                <w:szCs w:val="18"/>
              </w:rPr>
            </w:pPr>
            <w:r w:rsidRPr="1BFFD7E4">
              <w:t>-44</w:t>
            </w:r>
          </w:p>
        </w:tc>
        <w:tc>
          <w:tcPr>
            <w:tcW w:w="896" w:type="dxa"/>
            <w:tcBorders>
              <w:top w:val="nil"/>
              <w:left w:val="single" w:sz="8" w:space="0" w:color="auto"/>
              <w:bottom w:val="nil"/>
              <w:right w:val="nil"/>
            </w:tcBorders>
            <w:tcMar>
              <w:left w:w="108" w:type="dxa"/>
              <w:right w:w="108" w:type="dxa"/>
            </w:tcMar>
          </w:tcPr>
          <w:p w14:paraId="01F39386" w14:textId="77777777" w:rsidR="00413AF4" w:rsidRDefault="00413AF4" w:rsidP="006B187A">
            <w:pPr>
              <w:pStyle w:val="TAC"/>
              <w:rPr>
                <w:color w:val="000000" w:themeColor="text1"/>
                <w:szCs w:val="18"/>
              </w:rPr>
            </w:pPr>
            <w:r w:rsidRPr="1BFFD7E4">
              <w:t>101000</w:t>
            </w:r>
          </w:p>
        </w:tc>
        <w:tc>
          <w:tcPr>
            <w:tcW w:w="828" w:type="dxa"/>
            <w:tcBorders>
              <w:top w:val="nil"/>
              <w:left w:val="nil"/>
              <w:bottom w:val="nil"/>
              <w:right w:val="single" w:sz="8" w:space="0" w:color="auto"/>
            </w:tcBorders>
            <w:tcMar>
              <w:left w:w="108" w:type="dxa"/>
              <w:right w:w="108" w:type="dxa"/>
            </w:tcMar>
          </w:tcPr>
          <w:p w14:paraId="786F3393" w14:textId="77777777" w:rsidR="00413AF4" w:rsidRDefault="00413AF4" w:rsidP="006B187A">
            <w:pPr>
              <w:pStyle w:val="TAC"/>
              <w:rPr>
                <w:color w:val="000000" w:themeColor="text1"/>
                <w:szCs w:val="18"/>
              </w:rPr>
            </w:pPr>
            <w:r w:rsidRPr="1BFFD7E4">
              <w:t>-60</w:t>
            </w:r>
          </w:p>
        </w:tc>
        <w:tc>
          <w:tcPr>
            <w:tcW w:w="891" w:type="dxa"/>
            <w:tcBorders>
              <w:top w:val="nil"/>
              <w:left w:val="single" w:sz="8" w:space="0" w:color="auto"/>
              <w:bottom w:val="nil"/>
              <w:right w:val="nil"/>
            </w:tcBorders>
            <w:tcMar>
              <w:left w:w="108" w:type="dxa"/>
              <w:right w:w="108" w:type="dxa"/>
            </w:tcMar>
          </w:tcPr>
          <w:p w14:paraId="5D1A7B93" w14:textId="77777777" w:rsidR="00413AF4" w:rsidRDefault="00413AF4" w:rsidP="006B187A">
            <w:pPr>
              <w:pStyle w:val="TAC"/>
              <w:rPr>
                <w:color w:val="000000" w:themeColor="text1"/>
                <w:szCs w:val="18"/>
              </w:rPr>
            </w:pPr>
            <w:r w:rsidRPr="1BFFD7E4">
              <w:t>111000</w:t>
            </w:r>
          </w:p>
        </w:tc>
        <w:tc>
          <w:tcPr>
            <w:tcW w:w="852" w:type="dxa"/>
            <w:tcBorders>
              <w:top w:val="nil"/>
              <w:left w:val="nil"/>
              <w:bottom w:val="nil"/>
              <w:right w:val="single" w:sz="8" w:space="0" w:color="auto"/>
            </w:tcBorders>
            <w:tcMar>
              <w:left w:w="108" w:type="dxa"/>
              <w:right w:w="108" w:type="dxa"/>
            </w:tcMar>
          </w:tcPr>
          <w:p w14:paraId="5C0399D5" w14:textId="77777777" w:rsidR="00413AF4" w:rsidRDefault="00413AF4" w:rsidP="006B187A">
            <w:pPr>
              <w:pStyle w:val="TAC"/>
              <w:rPr>
                <w:color w:val="000000" w:themeColor="text1"/>
                <w:szCs w:val="18"/>
              </w:rPr>
            </w:pPr>
            <w:r w:rsidRPr="1BFFD7E4">
              <w:t>-76</w:t>
            </w:r>
          </w:p>
        </w:tc>
      </w:tr>
      <w:tr w:rsidR="00413AF4" w14:paraId="0C80CF0E"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2D95858F" w14:textId="77777777" w:rsidR="00413AF4" w:rsidRDefault="00413AF4" w:rsidP="006B187A">
            <w:pPr>
              <w:pStyle w:val="TAC"/>
              <w:rPr>
                <w:color w:val="000000" w:themeColor="text1"/>
                <w:szCs w:val="18"/>
              </w:rPr>
            </w:pPr>
            <w:r w:rsidRPr="1BFFD7E4">
              <w:t>001001</w:t>
            </w:r>
          </w:p>
        </w:tc>
        <w:tc>
          <w:tcPr>
            <w:tcW w:w="828" w:type="dxa"/>
            <w:tcBorders>
              <w:top w:val="nil"/>
              <w:left w:val="nil"/>
              <w:bottom w:val="nil"/>
              <w:right w:val="single" w:sz="8" w:space="0" w:color="auto"/>
            </w:tcBorders>
            <w:tcMar>
              <w:left w:w="108" w:type="dxa"/>
              <w:right w:w="108" w:type="dxa"/>
            </w:tcMar>
          </w:tcPr>
          <w:p w14:paraId="5C3196C4" w14:textId="77777777" w:rsidR="00413AF4" w:rsidRDefault="00413AF4" w:rsidP="006B187A">
            <w:pPr>
              <w:pStyle w:val="TAC"/>
              <w:rPr>
                <w:color w:val="000000" w:themeColor="text1"/>
                <w:szCs w:val="18"/>
              </w:rPr>
            </w:pPr>
            <w:r w:rsidRPr="1BFFD7E4">
              <w:t>-29</w:t>
            </w:r>
          </w:p>
        </w:tc>
        <w:tc>
          <w:tcPr>
            <w:tcW w:w="896" w:type="dxa"/>
            <w:tcBorders>
              <w:top w:val="nil"/>
              <w:left w:val="single" w:sz="8" w:space="0" w:color="auto"/>
              <w:bottom w:val="nil"/>
              <w:right w:val="nil"/>
            </w:tcBorders>
            <w:tcMar>
              <w:left w:w="108" w:type="dxa"/>
              <w:right w:w="108" w:type="dxa"/>
            </w:tcMar>
          </w:tcPr>
          <w:p w14:paraId="7571B28B" w14:textId="77777777" w:rsidR="00413AF4" w:rsidRDefault="00413AF4" w:rsidP="006B187A">
            <w:pPr>
              <w:pStyle w:val="TAC"/>
              <w:rPr>
                <w:color w:val="000000" w:themeColor="text1"/>
                <w:szCs w:val="18"/>
              </w:rPr>
            </w:pPr>
            <w:r w:rsidRPr="1BFFD7E4">
              <w:t>011001</w:t>
            </w:r>
          </w:p>
        </w:tc>
        <w:tc>
          <w:tcPr>
            <w:tcW w:w="828" w:type="dxa"/>
            <w:tcBorders>
              <w:top w:val="nil"/>
              <w:left w:val="nil"/>
              <w:bottom w:val="nil"/>
              <w:right w:val="single" w:sz="8" w:space="0" w:color="auto"/>
            </w:tcBorders>
            <w:tcMar>
              <w:left w:w="108" w:type="dxa"/>
              <w:right w:w="108" w:type="dxa"/>
            </w:tcMar>
          </w:tcPr>
          <w:p w14:paraId="25DB7A6E" w14:textId="77777777" w:rsidR="00413AF4" w:rsidRDefault="00413AF4" w:rsidP="006B187A">
            <w:pPr>
              <w:pStyle w:val="TAC"/>
              <w:rPr>
                <w:color w:val="000000" w:themeColor="text1"/>
                <w:szCs w:val="18"/>
              </w:rPr>
            </w:pPr>
            <w:r w:rsidRPr="1BFFD7E4">
              <w:t>-45</w:t>
            </w:r>
          </w:p>
        </w:tc>
        <w:tc>
          <w:tcPr>
            <w:tcW w:w="896" w:type="dxa"/>
            <w:tcBorders>
              <w:top w:val="nil"/>
              <w:left w:val="single" w:sz="8" w:space="0" w:color="auto"/>
              <w:bottom w:val="nil"/>
              <w:right w:val="nil"/>
            </w:tcBorders>
            <w:tcMar>
              <w:left w:w="108" w:type="dxa"/>
              <w:right w:w="108" w:type="dxa"/>
            </w:tcMar>
          </w:tcPr>
          <w:p w14:paraId="6FF49211" w14:textId="77777777" w:rsidR="00413AF4" w:rsidRDefault="00413AF4" w:rsidP="006B187A">
            <w:pPr>
              <w:pStyle w:val="TAC"/>
              <w:rPr>
                <w:color w:val="000000" w:themeColor="text1"/>
                <w:szCs w:val="18"/>
              </w:rPr>
            </w:pPr>
            <w:r w:rsidRPr="1BFFD7E4">
              <w:t>101001</w:t>
            </w:r>
          </w:p>
        </w:tc>
        <w:tc>
          <w:tcPr>
            <w:tcW w:w="828" w:type="dxa"/>
            <w:tcBorders>
              <w:top w:val="nil"/>
              <w:left w:val="nil"/>
              <w:bottom w:val="nil"/>
              <w:right w:val="single" w:sz="8" w:space="0" w:color="auto"/>
            </w:tcBorders>
            <w:tcMar>
              <w:left w:w="108" w:type="dxa"/>
              <w:right w:w="108" w:type="dxa"/>
            </w:tcMar>
          </w:tcPr>
          <w:p w14:paraId="14949AA7" w14:textId="77777777" w:rsidR="00413AF4" w:rsidRDefault="00413AF4" w:rsidP="006B187A">
            <w:pPr>
              <w:pStyle w:val="TAC"/>
              <w:rPr>
                <w:color w:val="000000" w:themeColor="text1"/>
                <w:szCs w:val="18"/>
              </w:rPr>
            </w:pPr>
            <w:r w:rsidRPr="1BFFD7E4">
              <w:t>-61</w:t>
            </w:r>
          </w:p>
        </w:tc>
        <w:tc>
          <w:tcPr>
            <w:tcW w:w="891" w:type="dxa"/>
            <w:tcBorders>
              <w:top w:val="nil"/>
              <w:left w:val="single" w:sz="8" w:space="0" w:color="auto"/>
              <w:bottom w:val="nil"/>
              <w:right w:val="nil"/>
            </w:tcBorders>
            <w:tcMar>
              <w:left w:w="108" w:type="dxa"/>
              <w:right w:w="108" w:type="dxa"/>
            </w:tcMar>
          </w:tcPr>
          <w:p w14:paraId="23FDB18A" w14:textId="77777777" w:rsidR="00413AF4" w:rsidRDefault="00413AF4" w:rsidP="006B187A">
            <w:pPr>
              <w:pStyle w:val="TAC"/>
              <w:rPr>
                <w:color w:val="000000" w:themeColor="text1"/>
                <w:szCs w:val="18"/>
              </w:rPr>
            </w:pPr>
            <w:r w:rsidRPr="1BFFD7E4">
              <w:t>111001</w:t>
            </w:r>
          </w:p>
        </w:tc>
        <w:tc>
          <w:tcPr>
            <w:tcW w:w="852" w:type="dxa"/>
            <w:tcBorders>
              <w:top w:val="nil"/>
              <w:left w:val="nil"/>
              <w:bottom w:val="nil"/>
              <w:right w:val="single" w:sz="8" w:space="0" w:color="auto"/>
            </w:tcBorders>
            <w:tcMar>
              <w:left w:w="108" w:type="dxa"/>
              <w:right w:w="108" w:type="dxa"/>
            </w:tcMar>
          </w:tcPr>
          <w:p w14:paraId="5690CFCD" w14:textId="77777777" w:rsidR="00413AF4" w:rsidRDefault="00413AF4" w:rsidP="006B187A">
            <w:pPr>
              <w:pStyle w:val="TAC"/>
              <w:rPr>
                <w:color w:val="000000" w:themeColor="text1"/>
                <w:szCs w:val="18"/>
              </w:rPr>
            </w:pPr>
            <w:r w:rsidRPr="1BFFD7E4">
              <w:t>-77</w:t>
            </w:r>
          </w:p>
        </w:tc>
      </w:tr>
      <w:tr w:rsidR="00413AF4" w14:paraId="3A34028B"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44940EEC" w14:textId="77777777" w:rsidR="00413AF4" w:rsidRDefault="00413AF4" w:rsidP="006B187A">
            <w:pPr>
              <w:pStyle w:val="TAC"/>
              <w:rPr>
                <w:color w:val="000000" w:themeColor="text1"/>
                <w:szCs w:val="18"/>
              </w:rPr>
            </w:pPr>
            <w:r w:rsidRPr="1BFFD7E4">
              <w:t>001010</w:t>
            </w:r>
          </w:p>
        </w:tc>
        <w:tc>
          <w:tcPr>
            <w:tcW w:w="828" w:type="dxa"/>
            <w:tcBorders>
              <w:top w:val="nil"/>
              <w:left w:val="nil"/>
              <w:bottom w:val="nil"/>
              <w:right w:val="single" w:sz="8" w:space="0" w:color="auto"/>
            </w:tcBorders>
            <w:tcMar>
              <w:left w:w="108" w:type="dxa"/>
              <w:right w:w="108" w:type="dxa"/>
            </w:tcMar>
          </w:tcPr>
          <w:p w14:paraId="7F0D4E78" w14:textId="77777777" w:rsidR="00413AF4" w:rsidRDefault="00413AF4" w:rsidP="006B187A">
            <w:pPr>
              <w:pStyle w:val="TAC"/>
              <w:rPr>
                <w:color w:val="000000" w:themeColor="text1"/>
                <w:szCs w:val="18"/>
              </w:rPr>
            </w:pPr>
            <w:r w:rsidRPr="1BFFD7E4">
              <w:t>-30</w:t>
            </w:r>
          </w:p>
        </w:tc>
        <w:tc>
          <w:tcPr>
            <w:tcW w:w="896" w:type="dxa"/>
            <w:tcBorders>
              <w:top w:val="nil"/>
              <w:left w:val="single" w:sz="8" w:space="0" w:color="auto"/>
              <w:bottom w:val="nil"/>
              <w:right w:val="nil"/>
            </w:tcBorders>
            <w:tcMar>
              <w:left w:w="108" w:type="dxa"/>
              <w:right w:w="108" w:type="dxa"/>
            </w:tcMar>
          </w:tcPr>
          <w:p w14:paraId="3C885086" w14:textId="77777777" w:rsidR="00413AF4" w:rsidRDefault="00413AF4" w:rsidP="006B187A">
            <w:pPr>
              <w:pStyle w:val="TAC"/>
              <w:rPr>
                <w:color w:val="000000" w:themeColor="text1"/>
                <w:szCs w:val="18"/>
              </w:rPr>
            </w:pPr>
            <w:r w:rsidRPr="1BFFD7E4">
              <w:t>011010</w:t>
            </w:r>
          </w:p>
        </w:tc>
        <w:tc>
          <w:tcPr>
            <w:tcW w:w="828" w:type="dxa"/>
            <w:tcBorders>
              <w:top w:val="nil"/>
              <w:left w:val="nil"/>
              <w:bottom w:val="nil"/>
              <w:right w:val="single" w:sz="8" w:space="0" w:color="auto"/>
            </w:tcBorders>
            <w:tcMar>
              <w:left w:w="108" w:type="dxa"/>
              <w:right w:w="108" w:type="dxa"/>
            </w:tcMar>
          </w:tcPr>
          <w:p w14:paraId="5485F2FB" w14:textId="77777777" w:rsidR="00413AF4" w:rsidRDefault="00413AF4" w:rsidP="006B187A">
            <w:pPr>
              <w:pStyle w:val="TAC"/>
              <w:rPr>
                <w:color w:val="000000" w:themeColor="text1"/>
                <w:szCs w:val="18"/>
              </w:rPr>
            </w:pPr>
            <w:r w:rsidRPr="1BFFD7E4">
              <w:t>-46</w:t>
            </w:r>
          </w:p>
        </w:tc>
        <w:tc>
          <w:tcPr>
            <w:tcW w:w="896" w:type="dxa"/>
            <w:tcBorders>
              <w:top w:val="nil"/>
              <w:left w:val="single" w:sz="8" w:space="0" w:color="auto"/>
              <w:bottom w:val="nil"/>
              <w:right w:val="nil"/>
            </w:tcBorders>
            <w:tcMar>
              <w:left w:w="108" w:type="dxa"/>
              <w:right w:w="108" w:type="dxa"/>
            </w:tcMar>
          </w:tcPr>
          <w:p w14:paraId="31C759E8" w14:textId="77777777" w:rsidR="00413AF4" w:rsidRDefault="00413AF4" w:rsidP="006B187A">
            <w:pPr>
              <w:pStyle w:val="TAC"/>
              <w:rPr>
                <w:color w:val="000000" w:themeColor="text1"/>
                <w:szCs w:val="18"/>
              </w:rPr>
            </w:pPr>
            <w:r w:rsidRPr="1BFFD7E4">
              <w:t>101010</w:t>
            </w:r>
          </w:p>
        </w:tc>
        <w:tc>
          <w:tcPr>
            <w:tcW w:w="828" w:type="dxa"/>
            <w:tcBorders>
              <w:top w:val="nil"/>
              <w:left w:val="nil"/>
              <w:bottom w:val="nil"/>
              <w:right w:val="single" w:sz="8" w:space="0" w:color="auto"/>
            </w:tcBorders>
            <w:tcMar>
              <w:left w:w="108" w:type="dxa"/>
              <w:right w:w="108" w:type="dxa"/>
            </w:tcMar>
          </w:tcPr>
          <w:p w14:paraId="47D0E123" w14:textId="77777777" w:rsidR="00413AF4" w:rsidRDefault="00413AF4" w:rsidP="006B187A">
            <w:pPr>
              <w:pStyle w:val="TAC"/>
              <w:rPr>
                <w:color w:val="000000" w:themeColor="text1"/>
                <w:szCs w:val="18"/>
              </w:rPr>
            </w:pPr>
            <w:r w:rsidRPr="1BFFD7E4">
              <w:t>-62</w:t>
            </w:r>
          </w:p>
        </w:tc>
        <w:tc>
          <w:tcPr>
            <w:tcW w:w="891" w:type="dxa"/>
            <w:tcBorders>
              <w:top w:val="nil"/>
              <w:left w:val="single" w:sz="8" w:space="0" w:color="auto"/>
              <w:bottom w:val="nil"/>
              <w:right w:val="nil"/>
            </w:tcBorders>
            <w:tcMar>
              <w:left w:w="108" w:type="dxa"/>
              <w:right w:w="108" w:type="dxa"/>
            </w:tcMar>
          </w:tcPr>
          <w:p w14:paraId="3359DCF9" w14:textId="77777777" w:rsidR="00413AF4" w:rsidRDefault="00413AF4" w:rsidP="006B187A">
            <w:pPr>
              <w:pStyle w:val="TAC"/>
              <w:rPr>
                <w:color w:val="000000" w:themeColor="text1"/>
                <w:szCs w:val="18"/>
              </w:rPr>
            </w:pPr>
            <w:r w:rsidRPr="1BFFD7E4">
              <w:t>111010</w:t>
            </w:r>
          </w:p>
        </w:tc>
        <w:tc>
          <w:tcPr>
            <w:tcW w:w="852" w:type="dxa"/>
            <w:tcBorders>
              <w:top w:val="nil"/>
              <w:left w:val="nil"/>
              <w:bottom w:val="nil"/>
              <w:right w:val="single" w:sz="8" w:space="0" w:color="auto"/>
            </w:tcBorders>
            <w:tcMar>
              <w:left w:w="108" w:type="dxa"/>
              <w:right w:w="108" w:type="dxa"/>
            </w:tcMar>
          </w:tcPr>
          <w:p w14:paraId="197F0D75" w14:textId="77777777" w:rsidR="00413AF4" w:rsidRDefault="00413AF4" w:rsidP="006B187A">
            <w:pPr>
              <w:pStyle w:val="TAC"/>
              <w:rPr>
                <w:color w:val="000000" w:themeColor="text1"/>
                <w:szCs w:val="18"/>
              </w:rPr>
            </w:pPr>
            <w:r w:rsidRPr="1BFFD7E4">
              <w:t>-78</w:t>
            </w:r>
          </w:p>
        </w:tc>
      </w:tr>
      <w:tr w:rsidR="00413AF4" w14:paraId="73628D48"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78525B72" w14:textId="77777777" w:rsidR="00413AF4" w:rsidRDefault="00413AF4" w:rsidP="006B187A">
            <w:pPr>
              <w:pStyle w:val="TAC"/>
              <w:rPr>
                <w:color w:val="000000" w:themeColor="text1"/>
                <w:szCs w:val="18"/>
              </w:rPr>
            </w:pPr>
            <w:r w:rsidRPr="1BFFD7E4">
              <w:t>001011</w:t>
            </w:r>
          </w:p>
        </w:tc>
        <w:tc>
          <w:tcPr>
            <w:tcW w:w="828" w:type="dxa"/>
            <w:tcBorders>
              <w:top w:val="nil"/>
              <w:left w:val="nil"/>
              <w:bottom w:val="nil"/>
              <w:right w:val="single" w:sz="8" w:space="0" w:color="auto"/>
            </w:tcBorders>
            <w:tcMar>
              <w:left w:w="108" w:type="dxa"/>
              <w:right w:w="108" w:type="dxa"/>
            </w:tcMar>
          </w:tcPr>
          <w:p w14:paraId="0A8B1329" w14:textId="77777777" w:rsidR="00413AF4" w:rsidRDefault="00413AF4" w:rsidP="006B187A">
            <w:pPr>
              <w:pStyle w:val="TAC"/>
              <w:rPr>
                <w:color w:val="000000" w:themeColor="text1"/>
                <w:szCs w:val="18"/>
              </w:rPr>
            </w:pPr>
            <w:r w:rsidRPr="1BFFD7E4">
              <w:t>-31</w:t>
            </w:r>
          </w:p>
        </w:tc>
        <w:tc>
          <w:tcPr>
            <w:tcW w:w="896" w:type="dxa"/>
            <w:tcBorders>
              <w:top w:val="nil"/>
              <w:left w:val="single" w:sz="8" w:space="0" w:color="auto"/>
              <w:bottom w:val="nil"/>
              <w:right w:val="nil"/>
            </w:tcBorders>
            <w:tcMar>
              <w:left w:w="108" w:type="dxa"/>
              <w:right w:w="108" w:type="dxa"/>
            </w:tcMar>
          </w:tcPr>
          <w:p w14:paraId="146AD135" w14:textId="77777777" w:rsidR="00413AF4" w:rsidRDefault="00413AF4" w:rsidP="006B187A">
            <w:pPr>
              <w:pStyle w:val="TAC"/>
              <w:rPr>
                <w:color w:val="000000" w:themeColor="text1"/>
                <w:szCs w:val="18"/>
              </w:rPr>
            </w:pPr>
            <w:r w:rsidRPr="1BFFD7E4">
              <w:t>011011</w:t>
            </w:r>
          </w:p>
        </w:tc>
        <w:tc>
          <w:tcPr>
            <w:tcW w:w="828" w:type="dxa"/>
            <w:tcBorders>
              <w:top w:val="nil"/>
              <w:left w:val="nil"/>
              <w:bottom w:val="nil"/>
              <w:right w:val="single" w:sz="8" w:space="0" w:color="auto"/>
            </w:tcBorders>
            <w:tcMar>
              <w:left w:w="108" w:type="dxa"/>
              <w:right w:w="108" w:type="dxa"/>
            </w:tcMar>
          </w:tcPr>
          <w:p w14:paraId="60E89267" w14:textId="77777777" w:rsidR="00413AF4" w:rsidRDefault="00413AF4" w:rsidP="006B187A">
            <w:pPr>
              <w:pStyle w:val="TAC"/>
              <w:rPr>
                <w:color w:val="000000" w:themeColor="text1"/>
                <w:szCs w:val="18"/>
              </w:rPr>
            </w:pPr>
            <w:r w:rsidRPr="1BFFD7E4">
              <w:t>-47</w:t>
            </w:r>
          </w:p>
        </w:tc>
        <w:tc>
          <w:tcPr>
            <w:tcW w:w="896" w:type="dxa"/>
            <w:tcBorders>
              <w:top w:val="nil"/>
              <w:left w:val="single" w:sz="8" w:space="0" w:color="auto"/>
              <w:bottom w:val="nil"/>
              <w:right w:val="nil"/>
            </w:tcBorders>
            <w:tcMar>
              <w:left w:w="108" w:type="dxa"/>
              <w:right w:w="108" w:type="dxa"/>
            </w:tcMar>
          </w:tcPr>
          <w:p w14:paraId="55456371" w14:textId="77777777" w:rsidR="00413AF4" w:rsidRDefault="00413AF4" w:rsidP="006B187A">
            <w:pPr>
              <w:pStyle w:val="TAC"/>
              <w:rPr>
                <w:color w:val="000000" w:themeColor="text1"/>
                <w:szCs w:val="18"/>
              </w:rPr>
            </w:pPr>
            <w:r w:rsidRPr="1BFFD7E4">
              <w:t>101011</w:t>
            </w:r>
          </w:p>
        </w:tc>
        <w:tc>
          <w:tcPr>
            <w:tcW w:w="828" w:type="dxa"/>
            <w:tcBorders>
              <w:top w:val="nil"/>
              <w:left w:val="nil"/>
              <w:bottom w:val="nil"/>
              <w:right w:val="single" w:sz="8" w:space="0" w:color="auto"/>
            </w:tcBorders>
            <w:tcMar>
              <w:left w:w="108" w:type="dxa"/>
              <w:right w:w="108" w:type="dxa"/>
            </w:tcMar>
          </w:tcPr>
          <w:p w14:paraId="6204C0B6" w14:textId="77777777" w:rsidR="00413AF4" w:rsidRDefault="00413AF4" w:rsidP="006B187A">
            <w:pPr>
              <w:pStyle w:val="TAC"/>
              <w:rPr>
                <w:color w:val="000000" w:themeColor="text1"/>
                <w:szCs w:val="18"/>
              </w:rPr>
            </w:pPr>
            <w:r w:rsidRPr="1BFFD7E4">
              <w:t>-63</w:t>
            </w:r>
          </w:p>
        </w:tc>
        <w:tc>
          <w:tcPr>
            <w:tcW w:w="891" w:type="dxa"/>
            <w:tcBorders>
              <w:top w:val="nil"/>
              <w:left w:val="single" w:sz="8" w:space="0" w:color="auto"/>
              <w:bottom w:val="nil"/>
              <w:right w:val="nil"/>
            </w:tcBorders>
            <w:tcMar>
              <w:left w:w="108" w:type="dxa"/>
              <w:right w:w="108" w:type="dxa"/>
            </w:tcMar>
          </w:tcPr>
          <w:p w14:paraId="6B61FE13" w14:textId="77777777" w:rsidR="00413AF4" w:rsidRDefault="00413AF4" w:rsidP="006B187A">
            <w:pPr>
              <w:pStyle w:val="TAC"/>
              <w:rPr>
                <w:color w:val="000000" w:themeColor="text1"/>
                <w:szCs w:val="18"/>
              </w:rPr>
            </w:pPr>
            <w:r w:rsidRPr="1BFFD7E4">
              <w:t>111011</w:t>
            </w:r>
          </w:p>
        </w:tc>
        <w:tc>
          <w:tcPr>
            <w:tcW w:w="852" w:type="dxa"/>
            <w:tcBorders>
              <w:top w:val="nil"/>
              <w:left w:val="nil"/>
              <w:bottom w:val="nil"/>
              <w:right w:val="single" w:sz="8" w:space="0" w:color="auto"/>
            </w:tcBorders>
            <w:tcMar>
              <w:left w:w="108" w:type="dxa"/>
              <w:right w:w="108" w:type="dxa"/>
            </w:tcMar>
          </w:tcPr>
          <w:p w14:paraId="295D17B0" w14:textId="77777777" w:rsidR="00413AF4" w:rsidRDefault="00413AF4" w:rsidP="006B187A">
            <w:pPr>
              <w:pStyle w:val="TAC"/>
              <w:rPr>
                <w:color w:val="000000" w:themeColor="text1"/>
                <w:szCs w:val="18"/>
              </w:rPr>
            </w:pPr>
            <w:r w:rsidRPr="1BFFD7E4">
              <w:t>-79</w:t>
            </w:r>
          </w:p>
        </w:tc>
      </w:tr>
      <w:tr w:rsidR="00413AF4" w14:paraId="42CEAC32"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26D2F4E6" w14:textId="77777777" w:rsidR="00413AF4" w:rsidRDefault="00413AF4" w:rsidP="006B187A">
            <w:pPr>
              <w:pStyle w:val="TAC"/>
              <w:rPr>
                <w:color w:val="000000" w:themeColor="text1"/>
                <w:szCs w:val="18"/>
              </w:rPr>
            </w:pPr>
            <w:r w:rsidRPr="1BFFD7E4">
              <w:t>001100</w:t>
            </w:r>
          </w:p>
        </w:tc>
        <w:tc>
          <w:tcPr>
            <w:tcW w:w="828" w:type="dxa"/>
            <w:tcBorders>
              <w:top w:val="nil"/>
              <w:left w:val="nil"/>
              <w:bottom w:val="nil"/>
              <w:right w:val="single" w:sz="8" w:space="0" w:color="auto"/>
            </w:tcBorders>
            <w:tcMar>
              <w:left w:w="108" w:type="dxa"/>
              <w:right w:w="108" w:type="dxa"/>
            </w:tcMar>
          </w:tcPr>
          <w:p w14:paraId="0609EB0F" w14:textId="77777777" w:rsidR="00413AF4" w:rsidRDefault="00413AF4" w:rsidP="006B187A">
            <w:pPr>
              <w:pStyle w:val="TAC"/>
              <w:rPr>
                <w:color w:val="000000" w:themeColor="text1"/>
                <w:szCs w:val="18"/>
              </w:rPr>
            </w:pPr>
            <w:r w:rsidRPr="1BFFD7E4">
              <w:t>-32</w:t>
            </w:r>
          </w:p>
        </w:tc>
        <w:tc>
          <w:tcPr>
            <w:tcW w:w="896" w:type="dxa"/>
            <w:tcBorders>
              <w:top w:val="nil"/>
              <w:left w:val="single" w:sz="8" w:space="0" w:color="auto"/>
              <w:bottom w:val="nil"/>
              <w:right w:val="nil"/>
            </w:tcBorders>
            <w:tcMar>
              <w:left w:w="108" w:type="dxa"/>
              <w:right w:w="108" w:type="dxa"/>
            </w:tcMar>
          </w:tcPr>
          <w:p w14:paraId="458B4736" w14:textId="77777777" w:rsidR="00413AF4" w:rsidRDefault="00413AF4" w:rsidP="006B187A">
            <w:pPr>
              <w:pStyle w:val="TAC"/>
              <w:rPr>
                <w:color w:val="000000" w:themeColor="text1"/>
                <w:szCs w:val="18"/>
              </w:rPr>
            </w:pPr>
            <w:r w:rsidRPr="1BFFD7E4">
              <w:t>011100</w:t>
            </w:r>
          </w:p>
        </w:tc>
        <w:tc>
          <w:tcPr>
            <w:tcW w:w="828" w:type="dxa"/>
            <w:tcBorders>
              <w:top w:val="nil"/>
              <w:left w:val="nil"/>
              <w:bottom w:val="nil"/>
              <w:right w:val="single" w:sz="8" w:space="0" w:color="auto"/>
            </w:tcBorders>
            <w:tcMar>
              <w:left w:w="108" w:type="dxa"/>
              <w:right w:w="108" w:type="dxa"/>
            </w:tcMar>
          </w:tcPr>
          <w:p w14:paraId="0B37B544" w14:textId="77777777" w:rsidR="00413AF4" w:rsidRDefault="00413AF4" w:rsidP="006B187A">
            <w:pPr>
              <w:pStyle w:val="TAC"/>
              <w:rPr>
                <w:color w:val="000000" w:themeColor="text1"/>
                <w:szCs w:val="18"/>
              </w:rPr>
            </w:pPr>
            <w:r w:rsidRPr="1BFFD7E4">
              <w:t>-48</w:t>
            </w:r>
          </w:p>
        </w:tc>
        <w:tc>
          <w:tcPr>
            <w:tcW w:w="896" w:type="dxa"/>
            <w:tcBorders>
              <w:top w:val="nil"/>
              <w:left w:val="single" w:sz="8" w:space="0" w:color="auto"/>
              <w:bottom w:val="nil"/>
              <w:right w:val="nil"/>
            </w:tcBorders>
            <w:tcMar>
              <w:left w:w="108" w:type="dxa"/>
              <w:right w:w="108" w:type="dxa"/>
            </w:tcMar>
          </w:tcPr>
          <w:p w14:paraId="7331B297" w14:textId="77777777" w:rsidR="00413AF4" w:rsidRDefault="00413AF4" w:rsidP="006B187A">
            <w:pPr>
              <w:pStyle w:val="TAC"/>
              <w:rPr>
                <w:color w:val="000000" w:themeColor="text1"/>
                <w:szCs w:val="18"/>
              </w:rPr>
            </w:pPr>
            <w:r w:rsidRPr="1BFFD7E4">
              <w:t>101100</w:t>
            </w:r>
          </w:p>
        </w:tc>
        <w:tc>
          <w:tcPr>
            <w:tcW w:w="828" w:type="dxa"/>
            <w:tcBorders>
              <w:top w:val="nil"/>
              <w:left w:val="nil"/>
              <w:bottom w:val="nil"/>
              <w:right w:val="single" w:sz="8" w:space="0" w:color="auto"/>
            </w:tcBorders>
            <w:tcMar>
              <w:left w:w="108" w:type="dxa"/>
              <w:right w:w="108" w:type="dxa"/>
            </w:tcMar>
          </w:tcPr>
          <w:p w14:paraId="549D303C" w14:textId="77777777" w:rsidR="00413AF4" w:rsidRDefault="00413AF4" w:rsidP="006B187A">
            <w:pPr>
              <w:pStyle w:val="TAC"/>
              <w:rPr>
                <w:color w:val="000000" w:themeColor="text1"/>
                <w:szCs w:val="18"/>
              </w:rPr>
            </w:pPr>
            <w:r w:rsidRPr="1BFFD7E4">
              <w:t>-64</w:t>
            </w:r>
          </w:p>
        </w:tc>
        <w:tc>
          <w:tcPr>
            <w:tcW w:w="891" w:type="dxa"/>
            <w:tcBorders>
              <w:top w:val="nil"/>
              <w:left w:val="single" w:sz="8" w:space="0" w:color="auto"/>
              <w:bottom w:val="nil"/>
              <w:right w:val="nil"/>
            </w:tcBorders>
            <w:tcMar>
              <w:left w:w="108" w:type="dxa"/>
              <w:right w:w="108" w:type="dxa"/>
            </w:tcMar>
          </w:tcPr>
          <w:p w14:paraId="2D503E7F" w14:textId="77777777" w:rsidR="00413AF4" w:rsidRDefault="00413AF4" w:rsidP="006B187A">
            <w:pPr>
              <w:pStyle w:val="TAC"/>
              <w:rPr>
                <w:color w:val="000000" w:themeColor="text1"/>
                <w:szCs w:val="18"/>
              </w:rPr>
            </w:pPr>
            <w:r w:rsidRPr="1BFFD7E4">
              <w:t>111100</w:t>
            </w:r>
          </w:p>
        </w:tc>
        <w:tc>
          <w:tcPr>
            <w:tcW w:w="852" w:type="dxa"/>
            <w:tcBorders>
              <w:top w:val="nil"/>
              <w:left w:val="nil"/>
              <w:bottom w:val="nil"/>
              <w:right w:val="single" w:sz="8" w:space="0" w:color="auto"/>
            </w:tcBorders>
            <w:tcMar>
              <w:left w:w="108" w:type="dxa"/>
              <w:right w:w="108" w:type="dxa"/>
            </w:tcMar>
          </w:tcPr>
          <w:p w14:paraId="7A7A59A9" w14:textId="77777777" w:rsidR="00413AF4" w:rsidRDefault="00413AF4" w:rsidP="006B187A">
            <w:pPr>
              <w:pStyle w:val="TAC"/>
              <w:rPr>
                <w:color w:val="000000" w:themeColor="text1"/>
                <w:szCs w:val="18"/>
              </w:rPr>
            </w:pPr>
            <w:r w:rsidRPr="1BFFD7E4">
              <w:t>-80</w:t>
            </w:r>
          </w:p>
        </w:tc>
      </w:tr>
      <w:tr w:rsidR="00413AF4" w14:paraId="150A9BF3"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0DB0C120" w14:textId="77777777" w:rsidR="00413AF4" w:rsidRDefault="00413AF4" w:rsidP="006B187A">
            <w:pPr>
              <w:pStyle w:val="TAC"/>
              <w:rPr>
                <w:color w:val="000000" w:themeColor="text1"/>
                <w:szCs w:val="18"/>
              </w:rPr>
            </w:pPr>
            <w:r w:rsidRPr="1BFFD7E4">
              <w:t>001101</w:t>
            </w:r>
          </w:p>
        </w:tc>
        <w:tc>
          <w:tcPr>
            <w:tcW w:w="828" w:type="dxa"/>
            <w:tcBorders>
              <w:top w:val="nil"/>
              <w:left w:val="nil"/>
              <w:bottom w:val="nil"/>
              <w:right w:val="single" w:sz="8" w:space="0" w:color="auto"/>
            </w:tcBorders>
            <w:tcMar>
              <w:left w:w="108" w:type="dxa"/>
              <w:right w:w="108" w:type="dxa"/>
            </w:tcMar>
          </w:tcPr>
          <w:p w14:paraId="50ED9CA0" w14:textId="77777777" w:rsidR="00413AF4" w:rsidRDefault="00413AF4" w:rsidP="006B187A">
            <w:pPr>
              <w:pStyle w:val="TAC"/>
              <w:rPr>
                <w:color w:val="000000" w:themeColor="text1"/>
                <w:szCs w:val="18"/>
              </w:rPr>
            </w:pPr>
            <w:r w:rsidRPr="1BFFD7E4">
              <w:t>-33</w:t>
            </w:r>
          </w:p>
        </w:tc>
        <w:tc>
          <w:tcPr>
            <w:tcW w:w="896" w:type="dxa"/>
            <w:tcBorders>
              <w:top w:val="nil"/>
              <w:left w:val="single" w:sz="8" w:space="0" w:color="auto"/>
              <w:bottom w:val="nil"/>
              <w:right w:val="nil"/>
            </w:tcBorders>
            <w:tcMar>
              <w:left w:w="108" w:type="dxa"/>
              <w:right w:w="108" w:type="dxa"/>
            </w:tcMar>
          </w:tcPr>
          <w:p w14:paraId="469E8236" w14:textId="77777777" w:rsidR="00413AF4" w:rsidRDefault="00413AF4" w:rsidP="006B187A">
            <w:pPr>
              <w:pStyle w:val="TAC"/>
              <w:rPr>
                <w:color w:val="000000" w:themeColor="text1"/>
                <w:szCs w:val="18"/>
              </w:rPr>
            </w:pPr>
            <w:r w:rsidRPr="1BFFD7E4">
              <w:t>011101</w:t>
            </w:r>
          </w:p>
        </w:tc>
        <w:tc>
          <w:tcPr>
            <w:tcW w:w="828" w:type="dxa"/>
            <w:tcBorders>
              <w:top w:val="nil"/>
              <w:left w:val="nil"/>
              <w:bottom w:val="nil"/>
              <w:right w:val="single" w:sz="8" w:space="0" w:color="auto"/>
            </w:tcBorders>
            <w:tcMar>
              <w:left w:w="108" w:type="dxa"/>
              <w:right w:w="108" w:type="dxa"/>
            </w:tcMar>
          </w:tcPr>
          <w:p w14:paraId="49F63486" w14:textId="77777777" w:rsidR="00413AF4" w:rsidRDefault="00413AF4" w:rsidP="006B187A">
            <w:pPr>
              <w:pStyle w:val="TAC"/>
              <w:rPr>
                <w:color w:val="000000" w:themeColor="text1"/>
                <w:szCs w:val="18"/>
              </w:rPr>
            </w:pPr>
            <w:r w:rsidRPr="1BFFD7E4">
              <w:t>-49</w:t>
            </w:r>
          </w:p>
        </w:tc>
        <w:tc>
          <w:tcPr>
            <w:tcW w:w="896" w:type="dxa"/>
            <w:tcBorders>
              <w:top w:val="nil"/>
              <w:left w:val="single" w:sz="8" w:space="0" w:color="auto"/>
              <w:bottom w:val="nil"/>
              <w:right w:val="nil"/>
            </w:tcBorders>
            <w:tcMar>
              <w:left w:w="108" w:type="dxa"/>
              <w:right w:w="108" w:type="dxa"/>
            </w:tcMar>
          </w:tcPr>
          <w:p w14:paraId="0549C988" w14:textId="77777777" w:rsidR="00413AF4" w:rsidRDefault="00413AF4" w:rsidP="006B187A">
            <w:pPr>
              <w:pStyle w:val="TAC"/>
              <w:rPr>
                <w:color w:val="000000" w:themeColor="text1"/>
                <w:szCs w:val="18"/>
              </w:rPr>
            </w:pPr>
            <w:r w:rsidRPr="1BFFD7E4">
              <w:t>101101</w:t>
            </w:r>
          </w:p>
        </w:tc>
        <w:tc>
          <w:tcPr>
            <w:tcW w:w="828" w:type="dxa"/>
            <w:tcBorders>
              <w:top w:val="nil"/>
              <w:left w:val="nil"/>
              <w:bottom w:val="nil"/>
              <w:right w:val="single" w:sz="8" w:space="0" w:color="auto"/>
            </w:tcBorders>
            <w:tcMar>
              <w:left w:w="108" w:type="dxa"/>
              <w:right w:w="108" w:type="dxa"/>
            </w:tcMar>
          </w:tcPr>
          <w:p w14:paraId="7AC51981" w14:textId="77777777" w:rsidR="00413AF4" w:rsidRDefault="00413AF4" w:rsidP="006B187A">
            <w:pPr>
              <w:pStyle w:val="TAC"/>
              <w:rPr>
                <w:color w:val="000000" w:themeColor="text1"/>
                <w:szCs w:val="18"/>
              </w:rPr>
            </w:pPr>
            <w:r w:rsidRPr="1BFFD7E4">
              <w:t>-65</w:t>
            </w:r>
          </w:p>
        </w:tc>
        <w:tc>
          <w:tcPr>
            <w:tcW w:w="891" w:type="dxa"/>
            <w:tcBorders>
              <w:top w:val="nil"/>
              <w:left w:val="single" w:sz="8" w:space="0" w:color="auto"/>
              <w:bottom w:val="nil"/>
              <w:right w:val="nil"/>
            </w:tcBorders>
            <w:tcMar>
              <w:left w:w="108" w:type="dxa"/>
              <w:right w:w="108" w:type="dxa"/>
            </w:tcMar>
          </w:tcPr>
          <w:p w14:paraId="7670656B" w14:textId="77777777" w:rsidR="00413AF4" w:rsidRDefault="00413AF4" w:rsidP="006B187A">
            <w:pPr>
              <w:pStyle w:val="TAC"/>
              <w:rPr>
                <w:color w:val="000000" w:themeColor="text1"/>
                <w:szCs w:val="18"/>
              </w:rPr>
            </w:pPr>
            <w:r w:rsidRPr="1BFFD7E4">
              <w:t>111101</w:t>
            </w:r>
          </w:p>
        </w:tc>
        <w:tc>
          <w:tcPr>
            <w:tcW w:w="852" w:type="dxa"/>
            <w:tcBorders>
              <w:top w:val="nil"/>
              <w:left w:val="nil"/>
              <w:bottom w:val="nil"/>
              <w:right w:val="single" w:sz="8" w:space="0" w:color="auto"/>
            </w:tcBorders>
            <w:tcMar>
              <w:left w:w="108" w:type="dxa"/>
              <w:right w:w="108" w:type="dxa"/>
            </w:tcMar>
          </w:tcPr>
          <w:p w14:paraId="50EFA7F1" w14:textId="77777777" w:rsidR="00413AF4" w:rsidRDefault="00413AF4" w:rsidP="006B187A">
            <w:pPr>
              <w:pStyle w:val="TAC"/>
              <w:rPr>
                <w:color w:val="000000" w:themeColor="text1"/>
                <w:szCs w:val="18"/>
              </w:rPr>
            </w:pPr>
            <w:r w:rsidRPr="1BFFD7E4">
              <w:t>-81</w:t>
            </w:r>
          </w:p>
        </w:tc>
      </w:tr>
      <w:tr w:rsidR="00413AF4" w14:paraId="48D125FD" w14:textId="77777777" w:rsidTr="006B187A">
        <w:trPr>
          <w:trHeight w:val="300"/>
          <w:jc w:val="center"/>
        </w:trPr>
        <w:tc>
          <w:tcPr>
            <w:tcW w:w="896" w:type="dxa"/>
            <w:tcBorders>
              <w:top w:val="nil"/>
              <w:left w:val="single" w:sz="8" w:space="0" w:color="auto"/>
              <w:bottom w:val="nil"/>
              <w:right w:val="nil"/>
            </w:tcBorders>
            <w:tcMar>
              <w:left w:w="108" w:type="dxa"/>
              <w:right w:w="108" w:type="dxa"/>
            </w:tcMar>
          </w:tcPr>
          <w:p w14:paraId="530D731F" w14:textId="77777777" w:rsidR="00413AF4" w:rsidRDefault="00413AF4" w:rsidP="006B187A">
            <w:pPr>
              <w:pStyle w:val="TAC"/>
              <w:rPr>
                <w:color w:val="000000" w:themeColor="text1"/>
                <w:szCs w:val="18"/>
              </w:rPr>
            </w:pPr>
            <w:r w:rsidRPr="1BFFD7E4">
              <w:t>001110</w:t>
            </w:r>
          </w:p>
        </w:tc>
        <w:tc>
          <w:tcPr>
            <w:tcW w:w="828" w:type="dxa"/>
            <w:tcBorders>
              <w:top w:val="nil"/>
              <w:left w:val="nil"/>
              <w:bottom w:val="nil"/>
              <w:right w:val="single" w:sz="8" w:space="0" w:color="auto"/>
            </w:tcBorders>
            <w:tcMar>
              <w:left w:w="108" w:type="dxa"/>
              <w:right w:w="108" w:type="dxa"/>
            </w:tcMar>
          </w:tcPr>
          <w:p w14:paraId="46064ECB" w14:textId="77777777" w:rsidR="00413AF4" w:rsidRDefault="00413AF4" w:rsidP="006B187A">
            <w:pPr>
              <w:pStyle w:val="TAC"/>
              <w:rPr>
                <w:color w:val="000000" w:themeColor="text1"/>
                <w:szCs w:val="18"/>
              </w:rPr>
            </w:pPr>
            <w:r w:rsidRPr="1BFFD7E4">
              <w:t>-34</w:t>
            </w:r>
          </w:p>
        </w:tc>
        <w:tc>
          <w:tcPr>
            <w:tcW w:w="896" w:type="dxa"/>
            <w:tcBorders>
              <w:top w:val="nil"/>
              <w:left w:val="single" w:sz="8" w:space="0" w:color="auto"/>
              <w:bottom w:val="nil"/>
              <w:right w:val="nil"/>
            </w:tcBorders>
            <w:tcMar>
              <w:left w:w="108" w:type="dxa"/>
              <w:right w:w="108" w:type="dxa"/>
            </w:tcMar>
          </w:tcPr>
          <w:p w14:paraId="7B09961D" w14:textId="77777777" w:rsidR="00413AF4" w:rsidRDefault="00413AF4" w:rsidP="006B187A">
            <w:pPr>
              <w:pStyle w:val="TAC"/>
              <w:rPr>
                <w:color w:val="000000" w:themeColor="text1"/>
                <w:szCs w:val="18"/>
              </w:rPr>
            </w:pPr>
            <w:r w:rsidRPr="1BFFD7E4">
              <w:t>011110</w:t>
            </w:r>
          </w:p>
        </w:tc>
        <w:tc>
          <w:tcPr>
            <w:tcW w:w="828" w:type="dxa"/>
            <w:tcBorders>
              <w:top w:val="nil"/>
              <w:left w:val="nil"/>
              <w:bottom w:val="nil"/>
              <w:right w:val="single" w:sz="8" w:space="0" w:color="auto"/>
            </w:tcBorders>
            <w:tcMar>
              <w:left w:w="108" w:type="dxa"/>
              <w:right w:w="108" w:type="dxa"/>
            </w:tcMar>
          </w:tcPr>
          <w:p w14:paraId="39D0C49B" w14:textId="77777777" w:rsidR="00413AF4" w:rsidRDefault="00413AF4" w:rsidP="006B187A">
            <w:pPr>
              <w:pStyle w:val="TAC"/>
              <w:rPr>
                <w:color w:val="000000" w:themeColor="text1"/>
                <w:szCs w:val="18"/>
              </w:rPr>
            </w:pPr>
            <w:r w:rsidRPr="1BFFD7E4">
              <w:t>-50</w:t>
            </w:r>
          </w:p>
        </w:tc>
        <w:tc>
          <w:tcPr>
            <w:tcW w:w="896" w:type="dxa"/>
            <w:tcBorders>
              <w:top w:val="nil"/>
              <w:left w:val="single" w:sz="8" w:space="0" w:color="auto"/>
              <w:bottom w:val="nil"/>
              <w:right w:val="nil"/>
            </w:tcBorders>
            <w:tcMar>
              <w:left w:w="108" w:type="dxa"/>
              <w:right w:w="108" w:type="dxa"/>
            </w:tcMar>
          </w:tcPr>
          <w:p w14:paraId="191341B5" w14:textId="77777777" w:rsidR="00413AF4" w:rsidRDefault="00413AF4" w:rsidP="006B187A">
            <w:pPr>
              <w:pStyle w:val="TAC"/>
              <w:rPr>
                <w:color w:val="000000" w:themeColor="text1"/>
                <w:szCs w:val="18"/>
              </w:rPr>
            </w:pPr>
            <w:r w:rsidRPr="1BFFD7E4">
              <w:t>101110</w:t>
            </w:r>
          </w:p>
        </w:tc>
        <w:tc>
          <w:tcPr>
            <w:tcW w:w="828" w:type="dxa"/>
            <w:tcBorders>
              <w:top w:val="nil"/>
              <w:left w:val="nil"/>
              <w:bottom w:val="nil"/>
              <w:right w:val="single" w:sz="8" w:space="0" w:color="auto"/>
            </w:tcBorders>
            <w:tcMar>
              <w:left w:w="108" w:type="dxa"/>
              <w:right w:w="108" w:type="dxa"/>
            </w:tcMar>
          </w:tcPr>
          <w:p w14:paraId="12CC769A" w14:textId="77777777" w:rsidR="00413AF4" w:rsidRDefault="00413AF4" w:rsidP="006B187A">
            <w:pPr>
              <w:pStyle w:val="TAC"/>
              <w:rPr>
                <w:color w:val="000000" w:themeColor="text1"/>
                <w:szCs w:val="18"/>
              </w:rPr>
            </w:pPr>
            <w:r w:rsidRPr="1BFFD7E4">
              <w:t>-66</w:t>
            </w:r>
          </w:p>
        </w:tc>
        <w:tc>
          <w:tcPr>
            <w:tcW w:w="891" w:type="dxa"/>
            <w:tcBorders>
              <w:top w:val="nil"/>
              <w:left w:val="single" w:sz="8" w:space="0" w:color="auto"/>
              <w:bottom w:val="nil"/>
              <w:right w:val="nil"/>
            </w:tcBorders>
            <w:tcMar>
              <w:left w:w="108" w:type="dxa"/>
              <w:right w:w="108" w:type="dxa"/>
            </w:tcMar>
          </w:tcPr>
          <w:p w14:paraId="48EEAE1D" w14:textId="77777777" w:rsidR="00413AF4" w:rsidRDefault="00413AF4" w:rsidP="006B187A">
            <w:pPr>
              <w:pStyle w:val="TAC"/>
              <w:rPr>
                <w:color w:val="000000" w:themeColor="text1"/>
                <w:szCs w:val="18"/>
              </w:rPr>
            </w:pPr>
            <w:r w:rsidRPr="1BFFD7E4">
              <w:t>111110</w:t>
            </w:r>
          </w:p>
        </w:tc>
        <w:tc>
          <w:tcPr>
            <w:tcW w:w="852" w:type="dxa"/>
            <w:tcBorders>
              <w:top w:val="nil"/>
              <w:left w:val="nil"/>
              <w:bottom w:val="nil"/>
              <w:right w:val="single" w:sz="8" w:space="0" w:color="auto"/>
            </w:tcBorders>
            <w:tcMar>
              <w:left w:w="108" w:type="dxa"/>
              <w:right w:w="108" w:type="dxa"/>
            </w:tcMar>
          </w:tcPr>
          <w:p w14:paraId="079A62E8" w14:textId="77777777" w:rsidR="00413AF4" w:rsidRDefault="00413AF4" w:rsidP="006B187A">
            <w:pPr>
              <w:pStyle w:val="TAC"/>
              <w:rPr>
                <w:color w:val="000000" w:themeColor="text1"/>
                <w:szCs w:val="18"/>
              </w:rPr>
            </w:pPr>
            <w:r w:rsidRPr="1BFFD7E4">
              <w:t>-82</w:t>
            </w:r>
          </w:p>
        </w:tc>
      </w:tr>
      <w:tr w:rsidR="00413AF4" w14:paraId="65AD42A7"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tcPr>
          <w:p w14:paraId="1AAB2E3C" w14:textId="77777777" w:rsidR="00413AF4" w:rsidRDefault="00413AF4" w:rsidP="006B187A">
            <w:pPr>
              <w:pStyle w:val="TAC"/>
              <w:rPr>
                <w:color w:val="000000" w:themeColor="text1"/>
                <w:szCs w:val="18"/>
              </w:rPr>
            </w:pPr>
            <w:r w:rsidRPr="1BFFD7E4">
              <w:t>001111</w:t>
            </w:r>
          </w:p>
        </w:tc>
        <w:tc>
          <w:tcPr>
            <w:tcW w:w="828" w:type="dxa"/>
            <w:tcBorders>
              <w:top w:val="nil"/>
              <w:left w:val="nil"/>
              <w:bottom w:val="single" w:sz="8" w:space="0" w:color="auto"/>
              <w:right w:val="single" w:sz="8" w:space="0" w:color="auto"/>
            </w:tcBorders>
            <w:tcMar>
              <w:left w:w="108" w:type="dxa"/>
              <w:right w:w="108" w:type="dxa"/>
            </w:tcMar>
          </w:tcPr>
          <w:p w14:paraId="341966AD" w14:textId="77777777" w:rsidR="00413AF4" w:rsidRDefault="00413AF4" w:rsidP="006B187A">
            <w:pPr>
              <w:pStyle w:val="TAC"/>
              <w:rPr>
                <w:color w:val="000000" w:themeColor="text1"/>
                <w:szCs w:val="18"/>
              </w:rPr>
            </w:pPr>
            <w:r w:rsidRPr="1BFFD7E4">
              <w:t>-35</w:t>
            </w:r>
          </w:p>
        </w:tc>
        <w:tc>
          <w:tcPr>
            <w:tcW w:w="896" w:type="dxa"/>
            <w:tcBorders>
              <w:top w:val="nil"/>
              <w:left w:val="single" w:sz="8" w:space="0" w:color="auto"/>
              <w:bottom w:val="single" w:sz="8" w:space="0" w:color="auto"/>
              <w:right w:val="nil"/>
            </w:tcBorders>
            <w:tcMar>
              <w:left w:w="108" w:type="dxa"/>
              <w:right w:w="108" w:type="dxa"/>
            </w:tcMar>
          </w:tcPr>
          <w:p w14:paraId="4D84BB23" w14:textId="77777777" w:rsidR="00413AF4" w:rsidRDefault="00413AF4" w:rsidP="006B187A">
            <w:pPr>
              <w:pStyle w:val="TAC"/>
              <w:rPr>
                <w:color w:val="000000" w:themeColor="text1"/>
                <w:szCs w:val="18"/>
              </w:rPr>
            </w:pPr>
            <w:r w:rsidRPr="1BFFD7E4">
              <w:t>011111</w:t>
            </w:r>
          </w:p>
        </w:tc>
        <w:tc>
          <w:tcPr>
            <w:tcW w:w="828" w:type="dxa"/>
            <w:tcBorders>
              <w:top w:val="nil"/>
              <w:left w:val="nil"/>
              <w:bottom w:val="single" w:sz="8" w:space="0" w:color="auto"/>
              <w:right w:val="single" w:sz="8" w:space="0" w:color="auto"/>
            </w:tcBorders>
            <w:tcMar>
              <w:left w:w="108" w:type="dxa"/>
              <w:right w:w="108" w:type="dxa"/>
            </w:tcMar>
          </w:tcPr>
          <w:p w14:paraId="780C01B5" w14:textId="77777777" w:rsidR="00413AF4" w:rsidRDefault="00413AF4" w:rsidP="006B187A">
            <w:pPr>
              <w:pStyle w:val="TAC"/>
              <w:rPr>
                <w:color w:val="000000" w:themeColor="text1"/>
                <w:szCs w:val="18"/>
              </w:rPr>
            </w:pPr>
            <w:r w:rsidRPr="1BFFD7E4">
              <w:t>-51</w:t>
            </w:r>
          </w:p>
        </w:tc>
        <w:tc>
          <w:tcPr>
            <w:tcW w:w="896" w:type="dxa"/>
            <w:tcBorders>
              <w:top w:val="nil"/>
              <w:left w:val="single" w:sz="8" w:space="0" w:color="auto"/>
              <w:bottom w:val="single" w:sz="8" w:space="0" w:color="auto"/>
              <w:right w:val="nil"/>
            </w:tcBorders>
            <w:tcMar>
              <w:left w:w="108" w:type="dxa"/>
              <w:right w:w="108" w:type="dxa"/>
            </w:tcMar>
          </w:tcPr>
          <w:p w14:paraId="7FAA6E57" w14:textId="77777777" w:rsidR="00413AF4" w:rsidRDefault="00413AF4" w:rsidP="006B187A">
            <w:pPr>
              <w:pStyle w:val="TAC"/>
              <w:rPr>
                <w:color w:val="000000" w:themeColor="text1"/>
                <w:szCs w:val="18"/>
              </w:rPr>
            </w:pPr>
            <w:r w:rsidRPr="1BFFD7E4">
              <w:t>101111</w:t>
            </w:r>
          </w:p>
        </w:tc>
        <w:tc>
          <w:tcPr>
            <w:tcW w:w="828" w:type="dxa"/>
            <w:tcBorders>
              <w:top w:val="nil"/>
              <w:left w:val="nil"/>
              <w:bottom w:val="single" w:sz="8" w:space="0" w:color="auto"/>
              <w:right w:val="single" w:sz="8" w:space="0" w:color="auto"/>
            </w:tcBorders>
            <w:tcMar>
              <w:left w:w="108" w:type="dxa"/>
              <w:right w:w="108" w:type="dxa"/>
            </w:tcMar>
          </w:tcPr>
          <w:p w14:paraId="48580DE5" w14:textId="77777777" w:rsidR="00413AF4" w:rsidRDefault="00413AF4" w:rsidP="006B187A">
            <w:pPr>
              <w:pStyle w:val="TAC"/>
              <w:rPr>
                <w:color w:val="000000" w:themeColor="text1"/>
                <w:szCs w:val="18"/>
              </w:rPr>
            </w:pPr>
            <w:r w:rsidRPr="1BFFD7E4">
              <w:t>-67</w:t>
            </w:r>
          </w:p>
        </w:tc>
        <w:tc>
          <w:tcPr>
            <w:tcW w:w="891" w:type="dxa"/>
            <w:tcBorders>
              <w:top w:val="nil"/>
              <w:left w:val="single" w:sz="8" w:space="0" w:color="auto"/>
              <w:bottom w:val="single" w:sz="8" w:space="0" w:color="auto"/>
              <w:right w:val="nil"/>
            </w:tcBorders>
            <w:tcMar>
              <w:left w:w="108" w:type="dxa"/>
              <w:right w:w="108" w:type="dxa"/>
            </w:tcMar>
          </w:tcPr>
          <w:p w14:paraId="7519E1A1" w14:textId="77777777" w:rsidR="00413AF4" w:rsidRDefault="00413AF4" w:rsidP="006B187A">
            <w:pPr>
              <w:pStyle w:val="TAC"/>
              <w:rPr>
                <w:color w:val="000000" w:themeColor="text1"/>
                <w:szCs w:val="18"/>
              </w:rPr>
            </w:pPr>
            <w:r w:rsidRPr="1BFFD7E4">
              <w:t>111111</w:t>
            </w:r>
          </w:p>
        </w:tc>
        <w:tc>
          <w:tcPr>
            <w:tcW w:w="852" w:type="dxa"/>
            <w:tcBorders>
              <w:top w:val="nil"/>
              <w:left w:val="nil"/>
              <w:bottom w:val="single" w:sz="8" w:space="0" w:color="auto"/>
              <w:right w:val="single" w:sz="8" w:space="0" w:color="auto"/>
            </w:tcBorders>
            <w:tcMar>
              <w:left w:w="108" w:type="dxa"/>
              <w:right w:w="108" w:type="dxa"/>
            </w:tcMar>
          </w:tcPr>
          <w:p w14:paraId="7CF1DCB7" w14:textId="77777777" w:rsidR="00413AF4" w:rsidRDefault="00413AF4" w:rsidP="006B187A">
            <w:pPr>
              <w:pStyle w:val="TAC"/>
              <w:rPr>
                <w:color w:val="000000" w:themeColor="text1"/>
                <w:szCs w:val="18"/>
              </w:rPr>
            </w:pPr>
            <w:r w:rsidRPr="1BFFD7E4">
              <w:t>-83</w:t>
            </w:r>
          </w:p>
        </w:tc>
      </w:tr>
    </w:tbl>
    <w:p w14:paraId="42E2E958" w14:textId="77777777" w:rsidR="00413AF4" w:rsidRDefault="00413AF4" w:rsidP="002F2B45">
      <w:r w:rsidRPr="1BFFD7E4">
        <w:t xml:space="preserve"> </w:t>
      </w:r>
    </w:p>
    <w:p w14:paraId="161EA54B" w14:textId="77777777" w:rsidR="00413AF4" w:rsidRDefault="00413AF4" w:rsidP="002F2B45">
      <w:r w:rsidRPr="1BFFD7E4">
        <w:t>No pre-delay value is transmitted. It gets computed as one tenth of RT60 of 250 Hz band.</w:t>
      </w:r>
    </w:p>
    <w:p w14:paraId="30B7FD4C" w14:textId="77777777" w:rsidR="00413AF4" w:rsidRDefault="00413AF4" w:rsidP="002F2B45">
      <w:r>
        <w:t xml:space="preserve">The three room dimensions: length (x), width (y), and height (z) in [m], are computed as </w:t>
      </w:r>
      <m:oMath>
        <m:r>
          <w:rPr>
            <w:rFonts w:ascii="Cambria Math" w:hAnsi="Cambria Math"/>
          </w:rPr>
          <m:t>dimension</m:t>
        </m:r>
        <m:d>
          <m:dPr>
            <m:ctrlPr>
              <w:rPr>
                <w:rFonts w:ascii="Cambria Math" w:hAnsi="Cambria Math"/>
              </w:rPr>
            </m:ctrlPr>
          </m:dPr>
          <m:e>
            <m:r>
              <w:rPr>
                <w:rFonts w:ascii="Cambria Math" w:hAnsi="Cambria Math"/>
              </w:rPr>
              <m:t>n</m:t>
            </m:r>
          </m:e>
        </m:d>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Sup>
          <m:sSupPr>
            <m:ctrlPr>
              <w:rPr>
                <w:rFonts w:ascii="Cambria Math" w:hAnsi="Cambria Math"/>
              </w:rPr>
            </m:ctrlPr>
          </m:sSupPr>
          <m:e>
            <m:r>
              <w:rPr>
                <w:rFonts w:ascii="Cambria Math" w:hAnsi="Cambria Math"/>
              </w:rPr>
              <m:t>2</m:t>
            </m:r>
          </m:e>
          <m:sup>
            <m:f>
              <m:fPr>
                <m:ctrlPr>
                  <w:rPr>
                    <w:rFonts w:ascii="Cambria Math" w:hAnsi="Cambria Math"/>
                  </w:rPr>
                </m:ctrlPr>
              </m:fPr>
              <m:num>
                <m:r>
                  <w:rPr>
                    <w:rFonts w:ascii="Cambria Math" w:hAnsi="Cambria Math"/>
                  </w:rPr>
                  <m:t>n</m:t>
                </m:r>
              </m:num>
              <m:den>
                <m:r>
                  <w:rPr>
                    <w:rFonts w:ascii="Cambria Math" w:hAnsi="Cambria Math"/>
                  </w:rPr>
                  <m:t>2</m:t>
                </m:r>
              </m:den>
            </m:f>
          </m:sup>
        </m:sSup>
      </m:oMath>
      <w:r w:rsidRPr="1BFFD7E4">
        <w:t xml:space="preserve"> </w:t>
      </w:r>
      <w:r>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0..15</m:t>
            </m:r>
          </m:e>
        </m:d>
        <m:r>
          <w:rPr>
            <w:rFonts w:ascii="Cambria Math" w:hAnsi="Cambria Math"/>
          </w:rPr>
          <m:t xml:space="preserve"> </m:t>
        </m:r>
      </m:oMath>
      <w:r>
        <w:t>as described in Table A.3.5.6.2-3.</w:t>
      </w:r>
    </w:p>
    <w:p w14:paraId="1D7D184A" w14:textId="77777777" w:rsidR="00413AF4" w:rsidRDefault="00413AF4" w:rsidP="002F2B45">
      <w:pPr>
        <w:pStyle w:val="TH"/>
        <w:rPr>
          <w:rFonts w:eastAsia="Arial" w:cs="Arial"/>
        </w:rPr>
      </w:pPr>
      <w:bookmarkStart w:id="1587" w:name="_CRTableA_3_5_6_23"/>
      <w:r w:rsidRPr="1BFFD7E4">
        <w:rPr>
          <w:rFonts w:eastAsia="Arial"/>
        </w:rPr>
        <w:t xml:space="preserve">Table </w:t>
      </w:r>
      <w:bookmarkEnd w:id="1587"/>
      <w:r w:rsidRPr="1BFFD7E4">
        <w:rPr>
          <w:rFonts w:eastAsia="Arial"/>
        </w:rPr>
        <w:t>A.</w:t>
      </w:r>
      <w:r>
        <w:rPr>
          <w:rFonts w:eastAsia="Arial"/>
        </w:rPr>
        <w:t>3.5.6.2-3</w:t>
      </w:r>
      <w:del w:id="1588" w:author="Author">
        <w:r w:rsidRPr="1BFFD7E4" w:rsidDel="003F6943">
          <w:rPr>
            <w:rFonts w:eastAsia="Arial"/>
          </w:rPr>
          <w:delText xml:space="preserve"> </w:delText>
        </w:r>
      </w:del>
      <w:r w:rsidRPr="1BFFD7E4">
        <w:rPr>
          <w:rFonts w:eastAsia="Arial"/>
        </w:rPr>
        <w:t xml:space="preserve">: </w:t>
      </w:r>
      <w:r>
        <w:rPr>
          <w:rFonts w:eastAsia="Arial"/>
        </w:rPr>
        <w:t>4</w:t>
      </w:r>
      <w:r w:rsidRPr="1BFFD7E4">
        <w:rPr>
          <w:rFonts w:eastAsia="Arial"/>
        </w:rPr>
        <w:t xml:space="preserve">-bit codes and respective </w:t>
      </w:r>
      <w:r>
        <w:rPr>
          <w:rFonts w:eastAsia="Arial"/>
        </w:rPr>
        <w:t>room dimension</w:t>
      </w:r>
      <w:r w:rsidRPr="1BFFD7E4">
        <w:rPr>
          <w:rFonts w:eastAsia="Arial"/>
        </w:rPr>
        <w:t xml:space="preserve"> values</w:t>
      </w:r>
    </w:p>
    <w:tbl>
      <w:tblPr>
        <w:tblStyle w:val="TableGrid"/>
        <w:tblW w:w="0" w:type="auto"/>
        <w:jc w:val="center"/>
        <w:tblLayout w:type="fixed"/>
        <w:tblLook w:val="04A0" w:firstRow="1" w:lastRow="0" w:firstColumn="1" w:lastColumn="0" w:noHBand="0" w:noVBand="1"/>
      </w:tblPr>
      <w:tblGrid>
        <w:gridCol w:w="896"/>
        <w:gridCol w:w="828"/>
        <w:gridCol w:w="896"/>
        <w:gridCol w:w="828"/>
      </w:tblGrid>
      <w:tr w:rsidR="00413AF4" w14:paraId="741F9C26"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631993E4"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674B76D4" w14:textId="77777777" w:rsidR="00413AF4" w:rsidRDefault="00413AF4" w:rsidP="006B187A">
            <w:pPr>
              <w:pStyle w:val="TAH"/>
              <w:rPr>
                <w:color w:val="000000" w:themeColor="text1"/>
                <w:szCs w:val="18"/>
              </w:rPr>
            </w:pPr>
            <w:r w:rsidRPr="1BFFD7E4">
              <w:t>Value</w:t>
            </w:r>
          </w:p>
        </w:tc>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551A9D86"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7919F6D7" w14:textId="77777777" w:rsidR="00413AF4" w:rsidRDefault="00413AF4" w:rsidP="006B187A">
            <w:pPr>
              <w:pStyle w:val="TAH"/>
              <w:rPr>
                <w:color w:val="000000" w:themeColor="text1"/>
                <w:szCs w:val="18"/>
              </w:rPr>
            </w:pPr>
            <w:r w:rsidRPr="1BFFD7E4">
              <w:t>Value</w:t>
            </w:r>
          </w:p>
        </w:tc>
      </w:tr>
      <w:tr w:rsidR="00413AF4" w14:paraId="510A144E"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vAlign w:val="center"/>
          </w:tcPr>
          <w:p w14:paraId="7BB65C5B" w14:textId="77777777" w:rsidR="00413AF4" w:rsidRDefault="00413AF4" w:rsidP="006B187A">
            <w:pPr>
              <w:pStyle w:val="TAC"/>
              <w:rPr>
                <w:color w:val="000000" w:themeColor="text1"/>
                <w:szCs w:val="18"/>
              </w:rPr>
            </w:pPr>
            <w:r w:rsidRPr="1BFFD7E4">
              <w:t>0000</w:t>
            </w:r>
          </w:p>
        </w:tc>
        <w:tc>
          <w:tcPr>
            <w:tcW w:w="828" w:type="dxa"/>
            <w:tcBorders>
              <w:top w:val="single" w:sz="8" w:space="0" w:color="auto"/>
              <w:left w:val="nil"/>
              <w:bottom w:val="nil"/>
              <w:right w:val="single" w:sz="8" w:space="0" w:color="auto"/>
            </w:tcBorders>
            <w:tcMar>
              <w:left w:w="108" w:type="dxa"/>
              <w:right w:w="108" w:type="dxa"/>
            </w:tcMar>
            <w:vAlign w:val="center"/>
          </w:tcPr>
          <w:p w14:paraId="1E020752" w14:textId="77777777" w:rsidR="00413AF4" w:rsidRDefault="00413AF4" w:rsidP="006B187A">
            <w:pPr>
              <w:pStyle w:val="TAC"/>
              <w:rPr>
                <w:color w:val="000000" w:themeColor="text1"/>
                <w:szCs w:val="18"/>
              </w:rPr>
            </w:pPr>
            <w:r>
              <w:t>0.5</w:t>
            </w:r>
          </w:p>
        </w:tc>
        <w:tc>
          <w:tcPr>
            <w:tcW w:w="896" w:type="dxa"/>
            <w:tcBorders>
              <w:top w:val="single" w:sz="8" w:space="0" w:color="auto"/>
              <w:left w:val="single" w:sz="8" w:space="0" w:color="auto"/>
              <w:bottom w:val="nil"/>
              <w:right w:val="nil"/>
            </w:tcBorders>
            <w:tcMar>
              <w:left w:w="108" w:type="dxa"/>
              <w:right w:w="108" w:type="dxa"/>
            </w:tcMar>
            <w:vAlign w:val="center"/>
          </w:tcPr>
          <w:p w14:paraId="4EDF9CCB" w14:textId="77777777" w:rsidR="00413AF4" w:rsidRDefault="00413AF4" w:rsidP="006B187A">
            <w:pPr>
              <w:pStyle w:val="TAC"/>
              <w:rPr>
                <w:color w:val="000000" w:themeColor="text1"/>
                <w:szCs w:val="18"/>
              </w:rPr>
            </w:pPr>
            <w:r w:rsidRPr="1BFFD7E4">
              <w:t>1000</w:t>
            </w:r>
          </w:p>
        </w:tc>
        <w:tc>
          <w:tcPr>
            <w:tcW w:w="828" w:type="dxa"/>
            <w:tcBorders>
              <w:top w:val="single" w:sz="8" w:space="0" w:color="auto"/>
              <w:left w:val="nil"/>
              <w:bottom w:val="nil"/>
              <w:right w:val="single" w:sz="8" w:space="0" w:color="auto"/>
            </w:tcBorders>
            <w:tcMar>
              <w:left w:w="108" w:type="dxa"/>
              <w:right w:w="108" w:type="dxa"/>
            </w:tcMar>
            <w:vAlign w:val="center"/>
          </w:tcPr>
          <w:p w14:paraId="738F06F0" w14:textId="77777777" w:rsidR="00413AF4" w:rsidRDefault="00413AF4" w:rsidP="006B187A">
            <w:pPr>
              <w:pStyle w:val="TAC"/>
              <w:rPr>
                <w:color w:val="000000" w:themeColor="text1"/>
                <w:szCs w:val="18"/>
              </w:rPr>
            </w:pPr>
            <w:r>
              <w:t>8</w:t>
            </w:r>
          </w:p>
        </w:tc>
      </w:tr>
      <w:tr w:rsidR="00413AF4" w14:paraId="30BB4349"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0AB9DC91" w14:textId="77777777" w:rsidR="00413AF4" w:rsidRDefault="00413AF4" w:rsidP="006B187A">
            <w:pPr>
              <w:pStyle w:val="TAC"/>
              <w:rPr>
                <w:color w:val="000000" w:themeColor="text1"/>
                <w:szCs w:val="18"/>
              </w:rPr>
            </w:pPr>
            <w:r w:rsidRPr="1BFFD7E4">
              <w:t>0001</w:t>
            </w:r>
          </w:p>
        </w:tc>
        <w:tc>
          <w:tcPr>
            <w:tcW w:w="828" w:type="dxa"/>
            <w:tcBorders>
              <w:top w:val="nil"/>
              <w:left w:val="nil"/>
              <w:bottom w:val="nil"/>
              <w:right w:val="single" w:sz="8" w:space="0" w:color="auto"/>
            </w:tcBorders>
            <w:tcMar>
              <w:left w:w="108" w:type="dxa"/>
              <w:right w:w="108" w:type="dxa"/>
            </w:tcMar>
            <w:vAlign w:val="center"/>
          </w:tcPr>
          <w:p w14:paraId="174F4D31" w14:textId="77777777" w:rsidR="00413AF4" w:rsidRDefault="00413AF4" w:rsidP="006B187A">
            <w:pPr>
              <w:pStyle w:val="TAC"/>
              <w:rPr>
                <w:color w:val="000000" w:themeColor="text1"/>
                <w:szCs w:val="18"/>
              </w:rPr>
            </w:pPr>
            <w:r>
              <w:t>0.707</w:t>
            </w:r>
          </w:p>
        </w:tc>
        <w:tc>
          <w:tcPr>
            <w:tcW w:w="896" w:type="dxa"/>
            <w:tcBorders>
              <w:top w:val="nil"/>
              <w:left w:val="single" w:sz="8" w:space="0" w:color="auto"/>
              <w:bottom w:val="nil"/>
              <w:right w:val="nil"/>
            </w:tcBorders>
            <w:tcMar>
              <w:left w:w="108" w:type="dxa"/>
              <w:right w:w="108" w:type="dxa"/>
            </w:tcMar>
            <w:vAlign w:val="center"/>
          </w:tcPr>
          <w:p w14:paraId="58511236" w14:textId="77777777" w:rsidR="00413AF4" w:rsidRDefault="00413AF4" w:rsidP="006B187A">
            <w:pPr>
              <w:pStyle w:val="TAC"/>
              <w:rPr>
                <w:color w:val="000000" w:themeColor="text1"/>
                <w:szCs w:val="18"/>
              </w:rPr>
            </w:pPr>
            <w:r w:rsidRPr="1BFFD7E4">
              <w:t>1001</w:t>
            </w:r>
          </w:p>
        </w:tc>
        <w:tc>
          <w:tcPr>
            <w:tcW w:w="828" w:type="dxa"/>
            <w:tcBorders>
              <w:top w:val="nil"/>
              <w:left w:val="nil"/>
              <w:bottom w:val="nil"/>
              <w:right w:val="single" w:sz="8" w:space="0" w:color="auto"/>
            </w:tcBorders>
            <w:tcMar>
              <w:left w:w="108" w:type="dxa"/>
              <w:right w:w="108" w:type="dxa"/>
            </w:tcMar>
            <w:vAlign w:val="center"/>
          </w:tcPr>
          <w:p w14:paraId="39349169" w14:textId="77777777" w:rsidR="00413AF4" w:rsidRPr="00FD4F85" w:rsidRDefault="00413AF4" w:rsidP="006B187A">
            <w:pPr>
              <w:pStyle w:val="TAC"/>
            </w:pPr>
            <w:r>
              <w:t>11.314</w:t>
            </w:r>
          </w:p>
        </w:tc>
      </w:tr>
      <w:tr w:rsidR="00413AF4" w14:paraId="24CB13EE"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1B110EB4" w14:textId="77777777" w:rsidR="00413AF4" w:rsidRDefault="00413AF4" w:rsidP="006B187A">
            <w:pPr>
              <w:pStyle w:val="TAC"/>
              <w:rPr>
                <w:color w:val="000000" w:themeColor="text1"/>
                <w:szCs w:val="18"/>
              </w:rPr>
            </w:pPr>
            <w:r w:rsidRPr="1BFFD7E4">
              <w:t>0010</w:t>
            </w:r>
          </w:p>
        </w:tc>
        <w:tc>
          <w:tcPr>
            <w:tcW w:w="828" w:type="dxa"/>
            <w:tcBorders>
              <w:top w:val="nil"/>
              <w:left w:val="nil"/>
              <w:bottom w:val="nil"/>
              <w:right w:val="single" w:sz="8" w:space="0" w:color="auto"/>
            </w:tcBorders>
            <w:tcMar>
              <w:left w:w="108" w:type="dxa"/>
              <w:right w:w="108" w:type="dxa"/>
            </w:tcMar>
            <w:vAlign w:val="center"/>
          </w:tcPr>
          <w:p w14:paraId="786DD84B" w14:textId="77777777" w:rsidR="00413AF4" w:rsidRDefault="00413AF4" w:rsidP="006B187A">
            <w:pPr>
              <w:pStyle w:val="TAC"/>
              <w:rPr>
                <w:color w:val="000000" w:themeColor="text1"/>
                <w:szCs w:val="18"/>
              </w:rPr>
            </w:pPr>
            <w:r>
              <w:rPr>
                <w:color w:val="000000" w:themeColor="text1"/>
                <w:szCs w:val="18"/>
              </w:rPr>
              <w:t>1</w:t>
            </w:r>
          </w:p>
        </w:tc>
        <w:tc>
          <w:tcPr>
            <w:tcW w:w="896" w:type="dxa"/>
            <w:tcBorders>
              <w:top w:val="nil"/>
              <w:left w:val="single" w:sz="8" w:space="0" w:color="auto"/>
              <w:bottom w:val="nil"/>
              <w:right w:val="nil"/>
            </w:tcBorders>
            <w:tcMar>
              <w:left w:w="108" w:type="dxa"/>
              <w:right w:w="108" w:type="dxa"/>
            </w:tcMar>
            <w:vAlign w:val="center"/>
          </w:tcPr>
          <w:p w14:paraId="290FAB56" w14:textId="77777777" w:rsidR="00413AF4" w:rsidRDefault="00413AF4" w:rsidP="006B187A">
            <w:pPr>
              <w:pStyle w:val="TAC"/>
              <w:rPr>
                <w:color w:val="000000" w:themeColor="text1"/>
                <w:szCs w:val="18"/>
              </w:rPr>
            </w:pPr>
            <w:r w:rsidRPr="1BFFD7E4">
              <w:t>1010</w:t>
            </w:r>
          </w:p>
        </w:tc>
        <w:tc>
          <w:tcPr>
            <w:tcW w:w="828" w:type="dxa"/>
            <w:tcBorders>
              <w:top w:val="nil"/>
              <w:left w:val="nil"/>
              <w:bottom w:val="nil"/>
              <w:right w:val="single" w:sz="8" w:space="0" w:color="auto"/>
            </w:tcBorders>
            <w:tcMar>
              <w:left w:w="108" w:type="dxa"/>
              <w:right w:w="108" w:type="dxa"/>
            </w:tcMar>
            <w:vAlign w:val="center"/>
          </w:tcPr>
          <w:p w14:paraId="592CBFE8" w14:textId="77777777" w:rsidR="00413AF4" w:rsidRDefault="00413AF4" w:rsidP="006B187A">
            <w:pPr>
              <w:pStyle w:val="TAC"/>
              <w:rPr>
                <w:color w:val="000000" w:themeColor="text1"/>
                <w:szCs w:val="18"/>
              </w:rPr>
            </w:pPr>
            <w:r>
              <w:t>16</w:t>
            </w:r>
          </w:p>
        </w:tc>
      </w:tr>
      <w:tr w:rsidR="00413AF4" w14:paraId="20745C39"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1DC8537A" w14:textId="77777777" w:rsidR="00413AF4" w:rsidRDefault="00413AF4" w:rsidP="006B187A">
            <w:pPr>
              <w:pStyle w:val="TAC"/>
              <w:rPr>
                <w:color w:val="000000" w:themeColor="text1"/>
                <w:szCs w:val="18"/>
              </w:rPr>
            </w:pPr>
            <w:r w:rsidRPr="1BFFD7E4">
              <w:t>0011</w:t>
            </w:r>
          </w:p>
        </w:tc>
        <w:tc>
          <w:tcPr>
            <w:tcW w:w="828" w:type="dxa"/>
            <w:tcBorders>
              <w:top w:val="nil"/>
              <w:left w:val="nil"/>
              <w:bottom w:val="nil"/>
              <w:right w:val="single" w:sz="8" w:space="0" w:color="auto"/>
            </w:tcBorders>
            <w:tcMar>
              <w:left w:w="108" w:type="dxa"/>
              <w:right w:w="108" w:type="dxa"/>
            </w:tcMar>
            <w:vAlign w:val="center"/>
          </w:tcPr>
          <w:p w14:paraId="293723C6" w14:textId="77777777" w:rsidR="00413AF4" w:rsidRDefault="00413AF4" w:rsidP="006B187A">
            <w:pPr>
              <w:pStyle w:val="TAC"/>
              <w:rPr>
                <w:color w:val="000000" w:themeColor="text1"/>
                <w:szCs w:val="18"/>
              </w:rPr>
            </w:pPr>
            <w:r>
              <w:rPr>
                <w:color w:val="000000" w:themeColor="text1"/>
                <w:szCs w:val="18"/>
              </w:rPr>
              <w:t>1.4141</w:t>
            </w:r>
          </w:p>
        </w:tc>
        <w:tc>
          <w:tcPr>
            <w:tcW w:w="896" w:type="dxa"/>
            <w:tcBorders>
              <w:top w:val="nil"/>
              <w:left w:val="single" w:sz="8" w:space="0" w:color="auto"/>
              <w:bottom w:val="nil"/>
              <w:right w:val="nil"/>
            </w:tcBorders>
            <w:tcMar>
              <w:left w:w="108" w:type="dxa"/>
              <w:right w:w="108" w:type="dxa"/>
            </w:tcMar>
            <w:vAlign w:val="center"/>
          </w:tcPr>
          <w:p w14:paraId="43641C1A" w14:textId="77777777" w:rsidR="00413AF4" w:rsidRDefault="00413AF4" w:rsidP="006B187A">
            <w:pPr>
              <w:pStyle w:val="TAC"/>
              <w:rPr>
                <w:color w:val="000000" w:themeColor="text1"/>
                <w:szCs w:val="18"/>
              </w:rPr>
            </w:pPr>
            <w:r w:rsidRPr="1BFFD7E4">
              <w:t>1011</w:t>
            </w:r>
          </w:p>
        </w:tc>
        <w:tc>
          <w:tcPr>
            <w:tcW w:w="828" w:type="dxa"/>
            <w:tcBorders>
              <w:top w:val="nil"/>
              <w:left w:val="nil"/>
              <w:bottom w:val="nil"/>
              <w:right w:val="single" w:sz="8" w:space="0" w:color="auto"/>
            </w:tcBorders>
            <w:tcMar>
              <w:left w:w="108" w:type="dxa"/>
              <w:right w:w="108" w:type="dxa"/>
            </w:tcMar>
            <w:vAlign w:val="center"/>
          </w:tcPr>
          <w:p w14:paraId="7296DB9F" w14:textId="77777777" w:rsidR="00413AF4" w:rsidRDefault="00413AF4" w:rsidP="006B187A">
            <w:pPr>
              <w:pStyle w:val="TAC"/>
              <w:rPr>
                <w:color w:val="000000" w:themeColor="text1"/>
                <w:szCs w:val="18"/>
              </w:rPr>
            </w:pPr>
            <w:r>
              <w:t>22.627</w:t>
            </w:r>
          </w:p>
        </w:tc>
      </w:tr>
      <w:tr w:rsidR="00413AF4" w14:paraId="6F584976"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2B02BB1E" w14:textId="77777777" w:rsidR="00413AF4" w:rsidRDefault="00413AF4" w:rsidP="006B187A">
            <w:pPr>
              <w:pStyle w:val="TAC"/>
              <w:rPr>
                <w:color w:val="000000" w:themeColor="text1"/>
                <w:szCs w:val="18"/>
              </w:rPr>
            </w:pPr>
            <w:r w:rsidRPr="1BFFD7E4">
              <w:t>0100</w:t>
            </w:r>
          </w:p>
        </w:tc>
        <w:tc>
          <w:tcPr>
            <w:tcW w:w="828" w:type="dxa"/>
            <w:tcBorders>
              <w:top w:val="nil"/>
              <w:left w:val="nil"/>
              <w:bottom w:val="nil"/>
              <w:right w:val="single" w:sz="8" w:space="0" w:color="auto"/>
            </w:tcBorders>
            <w:tcMar>
              <w:left w:w="108" w:type="dxa"/>
              <w:right w:w="108" w:type="dxa"/>
            </w:tcMar>
            <w:vAlign w:val="center"/>
          </w:tcPr>
          <w:p w14:paraId="22D14185" w14:textId="77777777" w:rsidR="00413AF4" w:rsidRDefault="00413AF4" w:rsidP="006B187A">
            <w:pPr>
              <w:pStyle w:val="TAC"/>
              <w:rPr>
                <w:color w:val="000000" w:themeColor="text1"/>
                <w:szCs w:val="18"/>
              </w:rPr>
            </w:pPr>
            <w:r>
              <w:t>2</w:t>
            </w:r>
          </w:p>
        </w:tc>
        <w:tc>
          <w:tcPr>
            <w:tcW w:w="896" w:type="dxa"/>
            <w:tcBorders>
              <w:top w:val="nil"/>
              <w:left w:val="single" w:sz="8" w:space="0" w:color="auto"/>
              <w:bottom w:val="nil"/>
              <w:right w:val="nil"/>
            </w:tcBorders>
            <w:tcMar>
              <w:left w:w="108" w:type="dxa"/>
              <w:right w:w="108" w:type="dxa"/>
            </w:tcMar>
            <w:vAlign w:val="center"/>
          </w:tcPr>
          <w:p w14:paraId="50CB5A11" w14:textId="77777777" w:rsidR="00413AF4" w:rsidRDefault="00413AF4" w:rsidP="006B187A">
            <w:pPr>
              <w:pStyle w:val="TAC"/>
              <w:rPr>
                <w:color w:val="000000" w:themeColor="text1"/>
                <w:szCs w:val="18"/>
              </w:rPr>
            </w:pPr>
            <w:r w:rsidRPr="1BFFD7E4">
              <w:t>1100</w:t>
            </w:r>
          </w:p>
        </w:tc>
        <w:tc>
          <w:tcPr>
            <w:tcW w:w="828" w:type="dxa"/>
            <w:tcBorders>
              <w:top w:val="nil"/>
              <w:left w:val="nil"/>
              <w:bottom w:val="nil"/>
              <w:right w:val="single" w:sz="8" w:space="0" w:color="auto"/>
            </w:tcBorders>
            <w:tcMar>
              <w:left w:w="108" w:type="dxa"/>
              <w:right w:w="108" w:type="dxa"/>
            </w:tcMar>
            <w:vAlign w:val="center"/>
          </w:tcPr>
          <w:p w14:paraId="244B1458" w14:textId="77777777" w:rsidR="00413AF4" w:rsidRDefault="00413AF4" w:rsidP="006B187A">
            <w:pPr>
              <w:pStyle w:val="TAC"/>
              <w:rPr>
                <w:color w:val="000000" w:themeColor="text1"/>
                <w:szCs w:val="18"/>
              </w:rPr>
            </w:pPr>
            <w:r>
              <w:t>32</w:t>
            </w:r>
          </w:p>
        </w:tc>
      </w:tr>
      <w:tr w:rsidR="00413AF4" w14:paraId="55C6D911"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29071760" w14:textId="77777777" w:rsidR="00413AF4" w:rsidRDefault="00413AF4" w:rsidP="006B187A">
            <w:pPr>
              <w:pStyle w:val="TAC"/>
              <w:rPr>
                <w:color w:val="000000" w:themeColor="text1"/>
                <w:szCs w:val="18"/>
              </w:rPr>
            </w:pPr>
            <w:r w:rsidRPr="1BFFD7E4">
              <w:t>0101</w:t>
            </w:r>
          </w:p>
        </w:tc>
        <w:tc>
          <w:tcPr>
            <w:tcW w:w="828" w:type="dxa"/>
            <w:tcBorders>
              <w:top w:val="nil"/>
              <w:left w:val="nil"/>
              <w:bottom w:val="nil"/>
              <w:right w:val="single" w:sz="8" w:space="0" w:color="auto"/>
            </w:tcBorders>
            <w:tcMar>
              <w:left w:w="108" w:type="dxa"/>
              <w:right w:w="108" w:type="dxa"/>
            </w:tcMar>
            <w:vAlign w:val="center"/>
          </w:tcPr>
          <w:p w14:paraId="101879BF" w14:textId="77777777" w:rsidR="00413AF4" w:rsidRDefault="00413AF4" w:rsidP="006B187A">
            <w:pPr>
              <w:pStyle w:val="TAC"/>
              <w:rPr>
                <w:color w:val="000000" w:themeColor="text1"/>
                <w:szCs w:val="18"/>
              </w:rPr>
            </w:pPr>
            <w:r>
              <w:t>2.8282</w:t>
            </w:r>
          </w:p>
        </w:tc>
        <w:tc>
          <w:tcPr>
            <w:tcW w:w="896" w:type="dxa"/>
            <w:tcBorders>
              <w:top w:val="nil"/>
              <w:left w:val="single" w:sz="8" w:space="0" w:color="auto"/>
              <w:bottom w:val="nil"/>
              <w:right w:val="nil"/>
            </w:tcBorders>
            <w:tcMar>
              <w:left w:w="108" w:type="dxa"/>
              <w:right w:w="108" w:type="dxa"/>
            </w:tcMar>
            <w:vAlign w:val="center"/>
          </w:tcPr>
          <w:p w14:paraId="16034CE3" w14:textId="77777777" w:rsidR="00413AF4" w:rsidRDefault="00413AF4" w:rsidP="006B187A">
            <w:pPr>
              <w:pStyle w:val="TAC"/>
              <w:rPr>
                <w:color w:val="000000" w:themeColor="text1"/>
                <w:szCs w:val="18"/>
              </w:rPr>
            </w:pPr>
            <w:r w:rsidRPr="1BFFD7E4">
              <w:t>1101</w:t>
            </w:r>
          </w:p>
        </w:tc>
        <w:tc>
          <w:tcPr>
            <w:tcW w:w="828" w:type="dxa"/>
            <w:tcBorders>
              <w:top w:val="nil"/>
              <w:left w:val="nil"/>
              <w:bottom w:val="nil"/>
              <w:right w:val="single" w:sz="8" w:space="0" w:color="auto"/>
            </w:tcBorders>
            <w:tcMar>
              <w:left w:w="108" w:type="dxa"/>
              <w:right w:w="108" w:type="dxa"/>
            </w:tcMar>
            <w:vAlign w:val="center"/>
          </w:tcPr>
          <w:p w14:paraId="17A9524C" w14:textId="77777777" w:rsidR="00413AF4" w:rsidRDefault="00413AF4" w:rsidP="006B187A">
            <w:pPr>
              <w:pStyle w:val="TAC"/>
              <w:rPr>
                <w:color w:val="000000" w:themeColor="text1"/>
                <w:szCs w:val="18"/>
              </w:rPr>
            </w:pPr>
            <w:r>
              <w:t>45.255</w:t>
            </w:r>
          </w:p>
        </w:tc>
      </w:tr>
      <w:tr w:rsidR="00413AF4" w14:paraId="23FC8762"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48824880" w14:textId="77777777" w:rsidR="00413AF4" w:rsidRDefault="00413AF4" w:rsidP="006B187A">
            <w:pPr>
              <w:pStyle w:val="TAC"/>
              <w:rPr>
                <w:color w:val="000000" w:themeColor="text1"/>
                <w:szCs w:val="18"/>
              </w:rPr>
            </w:pPr>
            <w:r w:rsidRPr="1BFFD7E4">
              <w:t>0110</w:t>
            </w:r>
          </w:p>
        </w:tc>
        <w:tc>
          <w:tcPr>
            <w:tcW w:w="828" w:type="dxa"/>
            <w:tcBorders>
              <w:top w:val="nil"/>
              <w:left w:val="nil"/>
              <w:bottom w:val="nil"/>
              <w:right w:val="single" w:sz="8" w:space="0" w:color="auto"/>
            </w:tcBorders>
            <w:tcMar>
              <w:left w:w="108" w:type="dxa"/>
              <w:right w:w="108" w:type="dxa"/>
            </w:tcMar>
            <w:vAlign w:val="center"/>
          </w:tcPr>
          <w:p w14:paraId="492442D9" w14:textId="77777777" w:rsidR="00413AF4" w:rsidRDefault="00413AF4" w:rsidP="006B187A">
            <w:pPr>
              <w:pStyle w:val="TAC"/>
              <w:rPr>
                <w:color w:val="000000" w:themeColor="text1"/>
                <w:szCs w:val="18"/>
              </w:rPr>
            </w:pPr>
            <w:r>
              <w:t>4</w:t>
            </w:r>
          </w:p>
        </w:tc>
        <w:tc>
          <w:tcPr>
            <w:tcW w:w="896" w:type="dxa"/>
            <w:tcBorders>
              <w:top w:val="nil"/>
              <w:left w:val="single" w:sz="8" w:space="0" w:color="auto"/>
              <w:bottom w:val="nil"/>
              <w:right w:val="nil"/>
            </w:tcBorders>
            <w:tcMar>
              <w:left w:w="108" w:type="dxa"/>
              <w:right w:w="108" w:type="dxa"/>
            </w:tcMar>
            <w:vAlign w:val="center"/>
          </w:tcPr>
          <w:p w14:paraId="0F254B56" w14:textId="77777777" w:rsidR="00413AF4" w:rsidRDefault="00413AF4" w:rsidP="006B187A">
            <w:pPr>
              <w:pStyle w:val="TAC"/>
              <w:rPr>
                <w:color w:val="000000" w:themeColor="text1"/>
                <w:szCs w:val="18"/>
              </w:rPr>
            </w:pPr>
            <w:r w:rsidRPr="1BFFD7E4">
              <w:t>1110</w:t>
            </w:r>
          </w:p>
        </w:tc>
        <w:tc>
          <w:tcPr>
            <w:tcW w:w="828" w:type="dxa"/>
            <w:tcBorders>
              <w:top w:val="nil"/>
              <w:left w:val="nil"/>
              <w:bottom w:val="nil"/>
              <w:right w:val="single" w:sz="8" w:space="0" w:color="auto"/>
            </w:tcBorders>
            <w:tcMar>
              <w:left w:w="108" w:type="dxa"/>
              <w:right w:w="108" w:type="dxa"/>
            </w:tcMar>
            <w:vAlign w:val="center"/>
          </w:tcPr>
          <w:p w14:paraId="24C7E72E" w14:textId="77777777" w:rsidR="00413AF4" w:rsidRDefault="00413AF4" w:rsidP="006B187A">
            <w:pPr>
              <w:pStyle w:val="TAC"/>
              <w:rPr>
                <w:color w:val="000000" w:themeColor="text1"/>
                <w:szCs w:val="18"/>
              </w:rPr>
            </w:pPr>
            <w:r>
              <w:t>64</w:t>
            </w:r>
          </w:p>
        </w:tc>
      </w:tr>
      <w:tr w:rsidR="00413AF4" w14:paraId="4F774B34"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vAlign w:val="center"/>
          </w:tcPr>
          <w:p w14:paraId="29E292DE" w14:textId="77777777" w:rsidR="00413AF4" w:rsidRDefault="00413AF4" w:rsidP="006B187A">
            <w:pPr>
              <w:pStyle w:val="TAC"/>
              <w:rPr>
                <w:color w:val="000000" w:themeColor="text1"/>
                <w:szCs w:val="18"/>
              </w:rPr>
            </w:pPr>
            <w:r w:rsidRPr="1BFFD7E4">
              <w:t>0111</w:t>
            </w:r>
          </w:p>
        </w:tc>
        <w:tc>
          <w:tcPr>
            <w:tcW w:w="828" w:type="dxa"/>
            <w:tcBorders>
              <w:top w:val="nil"/>
              <w:left w:val="nil"/>
              <w:bottom w:val="single" w:sz="8" w:space="0" w:color="auto"/>
              <w:right w:val="single" w:sz="8" w:space="0" w:color="auto"/>
            </w:tcBorders>
            <w:tcMar>
              <w:left w:w="108" w:type="dxa"/>
              <w:right w:w="108" w:type="dxa"/>
            </w:tcMar>
            <w:vAlign w:val="center"/>
          </w:tcPr>
          <w:p w14:paraId="74292770" w14:textId="77777777" w:rsidR="00413AF4" w:rsidRDefault="00413AF4" w:rsidP="006B187A">
            <w:pPr>
              <w:pStyle w:val="TAC"/>
              <w:rPr>
                <w:color w:val="000000" w:themeColor="text1"/>
                <w:szCs w:val="18"/>
              </w:rPr>
            </w:pPr>
            <w:r>
              <w:t>5.6568</w:t>
            </w:r>
          </w:p>
        </w:tc>
        <w:tc>
          <w:tcPr>
            <w:tcW w:w="896" w:type="dxa"/>
            <w:tcBorders>
              <w:top w:val="nil"/>
              <w:left w:val="single" w:sz="8" w:space="0" w:color="auto"/>
              <w:bottom w:val="single" w:sz="8" w:space="0" w:color="auto"/>
              <w:right w:val="nil"/>
            </w:tcBorders>
            <w:tcMar>
              <w:left w:w="108" w:type="dxa"/>
              <w:right w:w="108" w:type="dxa"/>
            </w:tcMar>
            <w:vAlign w:val="center"/>
          </w:tcPr>
          <w:p w14:paraId="69DAD6E4" w14:textId="77777777" w:rsidR="00413AF4" w:rsidRDefault="00413AF4" w:rsidP="006B187A">
            <w:pPr>
              <w:pStyle w:val="TAC"/>
              <w:rPr>
                <w:color w:val="000000" w:themeColor="text1"/>
                <w:szCs w:val="18"/>
              </w:rPr>
            </w:pPr>
            <w:r w:rsidRPr="1BFFD7E4">
              <w:t>1111</w:t>
            </w:r>
          </w:p>
        </w:tc>
        <w:tc>
          <w:tcPr>
            <w:tcW w:w="828" w:type="dxa"/>
            <w:tcBorders>
              <w:top w:val="nil"/>
              <w:left w:val="nil"/>
              <w:bottom w:val="single" w:sz="8" w:space="0" w:color="auto"/>
              <w:right w:val="single" w:sz="8" w:space="0" w:color="auto"/>
            </w:tcBorders>
            <w:tcMar>
              <w:left w:w="108" w:type="dxa"/>
              <w:right w:w="108" w:type="dxa"/>
            </w:tcMar>
            <w:vAlign w:val="center"/>
          </w:tcPr>
          <w:p w14:paraId="0B72D58D" w14:textId="77777777" w:rsidR="00413AF4" w:rsidRDefault="00413AF4" w:rsidP="006B187A">
            <w:pPr>
              <w:pStyle w:val="TAC"/>
              <w:rPr>
                <w:color w:val="000000" w:themeColor="text1"/>
                <w:szCs w:val="18"/>
              </w:rPr>
            </w:pPr>
            <w:r>
              <w:t>90.51</w:t>
            </w:r>
          </w:p>
        </w:tc>
      </w:tr>
    </w:tbl>
    <w:p w14:paraId="2E8CE096" w14:textId="77777777" w:rsidR="00413AF4" w:rsidRDefault="00413AF4" w:rsidP="002F2B45"/>
    <w:p w14:paraId="6D909409" w14:textId="77777777" w:rsidR="00413AF4" w:rsidRDefault="00413AF4" w:rsidP="002F2B45">
      <w:r>
        <w:t xml:space="preserve">The six absorption coefficients, corresponding to the six room surfaces (front, back, left, right, ceiling, floor) are computed as </w:t>
      </w:r>
      <m:oMath>
        <m:r>
          <w:rPr>
            <w:rFonts w:ascii="Cambria Math" w:hAnsi="Cambria Math"/>
          </w:rPr>
          <m:t xml:space="preserve">absorption </m:t>
        </m:r>
        <m:d>
          <m:dPr>
            <m:ctrlPr>
              <w:rPr>
                <w:rFonts w:ascii="Cambria Math" w:hAnsi="Cambria Math"/>
                <w:i/>
              </w:rPr>
            </m:ctrlPr>
          </m:dPr>
          <m:e>
            <m:r>
              <w:rPr>
                <w:rFonts w:ascii="Cambria Math" w:hAnsi="Cambria Math"/>
              </w:rPr>
              <m:t>n</m:t>
            </m:r>
          </m:e>
        </m:d>
        <m:r>
          <w:rPr>
            <w:rFonts w:ascii="Cambria Math" w:hAnsi="Cambria Math"/>
          </w:rPr>
          <m:t>= 0.08*</m:t>
        </m:r>
        <m:sSup>
          <m:sSupPr>
            <m:ctrlPr>
              <w:rPr>
                <w:rFonts w:ascii="Cambria Math" w:hAnsi="Cambria Math"/>
              </w:rPr>
            </m:ctrlPr>
          </m:sSupPr>
          <m:e>
            <m:r>
              <w:rPr>
                <w:rFonts w:ascii="Cambria Math" w:hAnsi="Cambria Math"/>
              </w:rPr>
              <m:t>2</m:t>
            </m:r>
          </m:e>
          <m:sup>
            <m:r>
              <m:rPr>
                <m:sty m:val="p"/>
              </m:rPr>
              <w:rPr>
                <w:rFonts w:ascii="Cambria Math" w:hAnsi="Cambria Math"/>
              </w:rPr>
              <m:t>1.05n</m:t>
            </m:r>
          </m:sup>
        </m:sSup>
      </m:oMath>
      <w:r>
        <w:t xml:space="preserve"> with </w:t>
      </w:r>
      <m:oMath>
        <m:r>
          <w:rPr>
            <w:rFonts w:ascii="Cambria Math" w:hAnsi="Cambria Math"/>
          </w:rPr>
          <m:t>n ∈ </m:t>
        </m:r>
        <m:d>
          <m:dPr>
            <m:begChr m:val="["/>
            <m:endChr m:val="]"/>
            <m:ctrlPr>
              <w:rPr>
                <w:rFonts w:ascii="Cambria Math" w:hAnsi="Cambria Math"/>
              </w:rPr>
            </m:ctrlPr>
          </m:dPr>
          <m:e>
            <m:r>
              <w:rPr>
                <w:rFonts w:ascii="Cambria Math" w:hAnsi="Cambria Math"/>
              </w:rPr>
              <m:t>0..3</m:t>
            </m:r>
          </m:e>
        </m:d>
      </m:oMath>
      <w:r>
        <w:t xml:space="preserve"> as shown on Table A.3.5.6.2-4.</w:t>
      </w:r>
    </w:p>
    <w:p w14:paraId="5E8C0A4A" w14:textId="77777777" w:rsidR="00413AF4" w:rsidRDefault="00413AF4" w:rsidP="002F2B45">
      <w:pPr>
        <w:pStyle w:val="TH"/>
        <w:rPr>
          <w:rFonts w:eastAsia="Arial" w:cs="Arial"/>
        </w:rPr>
      </w:pPr>
      <w:bookmarkStart w:id="1589" w:name="_CRTableA_3_5_6_24"/>
      <w:r w:rsidRPr="1BFFD7E4">
        <w:rPr>
          <w:rFonts w:eastAsia="Arial"/>
        </w:rPr>
        <w:t xml:space="preserve">Table </w:t>
      </w:r>
      <w:bookmarkEnd w:id="1589"/>
      <w:r w:rsidRPr="1BFFD7E4">
        <w:rPr>
          <w:rFonts w:eastAsia="Arial"/>
        </w:rPr>
        <w:t>A.</w:t>
      </w:r>
      <w:r>
        <w:rPr>
          <w:rFonts w:eastAsia="Arial"/>
        </w:rPr>
        <w:t>3.5.6.2-4</w:t>
      </w:r>
      <w:r w:rsidRPr="1BFFD7E4">
        <w:rPr>
          <w:rFonts w:eastAsia="Arial"/>
        </w:rPr>
        <w:t>:</w:t>
      </w:r>
      <w:r>
        <w:rPr>
          <w:rFonts w:eastAsia="Arial"/>
        </w:rPr>
        <w:t xml:space="preserve"> 2</w:t>
      </w:r>
      <w:r w:rsidRPr="1BFFD7E4">
        <w:rPr>
          <w:rFonts w:eastAsia="Arial"/>
        </w:rPr>
        <w:t xml:space="preserve">-bit codes and respective </w:t>
      </w:r>
      <w:r>
        <w:rPr>
          <w:rFonts w:eastAsia="Arial"/>
        </w:rPr>
        <w:t>absorption coefficient</w:t>
      </w:r>
      <w:r w:rsidRPr="1BFFD7E4">
        <w:rPr>
          <w:rFonts w:eastAsia="Arial"/>
        </w:rPr>
        <w:t xml:space="preserve"> values</w:t>
      </w:r>
    </w:p>
    <w:tbl>
      <w:tblPr>
        <w:tblStyle w:val="TableGrid"/>
        <w:tblW w:w="0" w:type="auto"/>
        <w:jc w:val="center"/>
        <w:tblLayout w:type="fixed"/>
        <w:tblLook w:val="04A0" w:firstRow="1" w:lastRow="0" w:firstColumn="1" w:lastColumn="0" w:noHBand="0" w:noVBand="1"/>
      </w:tblPr>
      <w:tblGrid>
        <w:gridCol w:w="896"/>
        <w:gridCol w:w="828"/>
      </w:tblGrid>
      <w:tr w:rsidR="00413AF4" w14:paraId="3EA18CF2" w14:textId="77777777" w:rsidTr="006B187A">
        <w:trPr>
          <w:trHeight w:val="300"/>
          <w:jc w:val="center"/>
        </w:trPr>
        <w:tc>
          <w:tcPr>
            <w:tcW w:w="896" w:type="dxa"/>
            <w:tcBorders>
              <w:top w:val="single" w:sz="8" w:space="0" w:color="auto"/>
              <w:left w:val="single" w:sz="8" w:space="0" w:color="auto"/>
              <w:bottom w:val="single" w:sz="8" w:space="0" w:color="auto"/>
              <w:right w:val="nil"/>
            </w:tcBorders>
            <w:shd w:val="clear" w:color="auto" w:fill="D9D9D9" w:themeFill="background1" w:themeFillShade="D9"/>
            <w:tcMar>
              <w:left w:w="108" w:type="dxa"/>
              <w:right w:w="108" w:type="dxa"/>
            </w:tcMar>
          </w:tcPr>
          <w:p w14:paraId="3D739DD0" w14:textId="77777777" w:rsidR="00413AF4" w:rsidRDefault="00413AF4" w:rsidP="006B187A">
            <w:pPr>
              <w:pStyle w:val="TAH"/>
              <w:rPr>
                <w:color w:val="000000" w:themeColor="text1"/>
                <w:szCs w:val="18"/>
              </w:rPr>
            </w:pPr>
            <w:r w:rsidRPr="1BFFD7E4">
              <w:t>Code</w:t>
            </w:r>
          </w:p>
        </w:tc>
        <w:tc>
          <w:tcPr>
            <w:tcW w:w="828" w:type="dxa"/>
            <w:tcBorders>
              <w:top w:val="single" w:sz="8" w:space="0" w:color="auto"/>
              <w:left w:val="nil"/>
              <w:bottom w:val="single" w:sz="8" w:space="0" w:color="auto"/>
              <w:right w:val="single" w:sz="8" w:space="0" w:color="auto"/>
            </w:tcBorders>
            <w:shd w:val="clear" w:color="auto" w:fill="D9D9D9" w:themeFill="background1" w:themeFillShade="D9"/>
            <w:tcMar>
              <w:left w:w="108" w:type="dxa"/>
              <w:right w:w="108" w:type="dxa"/>
            </w:tcMar>
          </w:tcPr>
          <w:p w14:paraId="177A01BE" w14:textId="77777777" w:rsidR="00413AF4" w:rsidRDefault="00413AF4" w:rsidP="006B187A">
            <w:pPr>
              <w:pStyle w:val="TAH"/>
              <w:rPr>
                <w:color w:val="000000" w:themeColor="text1"/>
                <w:szCs w:val="18"/>
              </w:rPr>
            </w:pPr>
            <w:r w:rsidRPr="1BFFD7E4">
              <w:t>Value</w:t>
            </w:r>
          </w:p>
        </w:tc>
      </w:tr>
      <w:tr w:rsidR="00413AF4" w14:paraId="2EF7546E" w14:textId="77777777" w:rsidTr="006B187A">
        <w:trPr>
          <w:trHeight w:val="300"/>
          <w:jc w:val="center"/>
        </w:trPr>
        <w:tc>
          <w:tcPr>
            <w:tcW w:w="896" w:type="dxa"/>
            <w:tcBorders>
              <w:top w:val="single" w:sz="8" w:space="0" w:color="auto"/>
              <w:left w:val="single" w:sz="8" w:space="0" w:color="auto"/>
              <w:bottom w:val="nil"/>
              <w:right w:val="nil"/>
            </w:tcBorders>
            <w:tcMar>
              <w:left w:w="108" w:type="dxa"/>
              <w:right w:w="108" w:type="dxa"/>
            </w:tcMar>
            <w:vAlign w:val="center"/>
          </w:tcPr>
          <w:p w14:paraId="56A8FF39" w14:textId="77777777" w:rsidR="00413AF4" w:rsidRDefault="00413AF4" w:rsidP="006B187A">
            <w:pPr>
              <w:pStyle w:val="TAC"/>
              <w:rPr>
                <w:color w:val="000000" w:themeColor="text1"/>
                <w:szCs w:val="18"/>
              </w:rPr>
            </w:pPr>
            <w:r w:rsidRPr="1BFFD7E4">
              <w:t>00</w:t>
            </w:r>
          </w:p>
        </w:tc>
        <w:tc>
          <w:tcPr>
            <w:tcW w:w="828" w:type="dxa"/>
            <w:tcBorders>
              <w:top w:val="single" w:sz="8" w:space="0" w:color="auto"/>
              <w:left w:val="nil"/>
              <w:bottom w:val="nil"/>
              <w:right w:val="single" w:sz="8" w:space="0" w:color="auto"/>
            </w:tcBorders>
            <w:tcMar>
              <w:left w:w="108" w:type="dxa"/>
              <w:right w:w="108" w:type="dxa"/>
            </w:tcMar>
            <w:vAlign w:val="center"/>
          </w:tcPr>
          <w:p w14:paraId="2C540959" w14:textId="77777777" w:rsidR="00413AF4" w:rsidRDefault="00413AF4" w:rsidP="006B187A">
            <w:pPr>
              <w:pStyle w:val="TAC"/>
              <w:rPr>
                <w:color w:val="000000" w:themeColor="text1"/>
                <w:szCs w:val="18"/>
              </w:rPr>
            </w:pPr>
            <w:r>
              <w:t>0.0800</w:t>
            </w:r>
          </w:p>
        </w:tc>
      </w:tr>
      <w:tr w:rsidR="00413AF4" w14:paraId="168BFCDA"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616EC32B" w14:textId="77777777" w:rsidR="00413AF4" w:rsidRDefault="00413AF4" w:rsidP="006B187A">
            <w:pPr>
              <w:pStyle w:val="TAC"/>
              <w:rPr>
                <w:color w:val="000000" w:themeColor="text1"/>
                <w:szCs w:val="18"/>
              </w:rPr>
            </w:pPr>
            <w:r w:rsidRPr="1BFFD7E4">
              <w:t>01</w:t>
            </w:r>
          </w:p>
        </w:tc>
        <w:tc>
          <w:tcPr>
            <w:tcW w:w="828" w:type="dxa"/>
            <w:tcBorders>
              <w:top w:val="nil"/>
              <w:left w:val="nil"/>
              <w:bottom w:val="nil"/>
              <w:right w:val="single" w:sz="8" w:space="0" w:color="auto"/>
            </w:tcBorders>
            <w:tcMar>
              <w:left w:w="108" w:type="dxa"/>
              <w:right w:w="108" w:type="dxa"/>
            </w:tcMar>
            <w:vAlign w:val="center"/>
          </w:tcPr>
          <w:p w14:paraId="71424633" w14:textId="77777777" w:rsidR="00413AF4" w:rsidRDefault="00413AF4" w:rsidP="006B187A">
            <w:pPr>
              <w:pStyle w:val="TAC"/>
              <w:rPr>
                <w:color w:val="000000" w:themeColor="text1"/>
                <w:szCs w:val="18"/>
              </w:rPr>
            </w:pPr>
            <w:r w:rsidRPr="00A0590F">
              <w:t>0.</w:t>
            </w:r>
            <w:r>
              <w:t>1656</w:t>
            </w:r>
          </w:p>
        </w:tc>
      </w:tr>
      <w:tr w:rsidR="00413AF4" w14:paraId="14E79FF0" w14:textId="77777777" w:rsidTr="006B187A">
        <w:trPr>
          <w:trHeight w:val="300"/>
          <w:jc w:val="center"/>
        </w:trPr>
        <w:tc>
          <w:tcPr>
            <w:tcW w:w="896" w:type="dxa"/>
            <w:tcBorders>
              <w:top w:val="nil"/>
              <w:left w:val="single" w:sz="8" w:space="0" w:color="auto"/>
              <w:bottom w:val="nil"/>
              <w:right w:val="nil"/>
            </w:tcBorders>
            <w:tcMar>
              <w:left w:w="108" w:type="dxa"/>
              <w:right w:w="108" w:type="dxa"/>
            </w:tcMar>
            <w:vAlign w:val="center"/>
          </w:tcPr>
          <w:p w14:paraId="13700772" w14:textId="77777777" w:rsidR="00413AF4" w:rsidRDefault="00413AF4" w:rsidP="006B187A">
            <w:pPr>
              <w:pStyle w:val="TAC"/>
              <w:rPr>
                <w:color w:val="000000" w:themeColor="text1"/>
                <w:szCs w:val="18"/>
              </w:rPr>
            </w:pPr>
            <w:r w:rsidRPr="1BFFD7E4">
              <w:t>10</w:t>
            </w:r>
          </w:p>
        </w:tc>
        <w:tc>
          <w:tcPr>
            <w:tcW w:w="828" w:type="dxa"/>
            <w:tcBorders>
              <w:top w:val="nil"/>
              <w:left w:val="nil"/>
              <w:bottom w:val="nil"/>
              <w:right w:val="single" w:sz="8" w:space="0" w:color="auto"/>
            </w:tcBorders>
            <w:tcMar>
              <w:left w:w="108" w:type="dxa"/>
              <w:right w:w="108" w:type="dxa"/>
            </w:tcMar>
            <w:vAlign w:val="center"/>
          </w:tcPr>
          <w:p w14:paraId="4BDA687F" w14:textId="77777777" w:rsidR="00413AF4" w:rsidRDefault="00413AF4" w:rsidP="006B187A">
            <w:pPr>
              <w:pStyle w:val="TAC"/>
              <w:rPr>
                <w:color w:val="000000" w:themeColor="text1"/>
                <w:szCs w:val="18"/>
              </w:rPr>
            </w:pPr>
            <w:r>
              <w:rPr>
                <w:color w:val="000000" w:themeColor="text1"/>
                <w:szCs w:val="18"/>
              </w:rPr>
              <w:t>0.3430</w:t>
            </w:r>
          </w:p>
        </w:tc>
      </w:tr>
      <w:tr w:rsidR="00413AF4" w14:paraId="529AE250" w14:textId="77777777" w:rsidTr="006B187A">
        <w:trPr>
          <w:trHeight w:val="300"/>
          <w:jc w:val="center"/>
        </w:trPr>
        <w:tc>
          <w:tcPr>
            <w:tcW w:w="896" w:type="dxa"/>
            <w:tcBorders>
              <w:top w:val="nil"/>
              <w:left w:val="single" w:sz="8" w:space="0" w:color="auto"/>
              <w:bottom w:val="single" w:sz="8" w:space="0" w:color="auto"/>
              <w:right w:val="nil"/>
            </w:tcBorders>
            <w:tcMar>
              <w:left w:w="108" w:type="dxa"/>
              <w:right w:w="108" w:type="dxa"/>
            </w:tcMar>
            <w:vAlign w:val="center"/>
          </w:tcPr>
          <w:p w14:paraId="14EF7ED3" w14:textId="77777777" w:rsidR="00413AF4" w:rsidRDefault="00413AF4" w:rsidP="006B187A">
            <w:pPr>
              <w:pStyle w:val="TAC"/>
              <w:rPr>
                <w:color w:val="000000" w:themeColor="text1"/>
                <w:szCs w:val="18"/>
              </w:rPr>
            </w:pPr>
            <w:r w:rsidRPr="1BFFD7E4">
              <w:t>11</w:t>
            </w:r>
          </w:p>
        </w:tc>
        <w:tc>
          <w:tcPr>
            <w:tcW w:w="828" w:type="dxa"/>
            <w:tcBorders>
              <w:top w:val="nil"/>
              <w:left w:val="nil"/>
              <w:bottom w:val="single" w:sz="8" w:space="0" w:color="auto"/>
              <w:right w:val="single" w:sz="8" w:space="0" w:color="auto"/>
            </w:tcBorders>
            <w:tcMar>
              <w:left w:w="108" w:type="dxa"/>
              <w:right w:w="108" w:type="dxa"/>
            </w:tcMar>
            <w:vAlign w:val="center"/>
          </w:tcPr>
          <w:p w14:paraId="42E126D0" w14:textId="77777777" w:rsidR="00413AF4" w:rsidRDefault="00413AF4" w:rsidP="006B187A">
            <w:pPr>
              <w:pStyle w:val="TAC"/>
              <w:rPr>
                <w:color w:val="000000" w:themeColor="text1"/>
                <w:szCs w:val="18"/>
              </w:rPr>
            </w:pPr>
            <w:r>
              <w:t>0.7101</w:t>
            </w:r>
          </w:p>
        </w:tc>
      </w:tr>
    </w:tbl>
    <w:p w14:paraId="1AE8EE5B" w14:textId="77777777" w:rsidR="00413AF4" w:rsidRDefault="00413AF4" w:rsidP="00BB7A21">
      <w:pPr>
        <w:rPr>
          <w:ins w:id="1590" w:author="Author"/>
        </w:rPr>
      </w:pPr>
    </w:p>
    <w:p w14:paraId="750CE3FC" w14:textId="77777777" w:rsidR="00413AF4" w:rsidRDefault="00413AF4" w:rsidP="002F2B45">
      <w:pPr>
        <w:rPr>
          <w:ins w:id="1591" w:author="Author"/>
        </w:rPr>
      </w:pPr>
      <w:ins w:id="1592" w:author="Author">
        <w:r w:rsidRPr="007E0CCC">
          <w:lastRenderedPageBreak/>
          <w:t>The most recent 1-byte ACOUSTIC_ENVIRONMENT PI data (AE identifier) is used to select the acoustic environment for rendering with room acoustics synthesis. This selection stays in effect until a new AE identifier is received.</w:t>
        </w:r>
      </w:ins>
    </w:p>
    <w:p w14:paraId="0A932CF7" w14:textId="77777777" w:rsidR="00413AF4" w:rsidRDefault="00413AF4" w:rsidP="00003678">
      <w:pPr>
        <w:pStyle w:val="Heading4"/>
        <w:rPr>
          <w:ins w:id="1593" w:author="Author"/>
        </w:rPr>
      </w:pPr>
      <w:ins w:id="1594" w:author="Author">
        <w:r>
          <w:t>A.3.5.6.3</w:t>
        </w:r>
        <w:r>
          <w:tab/>
          <w:t>Audio Description PI data (forward direction)</w:t>
        </w:r>
      </w:ins>
    </w:p>
    <w:p w14:paraId="4B30C14B" w14:textId="77777777" w:rsidR="00413AF4" w:rsidRDefault="00413AF4" w:rsidP="00003678">
      <w:pPr>
        <w:rPr>
          <w:ins w:id="1595" w:author="Author"/>
        </w:rPr>
      </w:pPr>
      <w:ins w:id="1596" w:author="Author">
        <w:r>
          <w:t>Audio Description</w:t>
        </w:r>
        <w:r w:rsidRPr="1BFFD7E4">
          <w:t xml:space="preserve"> (</w:t>
        </w:r>
        <w:r>
          <w:t>AD</w:t>
        </w:r>
        <w:r w:rsidRPr="1BFFD7E4">
          <w:t xml:space="preserve">) PI data frames can be used to </w:t>
        </w:r>
        <w:r>
          <w:t>describe the audio content (e.g. speech/music/general audio) transmitted from sender to receiver</w:t>
        </w:r>
        <w:r w:rsidRPr="1BFFD7E4">
          <w:t xml:space="preserve">. </w:t>
        </w:r>
      </w:ins>
    </w:p>
    <w:p w14:paraId="2874319D" w14:textId="77777777" w:rsidR="00413AF4" w:rsidRDefault="00413AF4" w:rsidP="00003678">
      <w:pPr>
        <w:rPr>
          <w:ins w:id="1597" w:author="Author"/>
          <w:lang w:val="en-US" w:eastAsia="ja-JP"/>
        </w:rPr>
      </w:pPr>
      <w:ins w:id="1598" w:author="Author">
        <w:r>
          <w:t xml:space="preserve">The size of AD PI data varies from 1 to 5 </w:t>
        </w:r>
        <w:r w:rsidRPr="00755123">
          <w:t>bytes</w:t>
        </w:r>
        <w:r>
          <w:t xml:space="preserve"> and depends on the IVAS format as described in </w:t>
        </w:r>
        <w:r w:rsidRPr="00F87C84">
          <w:rPr>
            <w:lang w:val="en-US" w:eastAsia="ja-JP"/>
          </w:rPr>
          <w:t>Table A.</w:t>
        </w:r>
        <w:r>
          <w:rPr>
            <w:lang w:val="en-US" w:eastAsia="ja-JP"/>
          </w:rPr>
          <w:t xml:space="preserve">3.5.6.3-1. Wherein for OSBA and OMASA formats the number of discrete coded objects are as per Table 5.8-1 and Table 5.9-1 respectively. </w:t>
        </w:r>
      </w:ins>
    </w:p>
    <w:p w14:paraId="0CA025EF" w14:textId="77777777" w:rsidR="00413AF4" w:rsidRDefault="00413AF4" w:rsidP="00003678">
      <w:pPr>
        <w:pStyle w:val="TH"/>
        <w:rPr>
          <w:ins w:id="1599" w:author="Author"/>
          <w:rFonts w:eastAsia="Arial" w:cs="Arial"/>
        </w:rPr>
      </w:pPr>
      <w:ins w:id="1600" w:author="Author">
        <w:r w:rsidRPr="1BFFD7E4">
          <w:rPr>
            <w:rFonts w:eastAsia="Arial"/>
          </w:rPr>
          <w:t>Table A.</w:t>
        </w:r>
        <w:r>
          <w:rPr>
            <w:rFonts w:eastAsia="Arial"/>
          </w:rPr>
          <w:t>3.5.6.3-1</w:t>
        </w:r>
        <w:r w:rsidRPr="1BFFD7E4">
          <w:rPr>
            <w:rFonts w:eastAsia="Arial"/>
          </w:rPr>
          <w:t xml:space="preserve">: </w:t>
        </w:r>
        <w:r>
          <w:t>Audio Description PI data size</w:t>
        </w:r>
      </w:ins>
    </w:p>
    <w:tbl>
      <w:tblPr>
        <w:tblW w:w="0" w:type="auto"/>
        <w:jc w:val="center"/>
        <w:tblLayout w:type="fixed"/>
        <w:tblLook w:val="04A0" w:firstRow="1" w:lastRow="0" w:firstColumn="1" w:lastColumn="0" w:noHBand="0" w:noVBand="1"/>
      </w:tblPr>
      <w:tblGrid>
        <w:gridCol w:w="2018"/>
        <w:gridCol w:w="4139"/>
      </w:tblGrid>
      <w:tr w:rsidR="00413AF4" w14:paraId="2B2BEB8F" w14:textId="77777777" w:rsidTr="004320F5">
        <w:trPr>
          <w:trHeight w:val="300"/>
          <w:jc w:val="center"/>
          <w:ins w:id="1601"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6DC09C1" w14:textId="77777777" w:rsidR="00413AF4" w:rsidRDefault="00413AF4" w:rsidP="004320F5">
            <w:pPr>
              <w:spacing w:after="0"/>
              <w:jc w:val="center"/>
              <w:rPr>
                <w:ins w:id="1602" w:author="Author"/>
                <w:rFonts w:ascii="Arial" w:eastAsia="Arial" w:hAnsi="Arial" w:cs="Arial"/>
                <w:b/>
                <w:bCs/>
                <w:color w:val="000000" w:themeColor="text1"/>
                <w:sz w:val="18"/>
                <w:szCs w:val="18"/>
                <w:lang w:val="fr"/>
              </w:rPr>
            </w:pPr>
            <w:ins w:id="1603" w:author="Author">
              <w:r>
                <w:rPr>
                  <w:rFonts w:ascii="Arial" w:eastAsia="Arial" w:hAnsi="Arial" w:cs="Arial"/>
                  <w:b/>
                  <w:bCs/>
                  <w:color w:val="000000" w:themeColor="text1"/>
                  <w:sz w:val="18"/>
                  <w:szCs w:val="18"/>
                  <w:lang w:val="fr"/>
                </w:rPr>
                <w:t>IVAS format</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26F1956" w14:textId="77777777" w:rsidR="00413AF4" w:rsidRDefault="00413AF4" w:rsidP="004320F5">
            <w:pPr>
              <w:spacing w:after="0"/>
              <w:jc w:val="center"/>
              <w:rPr>
                <w:ins w:id="1604" w:author="Author"/>
                <w:rFonts w:ascii="Arial" w:eastAsia="Arial" w:hAnsi="Arial" w:cs="Arial"/>
                <w:b/>
                <w:bCs/>
                <w:color w:val="000000" w:themeColor="text1"/>
                <w:sz w:val="18"/>
                <w:szCs w:val="18"/>
              </w:rPr>
            </w:pPr>
            <w:ins w:id="1605" w:author="Author">
              <w:r>
                <w:rPr>
                  <w:rFonts w:ascii="Arial" w:eastAsia="Arial" w:hAnsi="Arial" w:cs="Arial"/>
                  <w:b/>
                  <w:bCs/>
                  <w:color w:val="000000" w:themeColor="text1"/>
                  <w:sz w:val="18"/>
                  <w:szCs w:val="18"/>
                </w:rPr>
                <w:t>Size (Bytes)</w:t>
              </w:r>
            </w:ins>
          </w:p>
        </w:tc>
      </w:tr>
      <w:tr w:rsidR="00413AF4" w14:paraId="5D18ACD7" w14:textId="77777777" w:rsidTr="004320F5">
        <w:trPr>
          <w:trHeight w:val="300"/>
          <w:jc w:val="center"/>
          <w:ins w:id="160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EF89567" w14:textId="77777777" w:rsidR="00413AF4" w:rsidRDefault="00413AF4" w:rsidP="004320F5">
            <w:pPr>
              <w:spacing w:after="0"/>
              <w:jc w:val="center"/>
              <w:rPr>
                <w:ins w:id="1607" w:author="Author"/>
                <w:rFonts w:ascii="Arial" w:eastAsia="Arial" w:hAnsi="Arial" w:cs="Arial"/>
                <w:sz w:val="18"/>
                <w:szCs w:val="18"/>
              </w:rPr>
            </w:pPr>
            <w:ins w:id="1608" w:author="Author">
              <w:r w:rsidRPr="00F87C84">
                <w:rPr>
                  <w:lang w:val="en" w:eastAsia="ja-JP"/>
                </w:rPr>
                <w:t>stereo</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188830F" w14:textId="77777777" w:rsidR="00413AF4" w:rsidRDefault="00413AF4" w:rsidP="004320F5">
            <w:pPr>
              <w:spacing w:after="0"/>
              <w:jc w:val="center"/>
              <w:rPr>
                <w:ins w:id="1609" w:author="Author"/>
                <w:rFonts w:ascii="Arial" w:eastAsia="Arial" w:hAnsi="Arial" w:cs="Arial"/>
                <w:sz w:val="18"/>
                <w:szCs w:val="18"/>
              </w:rPr>
            </w:pPr>
            <w:ins w:id="1610" w:author="Author">
              <w:r>
                <w:rPr>
                  <w:rFonts w:ascii="Arial" w:eastAsia="Arial" w:hAnsi="Arial" w:cs="Arial"/>
                  <w:sz w:val="18"/>
                  <w:szCs w:val="18"/>
                </w:rPr>
                <w:t>1</w:t>
              </w:r>
            </w:ins>
          </w:p>
        </w:tc>
      </w:tr>
      <w:tr w:rsidR="00413AF4" w14:paraId="1EAA13B8" w14:textId="77777777" w:rsidTr="004320F5">
        <w:trPr>
          <w:trHeight w:val="300"/>
          <w:jc w:val="center"/>
          <w:ins w:id="161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6AB9E82" w14:textId="77777777" w:rsidR="00413AF4" w:rsidRDefault="00413AF4" w:rsidP="004320F5">
            <w:pPr>
              <w:spacing w:after="0"/>
              <w:jc w:val="center"/>
              <w:rPr>
                <w:ins w:id="1612" w:author="Author"/>
                <w:rFonts w:ascii="Arial" w:eastAsia="Arial" w:hAnsi="Arial" w:cs="Arial"/>
                <w:sz w:val="18"/>
                <w:szCs w:val="18"/>
              </w:rPr>
            </w:pPr>
            <w:ins w:id="1613" w:author="Author">
              <w:r w:rsidRPr="00F87C84">
                <w:rPr>
                  <w:lang w:val="en" w:eastAsia="ja-JP"/>
                </w:rPr>
                <w:t>SBA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0EC9201" w14:textId="77777777" w:rsidR="00413AF4" w:rsidRDefault="00413AF4" w:rsidP="004320F5">
            <w:pPr>
              <w:spacing w:after="0"/>
              <w:jc w:val="center"/>
              <w:rPr>
                <w:ins w:id="1614" w:author="Author"/>
                <w:rFonts w:ascii="Arial" w:eastAsia="Arial" w:hAnsi="Arial" w:cs="Arial"/>
                <w:sz w:val="18"/>
                <w:szCs w:val="18"/>
              </w:rPr>
            </w:pPr>
            <w:ins w:id="1615" w:author="Author">
              <w:r>
                <w:rPr>
                  <w:rFonts w:ascii="Arial" w:eastAsia="Arial" w:hAnsi="Arial" w:cs="Arial"/>
                  <w:sz w:val="18"/>
                  <w:szCs w:val="18"/>
                </w:rPr>
                <w:t>1</w:t>
              </w:r>
            </w:ins>
          </w:p>
        </w:tc>
      </w:tr>
      <w:tr w:rsidR="00413AF4" w14:paraId="432FD85E" w14:textId="77777777" w:rsidTr="004320F5">
        <w:trPr>
          <w:trHeight w:val="300"/>
          <w:jc w:val="center"/>
          <w:ins w:id="161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DC34E22" w14:textId="77777777" w:rsidR="00413AF4" w:rsidRPr="00F87C84" w:rsidRDefault="00413AF4" w:rsidP="004320F5">
            <w:pPr>
              <w:spacing w:after="0"/>
              <w:jc w:val="center"/>
              <w:rPr>
                <w:ins w:id="1617" w:author="Author"/>
                <w:lang w:val="en" w:eastAsia="ja-JP"/>
              </w:rPr>
            </w:pPr>
            <w:ins w:id="1618" w:author="Author">
              <w:r w:rsidRPr="00F87C84">
                <w:rPr>
                  <w:lang w:val="en" w:eastAsia="ja-JP"/>
                </w:rPr>
                <w:t>MASA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8997BD1" w14:textId="77777777" w:rsidR="00413AF4" w:rsidRDefault="00413AF4" w:rsidP="004320F5">
            <w:pPr>
              <w:spacing w:after="0"/>
              <w:jc w:val="center"/>
              <w:rPr>
                <w:ins w:id="1619" w:author="Author"/>
                <w:rFonts w:ascii="Arial" w:eastAsia="Arial" w:hAnsi="Arial" w:cs="Arial"/>
                <w:sz w:val="18"/>
                <w:szCs w:val="18"/>
              </w:rPr>
            </w:pPr>
            <w:ins w:id="1620" w:author="Author">
              <w:r>
                <w:rPr>
                  <w:rFonts w:ascii="Arial" w:eastAsia="Arial" w:hAnsi="Arial" w:cs="Arial"/>
                  <w:sz w:val="18"/>
                  <w:szCs w:val="18"/>
                </w:rPr>
                <w:t>1</w:t>
              </w:r>
            </w:ins>
          </w:p>
        </w:tc>
      </w:tr>
      <w:tr w:rsidR="00413AF4" w14:paraId="1F079AF1" w14:textId="77777777" w:rsidTr="004320F5">
        <w:trPr>
          <w:trHeight w:val="300"/>
          <w:jc w:val="center"/>
          <w:ins w:id="162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D8C6704" w14:textId="77777777" w:rsidR="00413AF4" w:rsidRPr="00F87C84" w:rsidRDefault="00413AF4" w:rsidP="004320F5">
            <w:pPr>
              <w:spacing w:after="0"/>
              <w:jc w:val="center"/>
              <w:rPr>
                <w:ins w:id="1622" w:author="Author"/>
                <w:lang w:val="en" w:eastAsia="ja-JP"/>
              </w:rPr>
            </w:pPr>
            <w:ins w:id="1623" w:author="Author">
              <w:r w:rsidRPr="00F87C84">
                <w:rPr>
                  <w:lang w:val="en" w:eastAsia="ja-JP"/>
                </w:rPr>
                <w:t>ISM</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E58C844" w14:textId="77777777" w:rsidR="00413AF4" w:rsidRDefault="00413AF4" w:rsidP="004320F5">
            <w:pPr>
              <w:spacing w:after="0"/>
              <w:jc w:val="center"/>
              <w:rPr>
                <w:ins w:id="1624" w:author="Author"/>
                <w:rFonts w:ascii="Arial" w:eastAsia="Arial" w:hAnsi="Arial" w:cs="Arial"/>
                <w:sz w:val="18"/>
                <w:szCs w:val="18"/>
              </w:rPr>
            </w:pPr>
            <w:ins w:id="1625" w:author="Author">
              <w:r>
                <w:rPr>
                  <w:rFonts w:ascii="Arial" w:eastAsia="Arial" w:hAnsi="Arial" w:cs="Arial"/>
                  <w:sz w:val="18"/>
                  <w:szCs w:val="18"/>
                </w:rPr>
                <w:t>Number of Objects</w:t>
              </w:r>
            </w:ins>
          </w:p>
        </w:tc>
      </w:tr>
      <w:tr w:rsidR="00413AF4" w14:paraId="127AA073" w14:textId="77777777" w:rsidTr="004320F5">
        <w:trPr>
          <w:trHeight w:val="300"/>
          <w:jc w:val="center"/>
          <w:ins w:id="162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1CFD8E9" w14:textId="77777777" w:rsidR="00413AF4" w:rsidRPr="00F87C84" w:rsidRDefault="00413AF4" w:rsidP="004320F5">
            <w:pPr>
              <w:spacing w:after="0"/>
              <w:jc w:val="center"/>
              <w:rPr>
                <w:ins w:id="1627" w:author="Author"/>
                <w:lang w:val="en" w:eastAsia="ja-JP"/>
              </w:rPr>
            </w:pPr>
            <w:ins w:id="1628" w:author="Author">
              <w:r w:rsidRPr="00F87C84">
                <w:rPr>
                  <w:lang w:val="en" w:eastAsia="ja-JP"/>
                </w:rPr>
                <w:t>MC</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DC10F74" w14:textId="77777777" w:rsidR="00413AF4" w:rsidRDefault="00413AF4" w:rsidP="004320F5">
            <w:pPr>
              <w:spacing w:after="0"/>
              <w:jc w:val="center"/>
              <w:rPr>
                <w:ins w:id="1629" w:author="Author"/>
                <w:rFonts w:ascii="Arial" w:eastAsia="Arial" w:hAnsi="Arial" w:cs="Arial"/>
                <w:sz w:val="18"/>
                <w:szCs w:val="18"/>
              </w:rPr>
            </w:pPr>
            <w:ins w:id="1630" w:author="Author">
              <w:r>
                <w:rPr>
                  <w:rFonts w:ascii="Arial" w:eastAsia="Arial" w:hAnsi="Arial" w:cs="Arial"/>
                  <w:sz w:val="18"/>
                  <w:szCs w:val="18"/>
                </w:rPr>
                <w:t>2 (1 for center channel + 1 for all other channels)</w:t>
              </w:r>
            </w:ins>
          </w:p>
        </w:tc>
      </w:tr>
      <w:tr w:rsidR="00413AF4" w14:paraId="46C3F399" w14:textId="77777777" w:rsidTr="004320F5">
        <w:trPr>
          <w:trHeight w:val="300"/>
          <w:jc w:val="center"/>
          <w:ins w:id="163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56A14F4" w14:textId="77777777" w:rsidR="00413AF4" w:rsidRPr="00F87C84" w:rsidRDefault="00413AF4" w:rsidP="004320F5">
            <w:pPr>
              <w:spacing w:after="0"/>
              <w:jc w:val="center"/>
              <w:rPr>
                <w:ins w:id="1632" w:author="Author"/>
                <w:lang w:val="en" w:eastAsia="ja-JP"/>
              </w:rPr>
            </w:pPr>
            <w:ins w:id="1633" w:author="Author">
              <w:r w:rsidRPr="00F87C84">
                <w:rPr>
                  <w:lang w:val="en" w:eastAsia="ja-JP"/>
                </w:rPr>
                <w:t>O</w:t>
              </w:r>
              <w:r>
                <w:rPr>
                  <w:lang w:val="en" w:eastAsia="ja-JP"/>
                </w:rPr>
                <w:t>MASA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1B27875" w14:textId="77777777" w:rsidR="00413AF4" w:rsidRDefault="00413AF4" w:rsidP="004320F5">
            <w:pPr>
              <w:spacing w:after="0"/>
              <w:jc w:val="center"/>
              <w:rPr>
                <w:ins w:id="1634" w:author="Author"/>
                <w:rFonts w:ascii="Arial" w:eastAsia="Arial" w:hAnsi="Arial" w:cs="Arial"/>
                <w:sz w:val="18"/>
                <w:szCs w:val="18"/>
              </w:rPr>
            </w:pPr>
            <w:ins w:id="1635" w:author="Author">
              <w:r>
                <w:rPr>
                  <w:rFonts w:ascii="Arial" w:eastAsia="Arial" w:hAnsi="Arial" w:cs="Arial"/>
                  <w:sz w:val="18"/>
                  <w:szCs w:val="18"/>
                </w:rPr>
                <w:t>1 + Number of Discrete coded Objects</w:t>
              </w:r>
            </w:ins>
          </w:p>
        </w:tc>
      </w:tr>
      <w:tr w:rsidR="00413AF4" w14:paraId="2149AD12" w14:textId="77777777" w:rsidTr="004320F5">
        <w:trPr>
          <w:trHeight w:val="300"/>
          <w:jc w:val="center"/>
          <w:ins w:id="163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6651F47" w14:textId="77777777" w:rsidR="00413AF4" w:rsidRPr="00F87C84" w:rsidRDefault="00413AF4" w:rsidP="004320F5">
            <w:pPr>
              <w:spacing w:after="0"/>
              <w:jc w:val="center"/>
              <w:rPr>
                <w:ins w:id="1637" w:author="Author"/>
                <w:lang w:val="en" w:eastAsia="ja-JP"/>
              </w:rPr>
            </w:pPr>
            <w:ins w:id="1638" w:author="Author">
              <w:r w:rsidRPr="00F87C84">
                <w:rPr>
                  <w:lang w:val="en" w:eastAsia="ja-JP"/>
                </w:rPr>
                <w:t>O</w:t>
              </w:r>
              <w:r>
                <w:rPr>
                  <w:lang w:val="en" w:eastAsia="ja-JP"/>
                </w:rPr>
                <w:t>SBA</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06DD9CF" w14:textId="77777777" w:rsidR="00413AF4" w:rsidRDefault="00413AF4" w:rsidP="004320F5">
            <w:pPr>
              <w:spacing w:after="0"/>
              <w:jc w:val="center"/>
              <w:rPr>
                <w:ins w:id="1639" w:author="Author"/>
                <w:rFonts w:ascii="Arial" w:eastAsia="Arial" w:hAnsi="Arial" w:cs="Arial"/>
                <w:sz w:val="18"/>
                <w:szCs w:val="18"/>
              </w:rPr>
            </w:pPr>
            <w:ins w:id="1640" w:author="Author">
              <w:r>
                <w:rPr>
                  <w:rFonts w:ascii="Arial" w:eastAsia="Arial" w:hAnsi="Arial" w:cs="Arial"/>
                  <w:sz w:val="18"/>
                  <w:szCs w:val="18"/>
                </w:rPr>
                <w:t>1 + Number of Discrete coded Objects</w:t>
              </w:r>
            </w:ins>
          </w:p>
        </w:tc>
      </w:tr>
    </w:tbl>
    <w:p w14:paraId="22816156" w14:textId="77777777" w:rsidR="00413AF4" w:rsidRDefault="00413AF4" w:rsidP="00003678">
      <w:pPr>
        <w:rPr>
          <w:ins w:id="1641" w:author="Author"/>
        </w:rPr>
      </w:pPr>
    </w:p>
    <w:p w14:paraId="587FD2E4" w14:textId="77777777" w:rsidR="00413AF4" w:rsidRDefault="00413AF4" w:rsidP="00003678">
      <w:pPr>
        <w:rPr>
          <w:ins w:id="1642" w:author="Author"/>
        </w:rPr>
      </w:pPr>
      <w:ins w:id="1643" w:author="Author">
        <w:r>
          <w:t>Each Byte in AD PI data payload is an audio identifier (AID) that is defined as follows.</w:t>
        </w:r>
      </w:ins>
    </w:p>
    <w:p w14:paraId="3ACA6CF0" w14:textId="77777777" w:rsidR="00413AF4" w:rsidRDefault="00413AF4" w:rsidP="0088490A">
      <w:pPr>
        <w:rPr>
          <w:ins w:id="1644" w:author="Author"/>
        </w:rPr>
      </w:pPr>
      <w:ins w:id="1645" w:author="Author">
        <w:r>
          <w:t xml:space="preserve">AID: An 8 bit identifier, as described in figure A.3.5.6.3-1, to specify type of audio that is being transmitted. This identifier contains V, M, A, </w:t>
        </w:r>
        <w:r w:rsidRPr="00B0467E">
          <w:t>E and B</w:t>
        </w:r>
        <w:r>
          <w:t xml:space="preserve"> field, as defined in Table A.3.5.6.3-2, Table A.3.5.6.3-3, Table</w:t>
        </w:r>
        <w:r w:rsidRPr="00003678">
          <w:t xml:space="preserve"> </w:t>
        </w:r>
        <w:r>
          <w:t xml:space="preserve">A.3.5.6.3-4, </w:t>
        </w:r>
        <w:r w:rsidRPr="00B0467E">
          <w:t>Table A.3.5.6.3-5 and Table A.3.5.6.3-6</w:t>
        </w:r>
        <w:r>
          <w:t xml:space="preserve"> respectively, which specifies whether audio contains speech, music or ambiance or a combination of these audio types. </w:t>
        </w:r>
        <w:r w:rsidRPr="00B0467E">
          <w:t>The E field indicates if the metadata (e.g., orientation, gain, position, direction, etc.) for this audio is editable by the media receiver for rendering. The B field indicates if a stereo stream is binaural or default stereo, i.e., non-binaural.</w:t>
        </w:r>
        <w:r>
          <w:t xml:space="preserve"> A value of AID </w:t>
        </w:r>
        <w:r w:rsidRPr="00B0467E">
          <w:t>where all V, M and A fields</w:t>
        </w:r>
        <w:r>
          <w:t xml:space="preserve"> equal to 0 corresponds to an unspecified audio type which indicates that an audio description is not available for the related audio frames. The reserved bits in AID shall be set to 0 and be ignored by a receiver.</w:t>
        </w:r>
      </w:ins>
    </w:p>
    <w:p w14:paraId="02C2138D" w14:textId="77777777" w:rsidR="00413AF4" w:rsidRPr="0088490A" w:rsidRDefault="00413AF4" w:rsidP="0088490A">
      <w:pPr>
        <w:rPr>
          <w:ins w:id="1646" w:author="Author"/>
        </w:rPr>
      </w:pPr>
      <w:ins w:id="1647" w:author="Author">
        <w:r w:rsidRPr="00B0467E">
          <w:t>The latest received AD PI data is used until a new AD PI data is received.</w:t>
        </w:r>
      </w:ins>
    </w:p>
    <w:tbl>
      <w:tblPr>
        <w:tblStyle w:val="TableGrid"/>
        <w:tblW w:w="2589" w:type="dxa"/>
        <w:tblInd w:w="3648" w:type="dxa"/>
        <w:tblLook w:val="04A0" w:firstRow="1" w:lastRow="0" w:firstColumn="1" w:lastColumn="0" w:noHBand="0" w:noVBand="1"/>
      </w:tblPr>
      <w:tblGrid>
        <w:gridCol w:w="2589"/>
      </w:tblGrid>
      <w:tr w:rsidR="00413AF4" w:rsidRPr="006752B9" w14:paraId="2DD94D62" w14:textId="77777777" w:rsidTr="0085656F">
        <w:trPr>
          <w:trHeight w:val="982"/>
          <w:ins w:id="1648" w:author="Author"/>
        </w:trPr>
        <w:tc>
          <w:tcPr>
            <w:tcW w:w="2589" w:type="dxa"/>
            <w:tcBorders>
              <w:top w:val="nil"/>
              <w:left w:val="nil"/>
              <w:bottom w:val="nil"/>
              <w:right w:val="nil"/>
            </w:tcBorders>
          </w:tcPr>
          <w:p w14:paraId="6A74ABF6" w14:textId="77777777" w:rsidR="00413AF4" w:rsidRPr="006724B1" w:rsidRDefault="00413AF4">
            <w:pPr>
              <w:pStyle w:val="PL"/>
              <w:rPr>
                <w:ins w:id="1649" w:author="Author"/>
                <w:sz w:val="20"/>
                <w:szCs w:val="300"/>
              </w:rPr>
            </w:pPr>
            <w:ins w:id="1650" w:author="Author">
              <w:r>
                <w:rPr>
                  <w:sz w:val="20"/>
                  <w:szCs w:val="300"/>
                </w:rPr>
                <w:t xml:space="preserve">  </w:t>
              </w:r>
              <w:r w:rsidRPr="0088490A">
                <w:rPr>
                  <w:sz w:val="20"/>
                  <w:szCs w:val="300"/>
                  <w:lang w:val="fr-FR"/>
                </w:rPr>
                <w:t>0 1 2 3 4 5 6 7</w:t>
              </w:r>
              <w:r w:rsidRPr="0088490A">
                <w:rPr>
                  <w:sz w:val="20"/>
                  <w:szCs w:val="300"/>
                  <w:lang w:val="fr-FR"/>
                </w:rPr>
                <w:br/>
                <w:t xml:space="preserve"> +-+-+-+-+-+-+-+-+</w:t>
              </w:r>
              <w:r w:rsidRPr="0088490A">
                <w:rPr>
                  <w:sz w:val="20"/>
                  <w:szCs w:val="300"/>
                  <w:lang w:val="fr-FR"/>
                </w:rPr>
                <w:br/>
                <w:t xml:space="preserve"> |V|M|A|</w:t>
              </w:r>
              <w:r w:rsidRPr="00B0467E">
                <w:rPr>
                  <w:sz w:val="20"/>
                  <w:szCs w:val="300"/>
                  <w:lang w:val="fr-FR"/>
                </w:rPr>
                <w:t>E|B</w:t>
              </w:r>
              <w:r>
                <w:rPr>
                  <w:sz w:val="20"/>
                  <w:szCs w:val="300"/>
                  <w:lang w:val="fr-FR"/>
                </w:rPr>
                <w:t xml:space="preserve">| </w:t>
              </w:r>
              <w:r w:rsidRPr="0088490A">
                <w:rPr>
                  <w:sz w:val="20"/>
                  <w:szCs w:val="300"/>
                  <w:lang w:val="fr-FR"/>
                </w:rPr>
                <w:t>RES |</w:t>
              </w:r>
              <w:r w:rsidRPr="0088490A">
                <w:rPr>
                  <w:sz w:val="20"/>
                  <w:szCs w:val="300"/>
                  <w:lang w:val="fr-FR"/>
                </w:rPr>
                <w:br/>
                <w:t xml:space="preserve"> +-+-+-+-+-+-+-+-+</w:t>
              </w:r>
            </w:ins>
          </w:p>
          <w:p w14:paraId="18F5EEDD" w14:textId="77777777" w:rsidR="00413AF4" w:rsidRPr="006752B9" w:rsidRDefault="00413AF4">
            <w:pPr>
              <w:pStyle w:val="PL"/>
              <w:rPr>
                <w:ins w:id="1651" w:author="Author"/>
                <w:rStyle w:val="VerbatimChar"/>
              </w:rPr>
            </w:pPr>
          </w:p>
        </w:tc>
      </w:tr>
    </w:tbl>
    <w:p w14:paraId="047A6BD1" w14:textId="77777777" w:rsidR="00413AF4" w:rsidRPr="00796153" w:rsidRDefault="00413AF4" w:rsidP="00003678">
      <w:pPr>
        <w:pStyle w:val="TF"/>
        <w:rPr>
          <w:ins w:id="1652" w:author="Author"/>
          <w:rFonts w:eastAsia="Arial" w:cs="Arial"/>
          <w:lang w:val="fr-FR"/>
        </w:rPr>
      </w:pPr>
      <w:ins w:id="1653" w:author="Author">
        <w:r w:rsidRPr="00796153">
          <w:rPr>
            <w:rFonts w:eastAsia="Arial"/>
            <w:lang w:val="fr-FR"/>
          </w:rPr>
          <w:t>Figure A.3.5.6.3-1: Audio Identifier.</w:t>
        </w:r>
      </w:ins>
    </w:p>
    <w:p w14:paraId="6786E1C7" w14:textId="77777777" w:rsidR="00413AF4" w:rsidRDefault="00413AF4" w:rsidP="00003678">
      <w:pPr>
        <w:pStyle w:val="TH"/>
        <w:rPr>
          <w:ins w:id="1654" w:author="Author"/>
          <w:rFonts w:eastAsia="Arial" w:cs="Arial"/>
        </w:rPr>
      </w:pPr>
      <w:ins w:id="1655" w:author="Author">
        <w:r w:rsidRPr="1BFFD7E4">
          <w:rPr>
            <w:rFonts w:eastAsia="Arial"/>
          </w:rPr>
          <w:t>Table A.</w:t>
        </w:r>
        <w:r>
          <w:rPr>
            <w:rFonts w:eastAsia="Arial"/>
          </w:rPr>
          <w:t>3.5.6.3-2</w:t>
        </w:r>
        <w:r w:rsidRPr="1BFFD7E4">
          <w:rPr>
            <w:rFonts w:eastAsia="Arial"/>
          </w:rPr>
          <w:t xml:space="preserve">: </w:t>
        </w:r>
        <w:r>
          <w:rPr>
            <w:rFonts w:eastAsia="Arial"/>
          </w:rPr>
          <w:t>V field in Audio Identifier Byte</w:t>
        </w:r>
      </w:ins>
    </w:p>
    <w:tbl>
      <w:tblPr>
        <w:tblW w:w="0" w:type="auto"/>
        <w:jc w:val="center"/>
        <w:tblLayout w:type="fixed"/>
        <w:tblLook w:val="04A0" w:firstRow="1" w:lastRow="0" w:firstColumn="1" w:lastColumn="0" w:noHBand="0" w:noVBand="1"/>
      </w:tblPr>
      <w:tblGrid>
        <w:gridCol w:w="2018"/>
        <w:gridCol w:w="4139"/>
      </w:tblGrid>
      <w:tr w:rsidR="00413AF4" w14:paraId="5FB63283" w14:textId="77777777" w:rsidTr="5B3C9D2C">
        <w:trPr>
          <w:trHeight w:val="300"/>
          <w:jc w:val="center"/>
          <w:ins w:id="1656"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3C90799E" w14:textId="77777777" w:rsidR="00413AF4" w:rsidRDefault="00413AF4" w:rsidP="5B3C9D2C">
            <w:pPr>
              <w:spacing w:after="0"/>
              <w:jc w:val="center"/>
              <w:rPr>
                <w:ins w:id="1657" w:author="Author"/>
                <w:rFonts w:ascii="Arial" w:eastAsia="Arial" w:hAnsi="Arial" w:cs="Arial"/>
                <w:b/>
                <w:bCs/>
                <w:color w:val="000000" w:themeColor="text1"/>
                <w:sz w:val="18"/>
                <w:szCs w:val="18"/>
                <w:lang w:val="fr-FR"/>
              </w:rPr>
            </w:pPr>
            <w:ins w:id="1658"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D967293" w14:textId="77777777" w:rsidR="00413AF4" w:rsidRDefault="00413AF4" w:rsidP="004320F5">
            <w:pPr>
              <w:spacing w:after="0"/>
              <w:jc w:val="center"/>
              <w:rPr>
                <w:ins w:id="1659" w:author="Author"/>
                <w:rFonts w:ascii="Arial" w:eastAsia="Arial" w:hAnsi="Arial" w:cs="Arial"/>
                <w:b/>
                <w:bCs/>
                <w:color w:val="000000" w:themeColor="text1"/>
                <w:sz w:val="18"/>
                <w:szCs w:val="18"/>
              </w:rPr>
            </w:pPr>
            <w:ins w:id="1660" w:author="Author">
              <w:r>
                <w:rPr>
                  <w:rFonts w:ascii="Arial" w:eastAsia="Arial" w:hAnsi="Arial" w:cs="Arial"/>
                  <w:b/>
                  <w:bCs/>
                  <w:color w:val="000000" w:themeColor="text1"/>
                  <w:sz w:val="18"/>
                  <w:szCs w:val="18"/>
                </w:rPr>
                <w:t>value</w:t>
              </w:r>
            </w:ins>
          </w:p>
        </w:tc>
      </w:tr>
      <w:tr w:rsidR="00413AF4" w14:paraId="4B3FC0F9" w14:textId="77777777" w:rsidTr="5B3C9D2C">
        <w:trPr>
          <w:trHeight w:val="300"/>
          <w:jc w:val="center"/>
          <w:ins w:id="1661"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BBCC5DF" w14:textId="77777777" w:rsidR="00413AF4" w:rsidRDefault="00413AF4" w:rsidP="004320F5">
            <w:pPr>
              <w:spacing w:after="0"/>
              <w:jc w:val="center"/>
              <w:rPr>
                <w:ins w:id="1662" w:author="Author"/>
                <w:rFonts w:ascii="Arial" w:eastAsia="Arial" w:hAnsi="Arial" w:cs="Arial"/>
                <w:sz w:val="18"/>
                <w:szCs w:val="18"/>
              </w:rPr>
            </w:pPr>
            <w:ins w:id="1663"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3FFE6A3" w14:textId="77777777" w:rsidR="00413AF4" w:rsidRDefault="00413AF4" w:rsidP="004320F5">
            <w:pPr>
              <w:spacing w:after="0"/>
              <w:jc w:val="center"/>
              <w:rPr>
                <w:ins w:id="1664" w:author="Author"/>
                <w:rFonts w:ascii="Arial" w:eastAsia="Arial" w:hAnsi="Arial" w:cs="Arial"/>
                <w:sz w:val="18"/>
                <w:szCs w:val="18"/>
              </w:rPr>
            </w:pPr>
            <w:ins w:id="1665" w:author="Author">
              <w:r>
                <w:rPr>
                  <w:rFonts w:ascii="Arial" w:eastAsia="Arial" w:hAnsi="Arial" w:cs="Arial"/>
                  <w:sz w:val="18"/>
                  <w:szCs w:val="18"/>
                </w:rPr>
                <w:t>Non-speech</w:t>
              </w:r>
            </w:ins>
          </w:p>
        </w:tc>
      </w:tr>
      <w:tr w:rsidR="00413AF4" w14:paraId="7B855E87" w14:textId="77777777" w:rsidTr="5B3C9D2C">
        <w:trPr>
          <w:trHeight w:val="300"/>
          <w:jc w:val="center"/>
          <w:ins w:id="166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7DAEE6A" w14:textId="77777777" w:rsidR="00413AF4" w:rsidRDefault="00413AF4" w:rsidP="004320F5">
            <w:pPr>
              <w:spacing w:after="0"/>
              <w:jc w:val="center"/>
              <w:rPr>
                <w:ins w:id="1667" w:author="Author"/>
                <w:rFonts w:ascii="Arial" w:eastAsia="Arial" w:hAnsi="Arial" w:cs="Arial"/>
                <w:sz w:val="18"/>
                <w:szCs w:val="18"/>
              </w:rPr>
            </w:pPr>
            <w:ins w:id="1668"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4F9502B" w14:textId="77777777" w:rsidR="00413AF4" w:rsidRDefault="00413AF4" w:rsidP="004320F5">
            <w:pPr>
              <w:spacing w:after="0"/>
              <w:jc w:val="center"/>
              <w:rPr>
                <w:ins w:id="1669" w:author="Author"/>
                <w:rFonts w:ascii="Arial" w:eastAsia="Arial" w:hAnsi="Arial" w:cs="Arial"/>
                <w:sz w:val="18"/>
                <w:szCs w:val="18"/>
              </w:rPr>
            </w:pPr>
            <w:ins w:id="1670" w:author="Author">
              <w:r>
                <w:rPr>
                  <w:rFonts w:ascii="Arial" w:eastAsia="Arial" w:hAnsi="Arial" w:cs="Arial"/>
                  <w:sz w:val="18"/>
                  <w:szCs w:val="18"/>
                </w:rPr>
                <w:t>speech</w:t>
              </w:r>
            </w:ins>
          </w:p>
        </w:tc>
      </w:tr>
    </w:tbl>
    <w:p w14:paraId="46886A3D" w14:textId="77777777" w:rsidR="00413AF4" w:rsidRDefault="00413AF4" w:rsidP="00003678">
      <w:pPr>
        <w:rPr>
          <w:ins w:id="1671" w:author="Author"/>
        </w:rPr>
      </w:pPr>
    </w:p>
    <w:p w14:paraId="7A60701C" w14:textId="77777777" w:rsidR="00413AF4" w:rsidRDefault="00413AF4" w:rsidP="00003678">
      <w:pPr>
        <w:pStyle w:val="TH"/>
        <w:rPr>
          <w:ins w:id="1672" w:author="Author"/>
          <w:rFonts w:eastAsia="Arial" w:cs="Arial"/>
        </w:rPr>
      </w:pPr>
      <w:ins w:id="1673" w:author="Author">
        <w:r w:rsidRPr="1BFFD7E4">
          <w:rPr>
            <w:rFonts w:eastAsia="Arial"/>
          </w:rPr>
          <w:t>Table A.</w:t>
        </w:r>
        <w:r>
          <w:rPr>
            <w:rFonts w:eastAsia="Arial"/>
          </w:rPr>
          <w:t>3.5.6.3-3</w:t>
        </w:r>
        <w:r w:rsidRPr="1BFFD7E4">
          <w:rPr>
            <w:rFonts w:eastAsia="Arial"/>
          </w:rPr>
          <w:t xml:space="preserve">: </w:t>
        </w:r>
        <w:r>
          <w:rPr>
            <w:rFonts w:eastAsia="Arial"/>
          </w:rPr>
          <w:t>M field in Audio Identifier Byte</w:t>
        </w:r>
      </w:ins>
    </w:p>
    <w:tbl>
      <w:tblPr>
        <w:tblW w:w="0" w:type="auto"/>
        <w:jc w:val="center"/>
        <w:tblLayout w:type="fixed"/>
        <w:tblLook w:val="04A0" w:firstRow="1" w:lastRow="0" w:firstColumn="1" w:lastColumn="0" w:noHBand="0" w:noVBand="1"/>
      </w:tblPr>
      <w:tblGrid>
        <w:gridCol w:w="2018"/>
        <w:gridCol w:w="4139"/>
      </w:tblGrid>
      <w:tr w:rsidR="00413AF4" w14:paraId="62DD509D" w14:textId="77777777" w:rsidTr="5B3C9D2C">
        <w:trPr>
          <w:trHeight w:val="300"/>
          <w:jc w:val="center"/>
          <w:ins w:id="1674"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0B9ED16" w14:textId="77777777" w:rsidR="00413AF4" w:rsidRDefault="00413AF4" w:rsidP="5B3C9D2C">
            <w:pPr>
              <w:spacing w:after="0"/>
              <w:jc w:val="center"/>
              <w:rPr>
                <w:ins w:id="1675" w:author="Author"/>
                <w:rFonts w:ascii="Arial" w:eastAsia="Arial" w:hAnsi="Arial" w:cs="Arial"/>
                <w:b/>
                <w:bCs/>
                <w:color w:val="000000" w:themeColor="text1"/>
                <w:sz w:val="18"/>
                <w:szCs w:val="18"/>
                <w:lang w:val="fr-FR"/>
              </w:rPr>
            </w:pPr>
            <w:ins w:id="1676"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57C95C0D" w14:textId="77777777" w:rsidR="00413AF4" w:rsidRDefault="00413AF4" w:rsidP="004320F5">
            <w:pPr>
              <w:spacing w:after="0"/>
              <w:jc w:val="center"/>
              <w:rPr>
                <w:ins w:id="1677" w:author="Author"/>
                <w:rFonts w:ascii="Arial" w:eastAsia="Arial" w:hAnsi="Arial" w:cs="Arial"/>
                <w:b/>
                <w:bCs/>
                <w:color w:val="000000" w:themeColor="text1"/>
                <w:sz w:val="18"/>
                <w:szCs w:val="18"/>
              </w:rPr>
            </w:pPr>
            <w:ins w:id="1678" w:author="Author">
              <w:r>
                <w:rPr>
                  <w:rFonts w:ascii="Arial" w:eastAsia="Arial" w:hAnsi="Arial" w:cs="Arial"/>
                  <w:b/>
                  <w:bCs/>
                  <w:color w:val="000000" w:themeColor="text1"/>
                  <w:sz w:val="18"/>
                  <w:szCs w:val="18"/>
                </w:rPr>
                <w:t>value</w:t>
              </w:r>
            </w:ins>
          </w:p>
        </w:tc>
      </w:tr>
      <w:tr w:rsidR="00413AF4" w14:paraId="1A106781" w14:textId="77777777" w:rsidTr="5B3C9D2C">
        <w:trPr>
          <w:trHeight w:val="300"/>
          <w:jc w:val="center"/>
          <w:ins w:id="167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F6A7478" w14:textId="77777777" w:rsidR="00413AF4" w:rsidRDefault="00413AF4" w:rsidP="004320F5">
            <w:pPr>
              <w:spacing w:after="0"/>
              <w:jc w:val="center"/>
              <w:rPr>
                <w:ins w:id="1680" w:author="Author"/>
                <w:rFonts w:ascii="Arial" w:eastAsia="Arial" w:hAnsi="Arial" w:cs="Arial"/>
                <w:sz w:val="18"/>
                <w:szCs w:val="18"/>
              </w:rPr>
            </w:pPr>
            <w:ins w:id="1681"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2030CD8" w14:textId="77777777" w:rsidR="00413AF4" w:rsidRDefault="00413AF4" w:rsidP="004320F5">
            <w:pPr>
              <w:spacing w:after="0"/>
              <w:jc w:val="center"/>
              <w:rPr>
                <w:ins w:id="1682" w:author="Author"/>
                <w:rFonts w:ascii="Arial" w:eastAsia="Arial" w:hAnsi="Arial" w:cs="Arial"/>
                <w:sz w:val="18"/>
                <w:szCs w:val="18"/>
              </w:rPr>
            </w:pPr>
            <w:ins w:id="1683" w:author="Author">
              <w:r>
                <w:rPr>
                  <w:rFonts w:ascii="Arial" w:eastAsia="Arial" w:hAnsi="Arial" w:cs="Arial"/>
                  <w:sz w:val="18"/>
                  <w:szCs w:val="18"/>
                </w:rPr>
                <w:t>Non-Music</w:t>
              </w:r>
            </w:ins>
          </w:p>
        </w:tc>
      </w:tr>
      <w:tr w:rsidR="00413AF4" w14:paraId="09377FE5" w14:textId="77777777" w:rsidTr="5B3C9D2C">
        <w:trPr>
          <w:trHeight w:val="300"/>
          <w:jc w:val="center"/>
          <w:ins w:id="1684"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25F79B6" w14:textId="77777777" w:rsidR="00413AF4" w:rsidRDefault="00413AF4" w:rsidP="004320F5">
            <w:pPr>
              <w:spacing w:after="0"/>
              <w:jc w:val="center"/>
              <w:rPr>
                <w:ins w:id="1685" w:author="Author"/>
                <w:rFonts w:ascii="Arial" w:eastAsia="Arial" w:hAnsi="Arial" w:cs="Arial"/>
                <w:sz w:val="18"/>
                <w:szCs w:val="18"/>
              </w:rPr>
            </w:pPr>
            <w:ins w:id="1686"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3CCF749" w14:textId="77777777" w:rsidR="00413AF4" w:rsidRDefault="00413AF4" w:rsidP="004320F5">
            <w:pPr>
              <w:spacing w:after="0"/>
              <w:jc w:val="center"/>
              <w:rPr>
                <w:ins w:id="1687" w:author="Author"/>
                <w:rFonts w:ascii="Arial" w:eastAsia="Arial" w:hAnsi="Arial" w:cs="Arial"/>
                <w:sz w:val="18"/>
                <w:szCs w:val="18"/>
              </w:rPr>
            </w:pPr>
            <w:ins w:id="1688" w:author="Author">
              <w:r>
                <w:rPr>
                  <w:rFonts w:ascii="Arial" w:eastAsia="Arial" w:hAnsi="Arial" w:cs="Arial"/>
                  <w:sz w:val="18"/>
                  <w:szCs w:val="18"/>
                </w:rPr>
                <w:t>Music</w:t>
              </w:r>
            </w:ins>
          </w:p>
        </w:tc>
      </w:tr>
    </w:tbl>
    <w:p w14:paraId="31322C8A" w14:textId="77777777" w:rsidR="00413AF4" w:rsidRDefault="00413AF4" w:rsidP="002F2B45">
      <w:pPr>
        <w:rPr>
          <w:ins w:id="1689" w:author="Author"/>
        </w:rPr>
      </w:pPr>
    </w:p>
    <w:p w14:paraId="6CE37462" w14:textId="77777777" w:rsidR="00413AF4" w:rsidRDefault="00413AF4" w:rsidP="00DD7B2C">
      <w:pPr>
        <w:pStyle w:val="TH"/>
        <w:rPr>
          <w:ins w:id="1690" w:author="Author"/>
          <w:rFonts w:eastAsia="Arial" w:cs="Arial"/>
        </w:rPr>
      </w:pPr>
      <w:ins w:id="1691" w:author="Author">
        <w:r w:rsidRPr="1BFFD7E4">
          <w:rPr>
            <w:rFonts w:eastAsia="Arial"/>
          </w:rPr>
          <w:lastRenderedPageBreak/>
          <w:t>Table A.</w:t>
        </w:r>
        <w:r>
          <w:rPr>
            <w:rFonts w:eastAsia="Arial"/>
          </w:rPr>
          <w:t>3.5.6.3-4</w:t>
        </w:r>
        <w:r w:rsidRPr="1BFFD7E4">
          <w:rPr>
            <w:rFonts w:eastAsia="Arial"/>
          </w:rPr>
          <w:t xml:space="preserve">: </w:t>
        </w:r>
        <w:r>
          <w:rPr>
            <w:rFonts w:eastAsia="Arial"/>
          </w:rPr>
          <w:t>A field in Audio Identifier Byte</w:t>
        </w:r>
      </w:ins>
    </w:p>
    <w:tbl>
      <w:tblPr>
        <w:tblW w:w="0" w:type="auto"/>
        <w:jc w:val="center"/>
        <w:tblLayout w:type="fixed"/>
        <w:tblLook w:val="04A0" w:firstRow="1" w:lastRow="0" w:firstColumn="1" w:lastColumn="0" w:noHBand="0" w:noVBand="1"/>
      </w:tblPr>
      <w:tblGrid>
        <w:gridCol w:w="2018"/>
        <w:gridCol w:w="4139"/>
      </w:tblGrid>
      <w:tr w:rsidR="00413AF4" w14:paraId="79F32D5C" w14:textId="77777777" w:rsidTr="5B3C9D2C">
        <w:trPr>
          <w:trHeight w:val="300"/>
          <w:jc w:val="center"/>
          <w:ins w:id="1692"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CF4D407" w14:textId="77777777" w:rsidR="00413AF4" w:rsidRDefault="00413AF4" w:rsidP="5B3C9D2C">
            <w:pPr>
              <w:spacing w:after="0"/>
              <w:jc w:val="center"/>
              <w:rPr>
                <w:ins w:id="1693" w:author="Author"/>
                <w:rFonts w:ascii="Arial" w:eastAsia="Arial" w:hAnsi="Arial" w:cs="Arial"/>
                <w:b/>
                <w:bCs/>
                <w:color w:val="000000" w:themeColor="text1"/>
                <w:sz w:val="18"/>
                <w:szCs w:val="18"/>
                <w:lang w:val="fr-FR"/>
              </w:rPr>
            </w:pPr>
            <w:ins w:id="1694" w:author="Author">
              <w:r w:rsidRPr="5B3C9D2C">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776F720" w14:textId="77777777" w:rsidR="00413AF4" w:rsidRDefault="00413AF4" w:rsidP="004320F5">
            <w:pPr>
              <w:spacing w:after="0"/>
              <w:jc w:val="center"/>
              <w:rPr>
                <w:ins w:id="1695" w:author="Author"/>
                <w:rFonts w:ascii="Arial" w:eastAsia="Arial" w:hAnsi="Arial" w:cs="Arial"/>
                <w:b/>
                <w:bCs/>
                <w:color w:val="000000" w:themeColor="text1"/>
                <w:sz w:val="18"/>
                <w:szCs w:val="18"/>
              </w:rPr>
            </w:pPr>
            <w:ins w:id="1696" w:author="Author">
              <w:r>
                <w:rPr>
                  <w:rFonts w:ascii="Arial" w:eastAsia="Arial" w:hAnsi="Arial" w:cs="Arial"/>
                  <w:b/>
                  <w:bCs/>
                  <w:color w:val="000000" w:themeColor="text1"/>
                  <w:sz w:val="18"/>
                  <w:szCs w:val="18"/>
                </w:rPr>
                <w:t>value</w:t>
              </w:r>
            </w:ins>
          </w:p>
        </w:tc>
      </w:tr>
      <w:tr w:rsidR="00413AF4" w14:paraId="28126BA4" w14:textId="77777777" w:rsidTr="5B3C9D2C">
        <w:trPr>
          <w:trHeight w:val="300"/>
          <w:jc w:val="center"/>
          <w:ins w:id="169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1201F1B" w14:textId="77777777" w:rsidR="00413AF4" w:rsidRDefault="00413AF4" w:rsidP="004320F5">
            <w:pPr>
              <w:spacing w:after="0"/>
              <w:jc w:val="center"/>
              <w:rPr>
                <w:ins w:id="1698" w:author="Author"/>
                <w:rFonts w:ascii="Arial" w:eastAsia="Arial" w:hAnsi="Arial" w:cs="Arial"/>
                <w:sz w:val="18"/>
                <w:szCs w:val="18"/>
              </w:rPr>
            </w:pPr>
            <w:ins w:id="1699" w:author="Author">
              <w:r>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8560BE0" w14:textId="77777777" w:rsidR="00413AF4" w:rsidRDefault="00413AF4" w:rsidP="004320F5">
            <w:pPr>
              <w:spacing w:after="0"/>
              <w:jc w:val="center"/>
              <w:rPr>
                <w:ins w:id="1700" w:author="Author"/>
                <w:rFonts w:ascii="Arial" w:eastAsia="Arial" w:hAnsi="Arial" w:cs="Arial"/>
                <w:sz w:val="18"/>
                <w:szCs w:val="18"/>
              </w:rPr>
            </w:pPr>
            <w:ins w:id="1701" w:author="Author">
              <w:r>
                <w:rPr>
                  <w:rFonts w:ascii="Arial" w:eastAsia="Arial" w:hAnsi="Arial" w:cs="Arial"/>
                  <w:sz w:val="18"/>
                  <w:szCs w:val="18"/>
                </w:rPr>
                <w:t>Absence of background Ambiance</w:t>
              </w:r>
            </w:ins>
          </w:p>
        </w:tc>
      </w:tr>
      <w:tr w:rsidR="00413AF4" w14:paraId="479883CC" w14:textId="77777777" w:rsidTr="5B3C9D2C">
        <w:trPr>
          <w:trHeight w:val="300"/>
          <w:jc w:val="center"/>
          <w:ins w:id="170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5B83AA8" w14:textId="77777777" w:rsidR="00413AF4" w:rsidRDefault="00413AF4" w:rsidP="004320F5">
            <w:pPr>
              <w:spacing w:after="0"/>
              <w:jc w:val="center"/>
              <w:rPr>
                <w:ins w:id="1703" w:author="Author"/>
                <w:rFonts w:ascii="Arial" w:eastAsia="Arial" w:hAnsi="Arial" w:cs="Arial"/>
                <w:sz w:val="18"/>
                <w:szCs w:val="18"/>
              </w:rPr>
            </w:pPr>
            <w:ins w:id="1704" w:author="Author">
              <w:r>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7AF3531" w14:textId="77777777" w:rsidR="00413AF4" w:rsidRDefault="00413AF4" w:rsidP="004320F5">
            <w:pPr>
              <w:spacing w:after="0"/>
              <w:jc w:val="center"/>
              <w:rPr>
                <w:ins w:id="1705" w:author="Author"/>
                <w:rFonts w:ascii="Arial" w:eastAsia="Arial" w:hAnsi="Arial" w:cs="Arial"/>
                <w:sz w:val="18"/>
                <w:szCs w:val="18"/>
              </w:rPr>
            </w:pPr>
            <w:ins w:id="1706" w:author="Author">
              <w:r>
                <w:rPr>
                  <w:rFonts w:ascii="Arial" w:eastAsia="Arial" w:hAnsi="Arial" w:cs="Arial"/>
                  <w:sz w:val="18"/>
                  <w:szCs w:val="18"/>
                </w:rPr>
                <w:t>Presence of background Ambiance</w:t>
              </w:r>
            </w:ins>
          </w:p>
        </w:tc>
      </w:tr>
    </w:tbl>
    <w:p w14:paraId="410511A2" w14:textId="77777777" w:rsidR="00413AF4" w:rsidRDefault="00413AF4" w:rsidP="002F2B45">
      <w:pPr>
        <w:rPr>
          <w:ins w:id="1707" w:author="Author"/>
        </w:rPr>
      </w:pPr>
    </w:p>
    <w:p w14:paraId="7A825C99" w14:textId="77777777" w:rsidR="00413AF4" w:rsidRPr="00AE3364" w:rsidRDefault="00413AF4" w:rsidP="00AF3943">
      <w:pPr>
        <w:pStyle w:val="TH"/>
        <w:rPr>
          <w:ins w:id="1708" w:author="Author"/>
          <w:rFonts w:eastAsia="Arial" w:cs="Arial"/>
        </w:rPr>
      </w:pPr>
      <w:ins w:id="1709" w:author="Author">
        <w:r w:rsidRPr="00AE3364">
          <w:rPr>
            <w:rFonts w:eastAsia="Arial"/>
          </w:rPr>
          <w:t>Table A.3.5.6.3-5: E field in Audio Identifier Byte</w:t>
        </w:r>
      </w:ins>
    </w:p>
    <w:tbl>
      <w:tblPr>
        <w:tblW w:w="0" w:type="auto"/>
        <w:jc w:val="center"/>
        <w:tblLayout w:type="fixed"/>
        <w:tblLook w:val="04A0" w:firstRow="1" w:lastRow="0" w:firstColumn="1" w:lastColumn="0" w:noHBand="0" w:noVBand="1"/>
      </w:tblPr>
      <w:tblGrid>
        <w:gridCol w:w="2018"/>
        <w:gridCol w:w="4139"/>
      </w:tblGrid>
      <w:tr w:rsidR="00413AF4" w:rsidRPr="00AE3364" w14:paraId="6CA3405A" w14:textId="77777777">
        <w:trPr>
          <w:trHeight w:val="300"/>
          <w:jc w:val="center"/>
          <w:ins w:id="1710"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7627573C" w14:textId="77777777" w:rsidR="00413AF4" w:rsidRPr="00AE3364" w:rsidRDefault="00413AF4">
            <w:pPr>
              <w:spacing w:after="0"/>
              <w:jc w:val="center"/>
              <w:rPr>
                <w:ins w:id="1711" w:author="Author"/>
                <w:rFonts w:ascii="Arial" w:eastAsia="Arial" w:hAnsi="Arial" w:cs="Arial"/>
                <w:b/>
                <w:bCs/>
                <w:color w:val="000000" w:themeColor="text1"/>
                <w:sz w:val="18"/>
                <w:szCs w:val="18"/>
                <w:lang w:val="fr-FR"/>
              </w:rPr>
            </w:pPr>
            <w:ins w:id="1712" w:author="Author">
              <w:r w:rsidRPr="00AE3364">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5E4A8A29" w14:textId="77777777" w:rsidR="00413AF4" w:rsidRPr="00AE3364" w:rsidRDefault="00413AF4">
            <w:pPr>
              <w:spacing w:after="0"/>
              <w:jc w:val="center"/>
              <w:rPr>
                <w:ins w:id="1713" w:author="Author"/>
                <w:rFonts w:ascii="Arial" w:eastAsia="Arial" w:hAnsi="Arial" w:cs="Arial"/>
                <w:b/>
                <w:bCs/>
                <w:color w:val="000000" w:themeColor="text1"/>
                <w:sz w:val="18"/>
                <w:szCs w:val="18"/>
              </w:rPr>
            </w:pPr>
            <w:ins w:id="1714" w:author="Author">
              <w:r w:rsidRPr="00AE3364">
                <w:rPr>
                  <w:rFonts w:ascii="Arial" w:eastAsia="Arial" w:hAnsi="Arial" w:cs="Arial"/>
                  <w:b/>
                  <w:bCs/>
                  <w:color w:val="000000" w:themeColor="text1"/>
                  <w:sz w:val="18"/>
                  <w:szCs w:val="18"/>
                </w:rPr>
                <w:t>value</w:t>
              </w:r>
            </w:ins>
          </w:p>
        </w:tc>
      </w:tr>
      <w:tr w:rsidR="00413AF4" w:rsidRPr="00AE3364" w14:paraId="21AFF4D7" w14:textId="77777777">
        <w:trPr>
          <w:trHeight w:val="300"/>
          <w:jc w:val="center"/>
          <w:ins w:id="1715"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DE8A765" w14:textId="77777777" w:rsidR="00413AF4" w:rsidRPr="00AE3364" w:rsidRDefault="00413AF4">
            <w:pPr>
              <w:spacing w:after="0"/>
              <w:jc w:val="center"/>
              <w:rPr>
                <w:ins w:id="1716" w:author="Author"/>
                <w:rFonts w:ascii="Arial" w:eastAsia="Arial" w:hAnsi="Arial" w:cs="Arial"/>
                <w:sz w:val="18"/>
                <w:szCs w:val="18"/>
              </w:rPr>
            </w:pPr>
            <w:ins w:id="1717" w:author="Author">
              <w:r w:rsidRPr="00AE3364">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16A9A57" w14:textId="77777777" w:rsidR="00413AF4" w:rsidRPr="00AE3364" w:rsidRDefault="00413AF4">
            <w:pPr>
              <w:spacing w:after="0"/>
              <w:jc w:val="center"/>
              <w:rPr>
                <w:ins w:id="1718" w:author="Author"/>
                <w:rFonts w:ascii="Arial" w:eastAsia="Arial" w:hAnsi="Arial" w:cs="Arial"/>
                <w:sz w:val="18"/>
                <w:szCs w:val="18"/>
              </w:rPr>
            </w:pPr>
            <w:ins w:id="1719" w:author="Author">
              <w:r w:rsidRPr="00AE3364">
                <w:rPr>
                  <w:rFonts w:ascii="Arial" w:eastAsia="Arial" w:hAnsi="Arial" w:cs="Arial"/>
                  <w:sz w:val="18"/>
                  <w:szCs w:val="18"/>
                </w:rPr>
                <w:t>Audio metadata for rendering is not editable</w:t>
              </w:r>
            </w:ins>
          </w:p>
        </w:tc>
      </w:tr>
      <w:tr w:rsidR="00413AF4" w:rsidRPr="00AE3364" w14:paraId="083ABBCA" w14:textId="77777777">
        <w:trPr>
          <w:trHeight w:val="300"/>
          <w:jc w:val="center"/>
          <w:ins w:id="1720"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650B1E5" w14:textId="77777777" w:rsidR="00413AF4" w:rsidRPr="00AE3364" w:rsidRDefault="00413AF4">
            <w:pPr>
              <w:spacing w:after="0"/>
              <w:jc w:val="center"/>
              <w:rPr>
                <w:ins w:id="1721" w:author="Author"/>
                <w:rFonts w:ascii="Arial" w:eastAsia="Arial" w:hAnsi="Arial" w:cs="Arial"/>
                <w:sz w:val="18"/>
                <w:szCs w:val="18"/>
              </w:rPr>
            </w:pPr>
            <w:ins w:id="1722" w:author="Author">
              <w:r w:rsidRPr="00AE3364">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0C59D93" w14:textId="77777777" w:rsidR="00413AF4" w:rsidRPr="00AE3364" w:rsidRDefault="00413AF4">
            <w:pPr>
              <w:spacing w:after="0"/>
              <w:jc w:val="center"/>
              <w:rPr>
                <w:ins w:id="1723" w:author="Author"/>
                <w:rFonts w:ascii="Arial" w:eastAsia="Arial" w:hAnsi="Arial" w:cs="Arial"/>
                <w:sz w:val="18"/>
                <w:szCs w:val="18"/>
              </w:rPr>
            </w:pPr>
            <w:ins w:id="1724" w:author="Author">
              <w:r w:rsidRPr="00AE3364">
                <w:rPr>
                  <w:rFonts w:ascii="Arial" w:eastAsia="Arial" w:hAnsi="Arial" w:cs="Arial"/>
                  <w:sz w:val="18"/>
                  <w:szCs w:val="18"/>
                </w:rPr>
                <w:t>Audio metadata for rendering is editable</w:t>
              </w:r>
            </w:ins>
          </w:p>
        </w:tc>
      </w:tr>
    </w:tbl>
    <w:p w14:paraId="5042EE60" w14:textId="77777777" w:rsidR="00413AF4" w:rsidRPr="00AE3364" w:rsidRDefault="00413AF4" w:rsidP="006C7926">
      <w:pPr>
        <w:rPr>
          <w:ins w:id="1725" w:author="Author"/>
        </w:rPr>
      </w:pPr>
    </w:p>
    <w:p w14:paraId="32BFC958" w14:textId="77777777" w:rsidR="00413AF4" w:rsidRPr="00AE3364" w:rsidRDefault="00413AF4" w:rsidP="006C7926">
      <w:pPr>
        <w:pStyle w:val="TH"/>
        <w:rPr>
          <w:ins w:id="1726" w:author="Author"/>
          <w:rFonts w:eastAsia="Arial" w:cs="Arial"/>
        </w:rPr>
      </w:pPr>
      <w:ins w:id="1727" w:author="Author">
        <w:r w:rsidRPr="00AE3364">
          <w:rPr>
            <w:rFonts w:eastAsia="Arial"/>
          </w:rPr>
          <w:t>Table A.3.5.6.3-6: B field in Audio Identifier Byte</w:t>
        </w:r>
      </w:ins>
    </w:p>
    <w:tbl>
      <w:tblPr>
        <w:tblW w:w="0" w:type="auto"/>
        <w:jc w:val="center"/>
        <w:tblLayout w:type="fixed"/>
        <w:tblLook w:val="04A0" w:firstRow="1" w:lastRow="0" w:firstColumn="1" w:lastColumn="0" w:noHBand="0" w:noVBand="1"/>
      </w:tblPr>
      <w:tblGrid>
        <w:gridCol w:w="2018"/>
        <w:gridCol w:w="4139"/>
      </w:tblGrid>
      <w:tr w:rsidR="00413AF4" w:rsidRPr="00AE3364" w14:paraId="5C664E69" w14:textId="77777777">
        <w:trPr>
          <w:trHeight w:val="300"/>
          <w:jc w:val="center"/>
          <w:ins w:id="1728"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029C011A" w14:textId="77777777" w:rsidR="00413AF4" w:rsidRPr="00AE3364" w:rsidRDefault="00413AF4">
            <w:pPr>
              <w:spacing w:after="0"/>
              <w:jc w:val="center"/>
              <w:rPr>
                <w:ins w:id="1729" w:author="Author"/>
                <w:rFonts w:ascii="Arial" w:eastAsia="Arial" w:hAnsi="Arial" w:cs="Arial"/>
                <w:b/>
                <w:bCs/>
                <w:color w:val="000000" w:themeColor="text1"/>
                <w:sz w:val="18"/>
                <w:szCs w:val="18"/>
                <w:lang w:val="fr-FR"/>
              </w:rPr>
            </w:pPr>
            <w:ins w:id="1730" w:author="Author">
              <w:r w:rsidRPr="00AE3364">
                <w:rPr>
                  <w:rFonts w:ascii="Arial" w:eastAsia="Arial" w:hAnsi="Arial" w:cs="Arial"/>
                  <w:b/>
                  <w:bCs/>
                  <w:color w:val="000000" w:themeColor="text1"/>
                  <w:sz w:val="18"/>
                  <w:szCs w:val="18"/>
                  <w:lang w:val="fr-FR"/>
                </w:rPr>
                <w:t>code</w:t>
              </w:r>
            </w:ins>
          </w:p>
        </w:tc>
        <w:tc>
          <w:tcPr>
            <w:tcW w:w="413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35E2E48A" w14:textId="77777777" w:rsidR="00413AF4" w:rsidRPr="00AE3364" w:rsidRDefault="00413AF4">
            <w:pPr>
              <w:spacing w:after="0"/>
              <w:jc w:val="center"/>
              <w:rPr>
                <w:ins w:id="1731" w:author="Author"/>
                <w:rFonts w:ascii="Arial" w:eastAsia="Arial" w:hAnsi="Arial" w:cs="Arial"/>
                <w:b/>
                <w:bCs/>
                <w:color w:val="000000" w:themeColor="text1"/>
                <w:sz w:val="18"/>
                <w:szCs w:val="18"/>
              </w:rPr>
            </w:pPr>
            <w:ins w:id="1732" w:author="Author">
              <w:r w:rsidRPr="00AE3364">
                <w:rPr>
                  <w:rFonts w:ascii="Arial" w:eastAsia="Arial" w:hAnsi="Arial" w:cs="Arial"/>
                  <w:b/>
                  <w:bCs/>
                  <w:color w:val="000000" w:themeColor="text1"/>
                  <w:sz w:val="18"/>
                  <w:szCs w:val="18"/>
                </w:rPr>
                <w:t>value</w:t>
              </w:r>
            </w:ins>
          </w:p>
        </w:tc>
      </w:tr>
      <w:tr w:rsidR="00413AF4" w:rsidRPr="00AE3364" w14:paraId="7FBED731" w14:textId="77777777">
        <w:trPr>
          <w:trHeight w:val="300"/>
          <w:jc w:val="center"/>
          <w:ins w:id="173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BDAFF8A" w14:textId="77777777" w:rsidR="00413AF4" w:rsidRPr="00AE3364" w:rsidRDefault="00413AF4">
            <w:pPr>
              <w:spacing w:after="0"/>
              <w:jc w:val="center"/>
              <w:rPr>
                <w:ins w:id="1734" w:author="Author"/>
                <w:rFonts w:ascii="Arial" w:eastAsia="Arial" w:hAnsi="Arial" w:cs="Arial"/>
                <w:sz w:val="18"/>
                <w:szCs w:val="18"/>
              </w:rPr>
            </w:pPr>
            <w:ins w:id="1735" w:author="Author">
              <w:r w:rsidRPr="00AE3364">
                <w:rPr>
                  <w:rFonts w:ascii="Arial" w:eastAsia="Arial" w:hAnsi="Arial" w:cs="Arial"/>
                  <w:sz w:val="18"/>
                  <w:szCs w:val="18"/>
                </w:rPr>
                <w:t>0</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B8A3276" w14:textId="77777777" w:rsidR="00413AF4" w:rsidRPr="00AE3364" w:rsidRDefault="00413AF4">
            <w:pPr>
              <w:spacing w:after="0"/>
              <w:jc w:val="center"/>
              <w:rPr>
                <w:ins w:id="1736" w:author="Author"/>
                <w:rFonts w:ascii="Arial" w:eastAsia="Arial" w:hAnsi="Arial" w:cs="Arial"/>
                <w:sz w:val="18"/>
                <w:szCs w:val="18"/>
              </w:rPr>
            </w:pPr>
            <w:ins w:id="1737" w:author="Author">
              <w:r w:rsidRPr="00AE3364">
                <w:rPr>
                  <w:rFonts w:ascii="Arial" w:eastAsia="Arial" w:hAnsi="Arial" w:cs="Arial"/>
                  <w:sz w:val="18"/>
                  <w:szCs w:val="18"/>
                </w:rPr>
                <w:t>Stereo stream is not binaural (default stereo)</w:t>
              </w:r>
            </w:ins>
          </w:p>
        </w:tc>
      </w:tr>
      <w:tr w:rsidR="00413AF4" w14:paraId="5DE293C0" w14:textId="77777777">
        <w:trPr>
          <w:trHeight w:val="300"/>
          <w:jc w:val="center"/>
          <w:ins w:id="1738"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7527C71" w14:textId="77777777" w:rsidR="00413AF4" w:rsidRPr="00AE3364" w:rsidRDefault="00413AF4">
            <w:pPr>
              <w:spacing w:after="0"/>
              <w:jc w:val="center"/>
              <w:rPr>
                <w:ins w:id="1739" w:author="Author"/>
                <w:rFonts w:ascii="Arial" w:eastAsia="Arial" w:hAnsi="Arial" w:cs="Arial"/>
                <w:sz w:val="18"/>
                <w:szCs w:val="18"/>
              </w:rPr>
            </w:pPr>
            <w:ins w:id="1740" w:author="Author">
              <w:r w:rsidRPr="00AE3364">
                <w:rPr>
                  <w:rFonts w:ascii="Arial" w:eastAsia="Arial" w:hAnsi="Arial" w:cs="Arial"/>
                  <w:sz w:val="18"/>
                  <w:szCs w:val="18"/>
                </w:rPr>
                <w:t>1</w:t>
              </w:r>
            </w:ins>
          </w:p>
        </w:tc>
        <w:tc>
          <w:tcPr>
            <w:tcW w:w="4139"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27CEED1" w14:textId="77777777" w:rsidR="00413AF4" w:rsidRPr="00BF2957" w:rsidRDefault="00413AF4">
            <w:pPr>
              <w:spacing w:after="0"/>
              <w:jc w:val="center"/>
              <w:rPr>
                <w:ins w:id="1741" w:author="Author"/>
                <w:rFonts w:ascii="Arial" w:eastAsia="Arial" w:hAnsi="Arial" w:cs="Arial"/>
                <w:sz w:val="18"/>
                <w:szCs w:val="18"/>
              </w:rPr>
            </w:pPr>
            <w:ins w:id="1742" w:author="Author">
              <w:r w:rsidRPr="00AE3364">
                <w:rPr>
                  <w:rFonts w:ascii="Arial" w:eastAsia="Arial" w:hAnsi="Arial" w:cs="Arial"/>
                  <w:sz w:val="18"/>
                  <w:szCs w:val="18"/>
                </w:rPr>
                <w:t>Stereo stream is binaural</w:t>
              </w:r>
            </w:ins>
          </w:p>
        </w:tc>
      </w:tr>
    </w:tbl>
    <w:p w14:paraId="584B260F" w14:textId="77777777" w:rsidR="00413AF4" w:rsidRDefault="00413AF4" w:rsidP="002F2B45">
      <w:pPr>
        <w:rPr>
          <w:ins w:id="1743" w:author="Author"/>
        </w:rPr>
      </w:pPr>
    </w:p>
    <w:p w14:paraId="55FFEA36" w14:textId="77777777" w:rsidR="00413AF4" w:rsidRDefault="00413AF4" w:rsidP="002F2B45">
      <w:pPr>
        <w:rPr>
          <w:ins w:id="1744" w:author="Author"/>
        </w:rPr>
      </w:pPr>
      <w:ins w:id="1745" w:author="Author">
        <w:r>
          <w:t xml:space="preserve">In an example scenario for OSBA format, if the discretely coded objects contain only clean speech then the corresponding Audio Identifier byte should have V field set to 1 and M and A field set to 0 whereas if the coded SBA component contain only background ambiance then the corresponding Audio Identifier byte should have A field set to 1 and V and M field set to 0. Setting E field to 1 indicates that the related audio metadata for rendering may be edited. </w:t>
        </w:r>
      </w:ins>
    </w:p>
    <w:p w14:paraId="55C8EE83" w14:textId="77777777" w:rsidR="00413AF4" w:rsidRDefault="00413AF4" w:rsidP="00B42D51">
      <w:pPr>
        <w:pStyle w:val="Heading4"/>
        <w:rPr>
          <w:ins w:id="1746" w:author="Author"/>
        </w:rPr>
      </w:pPr>
      <w:ins w:id="1747" w:author="Author">
        <w:r>
          <w:t>A.3.5.6.4</w:t>
        </w:r>
        <w:r>
          <w:tab/>
          <w:t>ISM specific PI data</w:t>
        </w:r>
      </w:ins>
    </w:p>
    <w:p w14:paraId="1872E9B7" w14:textId="77777777" w:rsidR="00413AF4" w:rsidRDefault="00413AF4" w:rsidP="00B42D51">
      <w:pPr>
        <w:pStyle w:val="Heading5"/>
        <w:rPr>
          <w:ins w:id="1748" w:author="Author"/>
        </w:rPr>
      </w:pPr>
      <w:ins w:id="1749" w:author="Author">
        <w:r>
          <w:t>A.3.5.6.4.1</w:t>
        </w:r>
        <w:r>
          <w:tab/>
          <w:t>ISM specific PI data types and structure</w:t>
        </w:r>
      </w:ins>
    </w:p>
    <w:p w14:paraId="0B7CC7F5" w14:textId="77777777" w:rsidR="00413AF4" w:rsidRDefault="00413AF4" w:rsidP="00B42D51">
      <w:pPr>
        <w:rPr>
          <w:ins w:id="1750" w:author="Author"/>
        </w:rPr>
      </w:pPr>
      <w:ins w:id="1751" w:author="Author">
        <w:r>
          <w:t xml:space="preserve">ISM related PI data types are listed in table </w:t>
        </w:r>
        <w:r w:rsidRPr="00DD606A">
          <w:t>A.3.5.6.</w:t>
        </w:r>
        <w:r>
          <w:t>4</w:t>
        </w:r>
        <w:r w:rsidRPr="00DD606A">
          <w:t>.1-1</w:t>
        </w:r>
        <w:r>
          <w:t xml:space="preserve">. Figure </w:t>
        </w:r>
        <w:r w:rsidRPr="00DD606A">
          <w:t>A.3.5.6.</w:t>
        </w:r>
        <w:r>
          <w:t>4</w:t>
        </w:r>
        <w:r w:rsidRPr="00DD606A">
          <w:t>.1-1</w:t>
        </w:r>
        <w:r>
          <w:t xml:space="preserve"> presents a general PI data structure for ISM related PI types. The ISM PI data may consist of 1-4 blocks of PI data for the corresponding PI type, which together determines the PI size (see </w:t>
        </w:r>
        <w:r w:rsidRPr="1BFFD7E4">
          <w:rPr>
            <w:rFonts w:eastAsia="Arial"/>
          </w:rPr>
          <w:t>Table A.</w:t>
        </w:r>
        <w:r>
          <w:rPr>
            <w:rFonts w:eastAsia="Arial"/>
          </w:rPr>
          <w:t xml:space="preserve">3.5.5-1). </w:t>
        </w:r>
        <w:r>
          <w:t xml:space="preserve">In the example presented in Figure </w:t>
        </w:r>
        <w:r w:rsidRPr="00DD606A">
          <w:t>A.3.5.6.</w:t>
        </w:r>
        <w:r>
          <w:t>4</w:t>
        </w:r>
        <w:r w:rsidRPr="00DD606A">
          <w:t>.1-1</w:t>
        </w:r>
        <w:r>
          <w:t xml:space="preserve"> there are four blocks of two bytes each.</w:t>
        </w:r>
      </w:ins>
    </w:p>
    <w:p w14:paraId="4D0FB781" w14:textId="77777777" w:rsidR="00413AF4" w:rsidRPr="00193A6C" w:rsidRDefault="00413AF4" w:rsidP="0088490A">
      <w:pPr>
        <w:rPr>
          <w:ins w:id="1752" w:author="Author"/>
        </w:rPr>
      </w:pPr>
      <w:ins w:id="1753" w:author="Author">
        <w:r>
          <w:t xml:space="preserve">Unless otherwise specified for the PI type, </w:t>
        </w:r>
        <w:r>
          <w:rPr>
            <w:rFonts w:eastAsia="Arial"/>
          </w:rPr>
          <w:t xml:space="preserve">the number of PI data blocks shall be equal to the number of </w:t>
        </w:r>
        <w:r>
          <w:t xml:space="preserve">ISMs in the associated IVAS frame. </w:t>
        </w:r>
        <w:r w:rsidRPr="007A694F">
          <w:t>The ISM related PI types can be used for the ISM, OMASA and OSBA coded formats. The latest received ISM related PI data is used until a new ISM related PI data of the same type is received.</w:t>
        </w:r>
      </w:ins>
    </w:p>
    <w:tbl>
      <w:tblPr>
        <w:tblStyle w:val="TableGrid"/>
        <w:tblW w:w="8079" w:type="dxa"/>
        <w:tblInd w:w="993" w:type="dxa"/>
        <w:tblLook w:val="04A0" w:firstRow="1" w:lastRow="0" w:firstColumn="1" w:lastColumn="0" w:noHBand="0" w:noVBand="1"/>
      </w:tblPr>
      <w:tblGrid>
        <w:gridCol w:w="8079"/>
      </w:tblGrid>
      <w:tr w:rsidR="00413AF4" w:rsidRPr="006752B9" w14:paraId="5F58047F" w14:textId="77777777" w:rsidTr="0088490A">
        <w:trPr>
          <w:trHeight w:val="982"/>
          <w:ins w:id="1754" w:author="Author"/>
        </w:trPr>
        <w:tc>
          <w:tcPr>
            <w:tcW w:w="8079" w:type="dxa"/>
            <w:tcBorders>
              <w:top w:val="nil"/>
              <w:left w:val="nil"/>
              <w:bottom w:val="nil"/>
              <w:right w:val="nil"/>
            </w:tcBorders>
          </w:tcPr>
          <w:p w14:paraId="6EFF9DDC" w14:textId="77777777" w:rsidR="00413AF4" w:rsidRPr="007600F1" w:rsidRDefault="00413AF4">
            <w:pPr>
              <w:pStyle w:val="PL"/>
              <w:rPr>
                <w:ins w:id="1755" w:author="Author"/>
                <w:rStyle w:val="VerbatimChar"/>
                <w:sz w:val="20"/>
                <w:szCs w:val="300"/>
              </w:rPr>
            </w:pPr>
            <w:ins w:id="1756" w:author="Author">
              <w:r w:rsidRPr="0088490A">
                <w:rPr>
                  <w:sz w:val="20"/>
                  <w:szCs w:val="300"/>
                </w:rPr>
                <w:t>+-+-+-+-+-+-+-+-+-+-+-+-+-+-+-+-+-+-+-+-+-+-+-+-+-+-+-+-+-+-+-+-+</w:t>
              </w:r>
              <w:r w:rsidRPr="0088490A">
                <w:rPr>
                  <w:sz w:val="20"/>
                  <w:szCs w:val="300"/>
                </w:rPr>
                <w:br/>
                <w:t>|         ISM PI data #1        |         ISM PI data #2        |</w:t>
              </w:r>
              <w:r w:rsidRPr="0088490A">
                <w:rPr>
                  <w:sz w:val="20"/>
                  <w:szCs w:val="300"/>
                </w:rPr>
                <w:br/>
                <w:t>+-+-+-+-+-+-+-+-+-+-+-+-+-+-+-+-+-+-+-+-+-+-+-+-+-+-+-+-+-+-+-+-+</w:t>
              </w:r>
              <w:r w:rsidRPr="0088490A">
                <w:rPr>
                  <w:sz w:val="20"/>
                  <w:szCs w:val="300"/>
                </w:rPr>
                <w:br/>
                <w:t>|         ISM PI data #3        |         ISM PI data #4        |</w:t>
              </w:r>
              <w:r w:rsidRPr="0088490A">
                <w:rPr>
                  <w:sz w:val="20"/>
                  <w:szCs w:val="300"/>
                </w:rPr>
                <w:br/>
                <w:t>+-+-+-+-+-+-+-+-+-+-+-+-+-+-+-+-+-+-+-+-+-+-+-+-+-+-+-+-+-+-+-+-+</w:t>
              </w:r>
            </w:ins>
          </w:p>
        </w:tc>
      </w:tr>
    </w:tbl>
    <w:p w14:paraId="4EB1547A" w14:textId="77777777" w:rsidR="00413AF4" w:rsidRDefault="00413AF4" w:rsidP="00B42D51">
      <w:pPr>
        <w:spacing w:after="240"/>
        <w:jc w:val="center"/>
        <w:rPr>
          <w:ins w:id="1757" w:author="Author"/>
          <w:rFonts w:ascii="Arial" w:eastAsia="Arial" w:hAnsi="Arial" w:cs="Arial"/>
          <w:b/>
          <w:bCs/>
        </w:rPr>
      </w:pPr>
      <w:ins w:id="1758" w:author="Author">
        <w:r>
          <w:rPr>
            <w:rFonts w:ascii="Arial" w:eastAsia="Arial" w:hAnsi="Arial" w:cs="Arial"/>
            <w:b/>
            <w:bCs/>
          </w:rPr>
          <w:t>Figure A.</w:t>
        </w:r>
        <w:r w:rsidRPr="00E90A67">
          <w:rPr>
            <w:rFonts w:ascii="Arial" w:eastAsia="Arial" w:hAnsi="Arial" w:cs="Arial"/>
            <w:b/>
            <w:bCs/>
          </w:rPr>
          <w:t>3.5.6.</w:t>
        </w:r>
        <w:r>
          <w:rPr>
            <w:rFonts w:ascii="Arial" w:eastAsia="Arial" w:hAnsi="Arial" w:cs="Arial"/>
            <w:b/>
            <w:bCs/>
          </w:rPr>
          <w:t>4</w:t>
        </w:r>
        <w:r w:rsidRPr="00E90A67">
          <w:rPr>
            <w:rFonts w:ascii="Arial" w:eastAsia="Arial" w:hAnsi="Arial" w:cs="Arial"/>
            <w:b/>
            <w:bCs/>
          </w:rPr>
          <w:t>.1</w:t>
        </w:r>
        <w:r>
          <w:rPr>
            <w:rFonts w:ascii="Arial" w:eastAsia="Arial" w:hAnsi="Arial" w:cs="Arial"/>
            <w:b/>
            <w:bCs/>
          </w:rPr>
          <w:t>-1: ISM PI data structure with 4 ISM PI data blocks.</w:t>
        </w:r>
      </w:ins>
    </w:p>
    <w:p w14:paraId="0402AC15" w14:textId="77777777" w:rsidR="00413AF4" w:rsidRDefault="00413AF4" w:rsidP="00B42D51">
      <w:pPr>
        <w:spacing w:before="60"/>
        <w:jc w:val="center"/>
        <w:rPr>
          <w:ins w:id="1759" w:author="Author"/>
          <w:rFonts w:ascii="Arial" w:eastAsia="Arial" w:hAnsi="Arial" w:cs="Arial"/>
          <w:b/>
          <w:bCs/>
        </w:rPr>
      </w:pPr>
      <w:ins w:id="1760" w:author="Author">
        <w:r>
          <w:rPr>
            <w:rFonts w:ascii="Arial" w:eastAsia="Arial" w:hAnsi="Arial" w:cs="Arial"/>
            <w:b/>
            <w:bCs/>
          </w:rPr>
          <w:t>Table A.</w:t>
        </w:r>
        <w:r w:rsidRPr="00E90A67">
          <w:rPr>
            <w:rFonts w:ascii="Arial" w:eastAsia="Arial" w:hAnsi="Arial" w:cs="Arial"/>
            <w:b/>
            <w:bCs/>
          </w:rPr>
          <w:t>3.5.6.</w:t>
        </w:r>
        <w:r>
          <w:rPr>
            <w:rFonts w:ascii="Arial" w:eastAsia="Arial" w:hAnsi="Arial" w:cs="Arial"/>
            <w:b/>
            <w:bCs/>
          </w:rPr>
          <w:t>4</w:t>
        </w:r>
        <w:r w:rsidRPr="00E90A67">
          <w:rPr>
            <w:rFonts w:ascii="Arial" w:eastAsia="Arial" w:hAnsi="Arial" w:cs="Arial"/>
            <w:b/>
            <w:bCs/>
          </w:rPr>
          <w:t>.1</w:t>
        </w:r>
        <w:r>
          <w:rPr>
            <w:rFonts w:ascii="Arial" w:eastAsia="Arial" w:hAnsi="Arial" w:cs="Arial"/>
            <w:b/>
            <w:bCs/>
          </w:rPr>
          <w:t>-1: ISM related PI data types.</w:t>
        </w:r>
      </w:ins>
    </w:p>
    <w:tbl>
      <w:tblPr>
        <w:tblW w:w="0" w:type="auto"/>
        <w:jc w:val="center"/>
        <w:tblLook w:val="04A0" w:firstRow="1" w:lastRow="0" w:firstColumn="1" w:lastColumn="0" w:noHBand="0" w:noVBand="1"/>
      </w:tblPr>
      <w:tblGrid>
        <w:gridCol w:w="3451"/>
      </w:tblGrid>
      <w:tr w:rsidR="00413AF4" w14:paraId="3DE6F56E" w14:textId="77777777" w:rsidTr="004320F5">
        <w:trPr>
          <w:trHeight w:val="300"/>
          <w:jc w:val="center"/>
          <w:ins w:id="1761" w:author="Author"/>
        </w:trPr>
        <w:tc>
          <w:tcPr>
            <w:tcW w:w="3451"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75905A59" w14:textId="77777777" w:rsidR="00413AF4" w:rsidRDefault="00413AF4" w:rsidP="004320F5">
            <w:pPr>
              <w:spacing w:after="0"/>
              <w:jc w:val="center"/>
              <w:rPr>
                <w:ins w:id="1762" w:author="Author"/>
                <w:rFonts w:ascii="Arial" w:eastAsia="Arial" w:hAnsi="Arial" w:cs="Arial"/>
                <w:b/>
                <w:bCs/>
                <w:color w:val="000000" w:themeColor="text1"/>
                <w:sz w:val="18"/>
                <w:szCs w:val="18"/>
              </w:rPr>
            </w:pPr>
            <w:ins w:id="1763" w:author="Author">
              <w:r>
                <w:rPr>
                  <w:rFonts w:ascii="Arial" w:eastAsia="Arial" w:hAnsi="Arial" w:cs="Arial"/>
                  <w:b/>
                  <w:bCs/>
                  <w:color w:val="000000" w:themeColor="text1"/>
                  <w:sz w:val="18"/>
                  <w:szCs w:val="18"/>
                </w:rPr>
                <w:t>ISM related PI type</w:t>
              </w:r>
            </w:ins>
          </w:p>
        </w:tc>
      </w:tr>
      <w:tr w:rsidR="00413AF4" w14:paraId="349AEB52" w14:textId="77777777" w:rsidTr="004320F5">
        <w:trPr>
          <w:trHeight w:val="300"/>
          <w:jc w:val="center"/>
          <w:ins w:id="1764" w:author="Author"/>
        </w:trPr>
        <w:tc>
          <w:tcPr>
            <w:tcW w:w="3451" w:type="dxa"/>
            <w:tcBorders>
              <w:top w:val="single" w:sz="8" w:space="0" w:color="auto"/>
              <w:left w:val="single" w:sz="8" w:space="0" w:color="auto"/>
              <w:bottom w:val="single" w:sz="8" w:space="0" w:color="auto"/>
              <w:right w:val="single" w:sz="8" w:space="0" w:color="auto"/>
            </w:tcBorders>
            <w:vAlign w:val="center"/>
          </w:tcPr>
          <w:p w14:paraId="6062426B" w14:textId="77777777" w:rsidR="00413AF4" w:rsidRDefault="00413AF4" w:rsidP="004320F5">
            <w:pPr>
              <w:spacing w:after="0"/>
              <w:jc w:val="center"/>
              <w:rPr>
                <w:ins w:id="1765" w:author="Author"/>
                <w:rFonts w:ascii="Arial" w:eastAsia="Arial" w:hAnsi="Arial" w:cs="Arial"/>
                <w:sz w:val="18"/>
                <w:szCs w:val="18"/>
              </w:rPr>
            </w:pPr>
            <w:ins w:id="1766" w:author="Author">
              <w:r>
                <w:rPr>
                  <w:rFonts w:ascii="Arial" w:eastAsia="Arial" w:hAnsi="Arial" w:cs="Arial"/>
                  <w:sz w:val="18"/>
                  <w:szCs w:val="18"/>
                </w:rPr>
                <w:t>ISM_NUM</w:t>
              </w:r>
            </w:ins>
          </w:p>
        </w:tc>
      </w:tr>
      <w:tr w:rsidR="00413AF4" w14:paraId="31CADE74" w14:textId="77777777" w:rsidTr="004320F5">
        <w:trPr>
          <w:trHeight w:val="300"/>
          <w:jc w:val="center"/>
          <w:ins w:id="1767"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36428A92" w14:textId="77777777" w:rsidR="00413AF4" w:rsidRDefault="00413AF4" w:rsidP="004320F5">
            <w:pPr>
              <w:spacing w:after="0"/>
              <w:jc w:val="center"/>
              <w:rPr>
                <w:ins w:id="1768" w:author="Author"/>
                <w:rFonts w:ascii="Arial" w:eastAsia="Arial" w:hAnsi="Arial" w:cs="Arial"/>
                <w:sz w:val="18"/>
                <w:szCs w:val="18"/>
              </w:rPr>
            </w:pPr>
            <w:ins w:id="1769" w:author="Author">
              <w:r>
                <w:rPr>
                  <w:rFonts w:ascii="Arial" w:eastAsia="Arial" w:hAnsi="Arial" w:cs="Arial"/>
                  <w:sz w:val="18"/>
                  <w:szCs w:val="18"/>
                </w:rPr>
                <w:t>ISM_ID</w:t>
              </w:r>
            </w:ins>
          </w:p>
        </w:tc>
      </w:tr>
      <w:tr w:rsidR="00413AF4" w14:paraId="6FD3C63C" w14:textId="77777777" w:rsidTr="004320F5">
        <w:trPr>
          <w:trHeight w:val="300"/>
          <w:jc w:val="center"/>
          <w:ins w:id="1770"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4EC4D2B2" w14:textId="77777777" w:rsidR="00413AF4" w:rsidRDefault="00413AF4" w:rsidP="004320F5">
            <w:pPr>
              <w:spacing w:after="0"/>
              <w:jc w:val="center"/>
              <w:rPr>
                <w:ins w:id="1771" w:author="Author"/>
                <w:rFonts w:ascii="Arial" w:eastAsia="Arial" w:hAnsi="Arial" w:cs="Arial"/>
                <w:sz w:val="18"/>
                <w:szCs w:val="18"/>
              </w:rPr>
            </w:pPr>
            <w:ins w:id="1772" w:author="Author">
              <w:r>
                <w:rPr>
                  <w:rFonts w:ascii="Arial" w:eastAsia="Arial" w:hAnsi="Arial" w:cs="Arial"/>
                  <w:sz w:val="18"/>
                  <w:szCs w:val="18"/>
                </w:rPr>
                <w:t>ISM_GAIN</w:t>
              </w:r>
            </w:ins>
          </w:p>
        </w:tc>
      </w:tr>
      <w:tr w:rsidR="00413AF4" w14:paraId="15A2D437" w14:textId="77777777" w:rsidTr="004320F5">
        <w:trPr>
          <w:trHeight w:val="300"/>
          <w:jc w:val="center"/>
          <w:ins w:id="1773"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2A68E841" w14:textId="77777777" w:rsidR="00413AF4" w:rsidRDefault="00413AF4" w:rsidP="004320F5">
            <w:pPr>
              <w:spacing w:after="0"/>
              <w:jc w:val="center"/>
              <w:rPr>
                <w:ins w:id="1774" w:author="Author"/>
                <w:rFonts w:ascii="Arial" w:eastAsia="Arial" w:hAnsi="Arial" w:cs="Arial"/>
                <w:sz w:val="18"/>
                <w:szCs w:val="18"/>
              </w:rPr>
            </w:pPr>
            <w:ins w:id="1775" w:author="Author">
              <w:r>
                <w:rPr>
                  <w:rFonts w:ascii="Arial" w:eastAsia="Arial" w:hAnsi="Arial" w:cs="Arial"/>
                  <w:sz w:val="18"/>
                  <w:szCs w:val="18"/>
                </w:rPr>
                <w:t>ISM_ORIENTATION</w:t>
              </w:r>
            </w:ins>
          </w:p>
        </w:tc>
      </w:tr>
      <w:tr w:rsidR="00413AF4" w14:paraId="6FF8975A" w14:textId="77777777" w:rsidTr="004320F5">
        <w:trPr>
          <w:trHeight w:val="300"/>
          <w:jc w:val="center"/>
          <w:ins w:id="1776"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22B40A37" w14:textId="77777777" w:rsidR="00413AF4" w:rsidRDefault="00413AF4" w:rsidP="004320F5">
            <w:pPr>
              <w:spacing w:after="0"/>
              <w:jc w:val="center"/>
              <w:rPr>
                <w:ins w:id="1777" w:author="Author"/>
                <w:rFonts w:ascii="Arial" w:eastAsia="Arial" w:hAnsi="Arial" w:cs="Arial"/>
                <w:sz w:val="18"/>
                <w:szCs w:val="18"/>
              </w:rPr>
            </w:pPr>
            <w:ins w:id="1778" w:author="Author">
              <w:r>
                <w:rPr>
                  <w:rFonts w:ascii="Arial" w:eastAsia="Arial" w:hAnsi="Arial" w:cs="Arial"/>
                  <w:sz w:val="18"/>
                  <w:szCs w:val="18"/>
                </w:rPr>
                <w:t>ISM_POSITION</w:t>
              </w:r>
            </w:ins>
          </w:p>
        </w:tc>
      </w:tr>
      <w:tr w:rsidR="003D7F38" w14:paraId="71EBA56E" w14:textId="77777777" w:rsidTr="004320F5">
        <w:trPr>
          <w:trHeight w:val="300"/>
          <w:jc w:val="center"/>
          <w:ins w:id="1779" w:author="Erik Norvell" w:date="2025-11-20T09:28:00Z"/>
        </w:trPr>
        <w:tc>
          <w:tcPr>
            <w:tcW w:w="3451" w:type="dxa"/>
            <w:tcBorders>
              <w:top w:val="single" w:sz="8" w:space="0" w:color="auto"/>
              <w:left w:val="single" w:sz="8" w:space="0" w:color="auto"/>
              <w:bottom w:val="single" w:sz="8" w:space="0" w:color="auto"/>
              <w:right w:val="single" w:sz="8" w:space="0" w:color="auto"/>
            </w:tcBorders>
            <w:vAlign w:val="center"/>
          </w:tcPr>
          <w:p w14:paraId="4D989728" w14:textId="5FA64FEB" w:rsidR="003D7F38" w:rsidRDefault="003D7F38" w:rsidP="004320F5">
            <w:pPr>
              <w:spacing w:after="0"/>
              <w:jc w:val="center"/>
              <w:rPr>
                <w:ins w:id="1780" w:author="Erik Norvell" w:date="2025-11-20T09:28:00Z" w16du:dateUtc="2025-11-20T15:28:00Z"/>
                <w:rFonts w:ascii="Arial" w:eastAsia="Arial" w:hAnsi="Arial" w:cs="Arial"/>
                <w:sz w:val="18"/>
                <w:szCs w:val="18"/>
              </w:rPr>
            </w:pPr>
            <w:ins w:id="1781" w:author="Erik Norvell" w:date="2025-11-20T09:28:00Z" w16du:dateUtc="2025-11-20T15:28:00Z">
              <w:r>
                <w:rPr>
                  <w:rFonts w:ascii="Arial" w:eastAsia="Arial" w:hAnsi="Arial" w:cs="Arial"/>
                  <w:sz w:val="18"/>
                  <w:szCs w:val="18"/>
                </w:rPr>
                <w:t>ISM_POSITION_COMPACT</w:t>
              </w:r>
            </w:ins>
          </w:p>
        </w:tc>
      </w:tr>
      <w:tr w:rsidR="00413AF4" w14:paraId="7876370C" w14:textId="77777777" w:rsidTr="004320F5">
        <w:trPr>
          <w:trHeight w:val="300"/>
          <w:jc w:val="center"/>
          <w:ins w:id="1782" w:author="Author"/>
        </w:trPr>
        <w:tc>
          <w:tcPr>
            <w:tcW w:w="3451" w:type="dxa"/>
            <w:tcBorders>
              <w:top w:val="single" w:sz="8" w:space="0" w:color="auto"/>
              <w:left w:val="single" w:sz="8" w:space="0" w:color="auto"/>
              <w:bottom w:val="single" w:sz="8" w:space="0" w:color="auto"/>
              <w:right w:val="single" w:sz="8" w:space="0" w:color="auto"/>
            </w:tcBorders>
            <w:vAlign w:val="center"/>
          </w:tcPr>
          <w:p w14:paraId="2ED33A74" w14:textId="77777777" w:rsidR="00413AF4" w:rsidRDefault="00413AF4" w:rsidP="004320F5">
            <w:pPr>
              <w:spacing w:after="0"/>
              <w:jc w:val="center"/>
              <w:rPr>
                <w:ins w:id="1783" w:author="Author"/>
                <w:rFonts w:ascii="Arial" w:eastAsia="Arial" w:hAnsi="Arial" w:cs="Arial"/>
                <w:sz w:val="18"/>
                <w:szCs w:val="18"/>
              </w:rPr>
            </w:pPr>
            <w:ins w:id="1784" w:author="Author">
              <w:r>
                <w:rPr>
                  <w:rFonts w:ascii="Arial" w:eastAsia="Arial" w:hAnsi="Arial" w:cs="Arial"/>
                  <w:sz w:val="18"/>
                  <w:szCs w:val="18"/>
                </w:rPr>
                <w:t>ISM_DISTANCE_ATTENUATION</w:t>
              </w:r>
            </w:ins>
          </w:p>
        </w:tc>
      </w:tr>
      <w:tr w:rsidR="00413AF4" w14:paraId="07648369" w14:textId="77777777" w:rsidTr="004320F5">
        <w:trPr>
          <w:trHeight w:val="300"/>
          <w:jc w:val="center"/>
          <w:ins w:id="1785" w:author="Author"/>
        </w:trPr>
        <w:tc>
          <w:tcPr>
            <w:tcW w:w="3451" w:type="dxa"/>
            <w:tcBorders>
              <w:top w:val="single" w:sz="8" w:space="0" w:color="auto"/>
              <w:left w:val="single" w:sz="8" w:space="0" w:color="auto"/>
              <w:bottom w:val="single" w:sz="8" w:space="0" w:color="auto"/>
              <w:right w:val="single" w:sz="8" w:space="0" w:color="auto"/>
            </w:tcBorders>
            <w:vAlign w:val="center"/>
            <w:hideMark/>
          </w:tcPr>
          <w:p w14:paraId="6A2ACF6D" w14:textId="77777777" w:rsidR="00413AF4" w:rsidRDefault="00413AF4" w:rsidP="004320F5">
            <w:pPr>
              <w:spacing w:after="0"/>
              <w:jc w:val="center"/>
              <w:rPr>
                <w:ins w:id="1786" w:author="Author"/>
                <w:rFonts w:ascii="Arial" w:eastAsia="Arial" w:hAnsi="Arial" w:cs="Arial"/>
                <w:sz w:val="18"/>
                <w:szCs w:val="18"/>
              </w:rPr>
            </w:pPr>
            <w:ins w:id="1787" w:author="Author">
              <w:r>
                <w:rPr>
                  <w:rFonts w:ascii="Arial" w:eastAsia="Arial" w:hAnsi="Arial" w:cs="Arial"/>
                  <w:sz w:val="18"/>
                  <w:szCs w:val="18"/>
                </w:rPr>
                <w:t>ISM_DIRECTIVITY</w:t>
              </w:r>
            </w:ins>
          </w:p>
        </w:tc>
      </w:tr>
    </w:tbl>
    <w:p w14:paraId="3611FB75" w14:textId="77777777" w:rsidR="00413AF4" w:rsidRDefault="00413AF4" w:rsidP="00B42D51">
      <w:pPr>
        <w:pStyle w:val="Heading5"/>
        <w:spacing w:before="240"/>
        <w:rPr>
          <w:ins w:id="1788" w:author="Author"/>
        </w:rPr>
      </w:pPr>
      <w:ins w:id="1789" w:author="Author">
        <w:r>
          <w:lastRenderedPageBreak/>
          <w:t>A.3.5.6.4.2</w:t>
        </w:r>
        <w:r>
          <w:tab/>
          <w:t>Number of ISMs</w:t>
        </w:r>
      </w:ins>
    </w:p>
    <w:p w14:paraId="6AE886B3" w14:textId="77777777" w:rsidR="00413AF4" w:rsidRDefault="00413AF4" w:rsidP="00C02D46">
      <w:pPr>
        <w:rPr>
          <w:ins w:id="1790" w:author="Author"/>
        </w:rPr>
      </w:pPr>
      <w:ins w:id="1791" w:author="Author">
        <w:r>
          <w:t>ISM_NUM PI data specifies the number of ISMs transported in the associcated IVAS frame, as presented in figure A.3.5.6.4.2-1. The first two bits indicate the number of ISMs (N) according to table A.3.5.6.4.2-1. The last six bits are used for zero padding to force byte alignment. The signalled number of ISMs shall be equal to the number of ISMs transported in the associated IVAS frame, and signalled in a single PI data block (i.e. not repeated for each ISM).</w:t>
        </w:r>
      </w:ins>
    </w:p>
    <w:p w14:paraId="75848100" w14:textId="77777777" w:rsidR="00413AF4" w:rsidRPr="00C02D46" w:rsidRDefault="00413AF4" w:rsidP="00C02D46">
      <w:ins w:id="1792" w:author="Author">
        <w:r w:rsidRPr="00C85B0F">
          <w:t>To avoid mismatch between the number of ISMs indicated with the ISM_NUM and the transmitted IVAS frame, ISM_NUM PI data should be included in the payload when the number of ISMs change between the transmitted IVAS frames.</w:t>
        </w:r>
      </w:ins>
    </w:p>
    <w:tbl>
      <w:tblPr>
        <w:tblStyle w:val="TableGrid"/>
        <w:tblW w:w="2268" w:type="dxa"/>
        <w:tblInd w:w="3743" w:type="dxa"/>
        <w:tblLook w:val="04A0" w:firstRow="1" w:lastRow="0" w:firstColumn="1" w:lastColumn="0" w:noHBand="0" w:noVBand="1"/>
      </w:tblPr>
      <w:tblGrid>
        <w:gridCol w:w="2268"/>
      </w:tblGrid>
      <w:tr w:rsidR="00413AF4" w:rsidRPr="006752B9" w14:paraId="6478C916" w14:textId="77777777" w:rsidTr="0088490A">
        <w:trPr>
          <w:trHeight w:val="982"/>
          <w:ins w:id="1793" w:author="Author"/>
        </w:trPr>
        <w:tc>
          <w:tcPr>
            <w:tcW w:w="2268" w:type="dxa"/>
            <w:tcBorders>
              <w:top w:val="nil"/>
              <w:left w:val="nil"/>
              <w:bottom w:val="nil"/>
              <w:right w:val="nil"/>
            </w:tcBorders>
          </w:tcPr>
          <w:p w14:paraId="7755E67E" w14:textId="77777777" w:rsidR="00413AF4" w:rsidRPr="0088490A" w:rsidDel="001922A6" w:rsidRDefault="00413AF4" w:rsidP="0088490A">
            <w:pPr>
              <w:pStyle w:val="PL"/>
              <w:rPr>
                <w:del w:id="1794" w:author="Author"/>
                <w:sz w:val="20"/>
                <w:szCs w:val="340"/>
                <w:lang w:val="pt-BR"/>
              </w:rPr>
            </w:pPr>
            <w:ins w:id="1795" w:author="Author">
              <w:r w:rsidRPr="000B3D3C">
                <w:rPr>
                  <w:sz w:val="20"/>
                  <w:szCs w:val="340"/>
                  <w:lang w:val="en-US"/>
                </w:rPr>
                <w:t xml:space="preserve"> </w:t>
              </w:r>
              <w:r w:rsidRPr="0088490A">
                <w:rPr>
                  <w:sz w:val="20"/>
                  <w:szCs w:val="340"/>
                  <w:lang w:val="pt-BR"/>
                </w:rPr>
                <w:t>0 1 2 3 4 5 6 7</w:t>
              </w:r>
              <w:r w:rsidRPr="0088490A">
                <w:rPr>
                  <w:sz w:val="20"/>
                  <w:szCs w:val="340"/>
                  <w:lang w:val="pt-BR"/>
                </w:rPr>
                <w:br/>
                <w:t>+-+-+-+-+-+-+-+-+</w:t>
              </w:r>
              <w:r w:rsidRPr="0088490A">
                <w:rPr>
                  <w:sz w:val="20"/>
                  <w:szCs w:val="340"/>
                  <w:lang w:val="pt-BR"/>
                </w:rPr>
                <w:br/>
                <w:t>| N |0 0 0 0 0 0|</w:t>
              </w:r>
              <w:r w:rsidRPr="0088490A">
                <w:rPr>
                  <w:sz w:val="20"/>
                  <w:szCs w:val="340"/>
                  <w:lang w:val="pt-BR"/>
                </w:rPr>
                <w:br/>
                <w:t>+-+-+-+-+-+-+-+-+</w:t>
              </w:r>
            </w:ins>
          </w:p>
          <w:p w14:paraId="3578559A" w14:textId="77777777" w:rsidR="00413AF4" w:rsidRPr="006752B9" w:rsidRDefault="00413AF4">
            <w:pPr>
              <w:pStyle w:val="PL"/>
              <w:rPr>
                <w:ins w:id="1796" w:author="Author"/>
                <w:rStyle w:val="VerbatimChar"/>
              </w:rPr>
            </w:pPr>
          </w:p>
        </w:tc>
      </w:tr>
    </w:tbl>
    <w:p w14:paraId="08C75086" w14:textId="77777777" w:rsidR="00413AF4" w:rsidRPr="002C7DA0" w:rsidRDefault="00413AF4" w:rsidP="00B42D51">
      <w:pPr>
        <w:spacing w:after="240"/>
        <w:jc w:val="center"/>
        <w:rPr>
          <w:ins w:id="1797" w:author="Author"/>
          <w:rFonts w:ascii="Arial" w:eastAsia="Arial" w:hAnsi="Arial" w:cs="Arial"/>
          <w:b/>
          <w:bCs/>
          <w:lang w:val="pt-BR"/>
        </w:rPr>
      </w:pPr>
      <w:ins w:id="1798" w:author="Author">
        <w:r w:rsidRPr="002C7DA0">
          <w:rPr>
            <w:rFonts w:ascii="Arial" w:eastAsia="Arial" w:hAnsi="Arial" w:cs="Arial"/>
            <w:b/>
            <w:bCs/>
            <w:lang w:val="pt-BR"/>
          </w:rPr>
          <w:t>Figure A.3.5.6.4.2-1: ISM_NUM PI data frame.</w:t>
        </w:r>
      </w:ins>
    </w:p>
    <w:p w14:paraId="6168DE00" w14:textId="77777777" w:rsidR="00413AF4" w:rsidRDefault="00413AF4" w:rsidP="00473B9F">
      <w:pPr>
        <w:spacing w:before="60"/>
        <w:jc w:val="center"/>
        <w:rPr>
          <w:ins w:id="1799" w:author="Author"/>
          <w:rFonts w:ascii="Arial" w:eastAsia="Arial" w:hAnsi="Arial" w:cs="Arial"/>
          <w:b/>
          <w:bCs/>
        </w:rPr>
      </w:pPr>
      <w:ins w:id="1800" w:author="Author">
        <w:r>
          <w:rPr>
            <w:rFonts w:ascii="Arial" w:eastAsia="Arial" w:hAnsi="Arial" w:cs="Arial"/>
            <w:b/>
            <w:bCs/>
          </w:rPr>
          <w:t xml:space="preserve">Table </w:t>
        </w:r>
        <w:r w:rsidRPr="0056689A">
          <w:rPr>
            <w:rFonts w:ascii="Arial" w:eastAsia="Arial" w:hAnsi="Arial" w:cs="Arial"/>
            <w:b/>
            <w:bCs/>
          </w:rPr>
          <w:t>A.3.5.6.</w:t>
        </w:r>
        <w:r>
          <w:rPr>
            <w:rFonts w:ascii="Arial" w:eastAsia="Arial" w:hAnsi="Arial" w:cs="Arial"/>
            <w:b/>
            <w:bCs/>
          </w:rPr>
          <w:t>4</w:t>
        </w:r>
        <w:r w:rsidRPr="0056689A">
          <w:rPr>
            <w:rFonts w:ascii="Arial" w:eastAsia="Arial" w:hAnsi="Arial" w:cs="Arial"/>
            <w:b/>
            <w:bCs/>
          </w:rPr>
          <w:t>.2</w:t>
        </w:r>
        <w:r>
          <w:rPr>
            <w:rFonts w:ascii="Arial" w:eastAsia="Arial" w:hAnsi="Arial" w:cs="Arial"/>
            <w:b/>
            <w:bCs/>
          </w:rPr>
          <w:t>-1: 2-bit codes and the indicated number of ISMs.</w:t>
        </w:r>
      </w:ins>
    </w:p>
    <w:tbl>
      <w:tblPr>
        <w:tblW w:w="0" w:type="auto"/>
        <w:jc w:val="center"/>
        <w:tblLook w:val="04A0" w:firstRow="1" w:lastRow="0" w:firstColumn="1" w:lastColumn="0" w:noHBand="0" w:noVBand="1"/>
      </w:tblPr>
      <w:tblGrid>
        <w:gridCol w:w="1116"/>
        <w:gridCol w:w="1322"/>
      </w:tblGrid>
      <w:tr w:rsidR="00413AF4" w14:paraId="30512433" w14:textId="77777777" w:rsidTr="004320F5">
        <w:trPr>
          <w:trHeight w:val="300"/>
          <w:jc w:val="center"/>
          <w:ins w:id="1801" w:author="Author"/>
        </w:trPr>
        <w:tc>
          <w:tcPr>
            <w:tcW w:w="1116"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0F197E1E" w14:textId="77777777" w:rsidR="00413AF4" w:rsidRDefault="00413AF4" w:rsidP="004320F5">
            <w:pPr>
              <w:spacing w:after="0"/>
              <w:jc w:val="center"/>
              <w:rPr>
                <w:ins w:id="1802" w:author="Author"/>
                <w:rFonts w:ascii="Arial" w:eastAsia="Arial" w:hAnsi="Arial" w:cs="Arial"/>
                <w:b/>
                <w:bCs/>
                <w:color w:val="000000" w:themeColor="text1"/>
                <w:sz w:val="18"/>
                <w:szCs w:val="18"/>
              </w:rPr>
            </w:pPr>
            <w:ins w:id="1803" w:author="Author">
              <w:r>
                <w:rPr>
                  <w:rFonts w:ascii="Arial" w:eastAsia="Arial" w:hAnsi="Arial" w:cs="Arial"/>
                  <w:b/>
                  <w:bCs/>
                  <w:color w:val="000000" w:themeColor="text1"/>
                  <w:sz w:val="18"/>
                  <w:szCs w:val="18"/>
                </w:rPr>
                <w:t>Code</w:t>
              </w:r>
            </w:ins>
          </w:p>
        </w:tc>
        <w:tc>
          <w:tcPr>
            <w:tcW w:w="1322" w:type="dxa"/>
            <w:tcBorders>
              <w:top w:val="single" w:sz="8" w:space="0" w:color="auto"/>
              <w:left w:val="single" w:sz="8" w:space="0" w:color="auto"/>
              <w:bottom w:val="single" w:sz="8" w:space="0" w:color="auto"/>
              <w:right w:val="single" w:sz="8" w:space="0" w:color="auto"/>
            </w:tcBorders>
            <w:shd w:val="clear" w:color="auto" w:fill="DDD9C3" w:themeFill="background2" w:themeFillShade="E6"/>
            <w:vAlign w:val="center"/>
            <w:hideMark/>
          </w:tcPr>
          <w:p w14:paraId="60080FC0" w14:textId="77777777" w:rsidR="00413AF4" w:rsidRDefault="00413AF4" w:rsidP="004320F5">
            <w:pPr>
              <w:spacing w:after="0"/>
              <w:jc w:val="center"/>
              <w:rPr>
                <w:ins w:id="1804" w:author="Author"/>
                <w:rFonts w:ascii="Arial" w:eastAsia="Arial" w:hAnsi="Arial" w:cs="Arial"/>
                <w:b/>
                <w:bCs/>
                <w:color w:val="000000" w:themeColor="text1"/>
                <w:sz w:val="18"/>
                <w:szCs w:val="18"/>
              </w:rPr>
            </w:pPr>
            <w:ins w:id="1805" w:author="Author">
              <w:r>
                <w:rPr>
                  <w:rFonts w:ascii="Arial" w:eastAsia="Arial" w:hAnsi="Arial" w:cs="Arial"/>
                  <w:b/>
                  <w:bCs/>
                  <w:color w:val="000000" w:themeColor="text1"/>
                  <w:sz w:val="18"/>
                  <w:szCs w:val="18"/>
                </w:rPr>
                <w:t>Indicated number of ISMs</w:t>
              </w:r>
            </w:ins>
          </w:p>
        </w:tc>
      </w:tr>
      <w:tr w:rsidR="00413AF4" w14:paraId="0BCB3034" w14:textId="77777777" w:rsidTr="004320F5">
        <w:trPr>
          <w:trHeight w:val="300"/>
          <w:jc w:val="center"/>
          <w:ins w:id="1806"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33E67E23" w14:textId="77777777" w:rsidR="00413AF4" w:rsidRDefault="00413AF4" w:rsidP="004320F5">
            <w:pPr>
              <w:spacing w:after="0"/>
              <w:jc w:val="center"/>
              <w:rPr>
                <w:ins w:id="1807" w:author="Author"/>
                <w:rFonts w:ascii="Arial" w:eastAsia="Arial" w:hAnsi="Arial" w:cs="Arial"/>
                <w:sz w:val="18"/>
                <w:szCs w:val="18"/>
              </w:rPr>
            </w:pPr>
            <w:ins w:id="1808" w:author="Author">
              <w:r>
                <w:rPr>
                  <w:rFonts w:ascii="Arial" w:eastAsia="Arial" w:hAnsi="Arial" w:cs="Arial"/>
                  <w:sz w:val="18"/>
                  <w:szCs w:val="18"/>
                </w:rPr>
                <w:t>00</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2C81D4BD" w14:textId="77777777" w:rsidR="00413AF4" w:rsidRDefault="00413AF4" w:rsidP="004320F5">
            <w:pPr>
              <w:spacing w:after="0"/>
              <w:jc w:val="center"/>
              <w:rPr>
                <w:ins w:id="1809" w:author="Author"/>
                <w:rFonts w:ascii="Arial" w:eastAsia="Arial" w:hAnsi="Arial" w:cs="Arial"/>
                <w:sz w:val="18"/>
                <w:szCs w:val="18"/>
              </w:rPr>
            </w:pPr>
            <w:ins w:id="1810" w:author="Author">
              <w:r>
                <w:rPr>
                  <w:rFonts w:ascii="Arial" w:eastAsia="Arial" w:hAnsi="Arial" w:cs="Arial"/>
                  <w:sz w:val="18"/>
                  <w:szCs w:val="18"/>
                </w:rPr>
                <w:t>1</w:t>
              </w:r>
            </w:ins>
          </w:p>
        </w:tc>
      </w:tr>
      <w:tr w:rsidR="00413AF4" w14:paraId="3B57ED4A" w14:textId="77777777" w:rsidTr="004320F5">
        <w:trPr>
          <w:trHeight w:val="300"/>
          <w:jc w:val="center"/>
          <w:ins w:id="1811"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0D04F0B1" w14:textId="77777777" w:rsidR="00413AF4" w:rsidRDefault="00413AF4" w:rsidP="004320F5">
            <w:pPr>
              <w:spacing w:after="0"/>
              <w:jc w:val="center"/>
              <w:rPr>
                <w:ins w:id="1812" w:author="Author"/>
                <w:rFonts w:ascii="Arial" w:eastAsia="Arial" w:hAnsi="Arial" w:cs="Arial"/>
                <w:sz w:val="18"/>
                <w:szCs w:val="18"/>
              </w:rPr>
            </w:pPr>
            <w:ins w:id="1813" w:author="Author">
              <w:r>
                <w:rPr>
                  <w:rFonts w:ascii="Arial" w:eastAsia="Arial" w:hAnsi="Arial" w:cs="Arial"/>
                  <w:sz w:val="18"/>
                  <w:szCs w:val="18"/>
                </w:rPr>
                <w:t>01</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119279D0" w14:textId="77777777" w:rsidR="00413AF4" w:rsidRDefault="00413AF4" w:rsidP="004320F5">
            <w:pPr>
              <w:spacing w:after="0"/>
              <w:jc w:val="center"/>
              <w:rPr>
                <w:ins w:id="1814" w:author="Author"/>
                <w:rFonts w:ascii="Arial" w:eastAsia="Arial" w:hAnsi="Arial" w:cs="Arial"/>
                <w:sz w:val="18"/>
                <w:szCs w:val="18"/>
              </w:rPr>
            </w:pPr>
            <w:ins w:id="1815" w:author="Author">
              <w:r>
                <w:rPr>
                  <w:rFonts w:ascii="Arial" w:eastAsia="Arial" w:hAnsi="Arial" w:cs="Arial"/>
                  <w:sz w:val="18"/>
                  <w:szCs w:val="18"/>
                </w:rPr>
                <w:t>2</w:t>
              </w:r>
            </w:ins>
          </w:p>
        </w:tc>
      </w:tr>
      <w:tr w:rsidR="00413AF4" w14:paraId="303FC421" w14:textId="77777777" w:rsidTr="004320F5">
        <w:trPr>
          <w:trHeight w:val="300"/>
          <w:jc w:val="center"/>
          <w:ins w:id="1816"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373709B9" w14:textId="77777777" w:rsidR="00413AF4" w:rsidRDefault="00413AF4" w:rsidP="004320F5">
            <w:pPr>
              <w:spacing w:after="0"/>
              <w:jc w:val="center"/>
              <w:rPr>
                <w:ins w:id="1817" w:author="Author"/>
                <w:rFonts w:ascii="Arial" w:eastAsia="Arial" w:hAnsi="Arial" w:cs="Arial"/>
                <w:sz w:val="18"/>
                <w:szCs w:val="18"/>
              </w:rPr>
            </w:pPr>
            <w:ins w:id="1818" w:author="Author">
              <w:r>
                <w:rPr>
                  <w:rFonts w:ascii="Arial" w:eastAsia="Arial" w:hAnsi="Arial" w:cs="Arial"/>
                  <w:sz w:val="18"/>
                  <w:szCs w:val="18"/>
                </w:rPr>
                <w:t>10</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557CCFE1" w14:textId="77777777" w:rsidR="00413AF4" w:rsidRDefault="00413AF4" w:rsidP="004320F5">
            <w:pPr>
              <w:spacing w:after="0"/>
              <w:jc w:val="center"/>
              <w:rPr>
                <w:ins w:id="1819" w:author="Author"/>
                <w:rFonts w:ascii="Arial" w:eastAsia="Arial" w:hAnsi="Arial" w:cs="Arial"/>
                <w:sz w:val="18"/>
                <w:szCs w:val="18"/>
              </w:rPr>
            </w:pPr>
            <w:ins w:id="1820" w:author="Author">
              <w:r>
                <w:rPr>
                  <w:rFonts w:ascii="Arial" w:eastAsia="Arial" w:hAnsi="Arial" w:cs="Arial"/>
                  <w:sz w:val="18"/>
                  <w:szCs w:val="18"/>
                </w:rPr>
                <w:t>3</w:t>
              </w:r>
            </w:ins>
          </w:p>
        </w:tc>
      </w:tr>
      <w:tr w:rsidR="00413AF4" w14:paraId="7B31D145" w14:textId="77777777" w:rsidTr="004320F5">
        <w:trPr>
          <w:trHeight w:val="300"/>
          <w:jc w:val="center"/>
          <w:ins w:id="1821" w:author="Author"/>
        </w:trPr>
        <w:tc>
          <w:tcPr>
            <w:tcW w:w="1116" w:type="dxa"/>
            <w:tcBorders>
              <w:top w:val="single" w:sz="8" w:space="0" w:color="auto"/>
              <w:left w:val="single" w:sz="8" w:space="0" w:color="auto"/>
              <w:bottom w:val="single" w:sz="8" w:space="0" w:color="auto"/>
              <w:right w:val="single" w:sz="8" w:space="0" w:color="auto"/>
            </w:tcBorders>
            <w:vAlign w:val="center"/>
            <w:hideMark/>
          </w:tcPr>
          <w:p w14:paraId="1953F437" w14:textId="77777777" w:rsidR="00413AF4" w:rsidRDefault="00413AF4" w:rsidP="004320F5">
            <w:pPr>
              <w:spacing w:after="0"/>
              <w:jc w:val="center"/>
              <w:rPr>
                <w:ins w:id="1822" w:author="Author"/>
                <w:rFonts w:ascii="Arial" w:eastAsia="Arial" w:hAnsi="Arial" w:cs="Arial"/>
                <w:sz w:val="18"/>
                <w:szCs w:val="18"/>
              </w:rPr>
            </w:pPr>
            <w:ins w:id="1823" w:author="Author">
              <w:r>
                <w:rPr>
                  <w:rFonts w:ascii="Arial" w:eastAsia="Arial" w:hAnsi="Arial" w:cs="Arial"/>
                  <w:sz w:val="18"/>
                  <w:szCs w:val="18"/>
                </w:rPr>
                <w:t>11</w:t>
              </w:r>
            </w:ins>
          </w:p>
        </w:tc>
        <w:tc>
          <w:tcPr>
            <w:tcW w:w="1322" w:type="dxa"/>
            <w:tcBorders>
              <w:top w:val="single" w:sz="8" w:space="0" w:color="auto"/>
              <w:left w:val="single" w:sz="8" w:space="0" w:color="auto"/>
              <w:bottom w:val="single" w:sz="8" w:space="0" w:color="auto"/>
              <w:right w:val="single" w:sz="8" w:space="0" w:color="auto"/>
            </w:tcBorders>
            <w:vAlign w:val="center"/>
            <w:hideMark/>
          </w:tcPr>
          <w:p w14:paraId="44CCADBC" w14:textId="77777777" w:rsidR="00413AF4" w:rsidRDefault="00413AF4" w:rsidP="004320F5">
            <w:pPr>
              <w:spacing w:after="0"/>
              <w:jc w:val="center"/>
              <w:rPr>
                <w:ins w:id="1824" w:author="Author"/>
                <w:rFonts w:ascii="Arial" w:eastAsia="Arial" w:hAnsi="Arial" w:cs="Arial"/>
                <w:sz w:val="18"/>
                <w:szCs w:val="18"/>
              </w:rPr>
            </w:pPr>
            <w:ins w:id="1825" w:author="Author">
              <w:r>
                <w:rPr>
                  <w:rFonts w:ascii="Arial" w:eastAsia="Arial" w:hAnsi="Arial" w:cs="Arial"/>
                  <w:sz w:val="18"/>
                  <w:szCs w:val="18"/>
                </w:rPr>
                <w:t>4</w:t>
              </w:r>
            </w:ins>
          </w:p>
        </w:tc>
      </w:tr>
    </w:tbl>
    <w:p w14:paraId="41364B50" w14:textId="77777777" w:rsidR="00413AF4" w:rsidRDefault="00413AF4" w:rsidP="00B42D51">
      <w:pPr>
        <w:pStyle w:val="Heading5"/>
        <w:rPr>
          <w:ins w:id="1826" w:author="Author"/>
        </w:rPr>
      </w:pPr>
      <w:ins w:id="1827" w:author="Author">
        <w:r>
          <w:t>A.3.5.6.4.3</w:t>
        </w:r>
        <w:r>
          <w:tab/>
          <w:t>ISM ID</w:t>
        </w:r>
      </w:ins>
    </w:p>
    <w:p w14:paraId="5AF410A8" w14:textId="77777777" w:rsidR="00413AF4" w:rsidRPr="001922A6" w:rsidRDefault="00413AF4" w:rsidP="001922A6">
      <w:pPr>
        <w:rPr>
          <w:ins w:id="1828" w:author="Author"/>
        </w:rPr>
      </w:pPr>
      <w:ins w:id="1829" w:author="Author">
        <w:r>
          <w:t>ISM_ID PI data specifies an identity (ID) for the ISMs transported in the associated IVAS frame, as presented in figure A.3.5.6.4.3-1. The PI data includes an identity field (one byte) for each transported ISM, positioned after one another. For example, the ISM ID for the first object is followed by the ISM ID for the second object when the number of ISMs N&gt;1.</w:t>
        </w:r>
      </w:ins>
    </w:p>
    <w:tbl>
      <w:tblPr>
        <w:tblStyle w:val="TableGrid"/>
        <w:tblW w:w="2268" w:type="dxa"/>
        <w:tblInd w:w="3743" w:type="dxa"/>
        <w:tblLook w:val="04A0" w:firstRow="1" w:lastRow="0" w:firstColumn="1" w:lastColumn="0" w:noHBand="0" w:noVBand="1"/>
      </w:tblPr>
      <w:tblGrid>
        <w:gridCol w:w="2268"/>
      </w:tblGrid>
      <w:tr w:rsidR="00413AF4" w:rsidRPr="006752B9" w14:paraId="26BD55E6" w14:textId="77777777">
        <w:trPr>
          <w:trHeight w:val="982"/>
          <w:ins w:id="1830" w:author="Author"/>
        </w:trPr>
        <w:tc>
          <w:tcPr>
            <w:tcW w:w="2268" w:type="dxa"/>
            <w:tcBorders>
              <w:top w:val="nil"/>
              <w:left w:val="nil"/>
              <w:bottom w:val="nil"/>
              <w:right w:val="nil"/>
            </w:tcBorders>
          </w:tcPr>
          <w:p w14:paraId="602FD9A4" w14:textId="77777777" w:rsidR="00413AF4" w:rsidRPr="001922A6" w:rsidRDefault="00413AF4">
            <w:pPr>
              <w:pStyle w:val="PL"/>
              <w:rPr>
                <w:ins w:id="1831" w:author="Author"/>
                <w:rStyle w:val="VerbatimChar"/>
                <w:sz w:val="20"/>
                <w:szCs w:val="380"/>
              </w:rPr>
            </w:pPr>
            <w:ins w:id="1832" w:author="Author">
              <w:r>
                <w:rPr>
                  <w:sz w:val="20"/>
                  <w:szCs w:val="380"/>
                </w:rPr>
                <w:t xml:space="preserve"> </w:t>
              </w:r>
              <w:r w:rsidRPr="001922A6">
                <w:rPr>
                  <w:sz w:val="20"/>
                  <w:szCs w:val="380"/>
                </w:rPr>
                <w:t xml:space="preserve">0 1 2 3 4 5 6 7 </w:t>
              </w:r>
              <w:r w:rsidRPr="001922A6">
                <w:rPr>
                  <w:sz w:val="20"/>
                  <w:szCs w:val="380"/>
                </w:rPr>
                <w:br/>
                <w:t>+-+-+-+-+-+-+-+-+</w:t>
              </w:r>
              <w:r w:rsidRPr="001922A6">
                <w:rPr>
                  <w:sz w:val="20"/>
                  <w:szCs w:val="380"/>
                </w:rPr>
                <w:br/>
                <w:t>|     ISM ID    |</w:t>
              </w:r>
              <w:r w:rsidRPr="001922A6">
                <w:rPr>
                  <w:sz w:val="20"/>
                  <w:szCs w:val="380"/>
                </w:rPr>
                <w:br/>
                <w:t>+-+-+-+-+-+-+-+-+</w:t>
              </w:r>
            </w:ins>
          </w:p>
        </w:tc>
      </w:tr>
    </w:tbl>
    <w:p w14:paraId="489532EB" w14:textId="77777777" w:rsidR="00413AF4" w:rsidRDefault="00413AF4" w:rsidP="00B42D51">
      <w:pPr>
        <w:spacing w:after="240"/>
        <w:jc w:val="center"/>
        <w:rPr>
          <w:ins w:id="1833" w:author="Author"/>
          <w:rFonts w:ascii="Arial" w:eastAsia="Arial" w:hAnsi="Arial" w:cs="Arial"/>
          <w:b/>
          <w:bCs/>
        </w:rPr>
      </w:pPr>
      <w:ins w:id="1834" w:author="Author">
        <w:r>
          <w:rPr>
            <w:rFonts w:ascii="Arial" w:eastAsia="Arial" w:hAnsi="Arial" w:cs="Arial"/>
            <w:b/>
            <w:bCs/>
          </w:rPr>
          <w:t xml:space="preserve">Figure </w:t>
        </w:r>
        <w:r w:rsidRPr="00831FF7">
          <w:rPr>
            <w:rFonts w:ascii="Arial" w:eastAsia="Arial" w:hAnsi="Arial" w:cs="Arial"/>
            <w:b/>
            <w:bCs/>
          </w:rPr>
          <w:t>A.3.5.6.</w:t>
        </w:r>
        <w:r>
          <w:rPr>
            <w:rFonts w:ascii="Arial" w:eastAsia="Arial" w:hAnsi="Arial" w:cs="Arial"/>
            <w:b/>
            <w:bCs/>
          </w:rPr>
          <w:t>4</w:t>
        </w:r>
        <w:r w:rsidRPr="00831FF7">
          <w:rPr>
            <w:rFonts w:ascii="Arial" w:eastAsia="Arial" w:hAnsi="Arial" w:cs="Arial"/>
            <w:b/>
            <w:bCs/>
          </w:rPr>
          <w:t>.</w:t>
        </w:r>
        <w:r>
          <w:rPr>
            <w:rFonts w:ascii="Arial" w:eastAsia="Arial" w:hAnsi="Arial" w:cs="Arial"/>
            <w:b/>
            <w:bCs/>
          </w:rPr>
          <w:t>3-1: ISM_ID PI data frame.</w:t>
        </w:r>
      </w:ins>
    </w:p>
    <w:p w14:paraId="1ECF3D76" w14:textId="77777777" w:rsidR="00413AF4" w:rsidRDefault="00413AF4" w:rsidP="00B42D51">
      <w:pPr>
        <w:pStyle w:val="Heading5"/>
        <w:rPr>
          <w:ins w:id="1835" w:author="Author"/>
        </w:rPr>
      </w:pPr>
      <w:ins w:id="1836" w:author="Author">
        <w:r w:rsidRPr="00EE623F">
          <w:t>A.3.5.6.4.4</w:t>
        </w:r>
        <w:r>
          <w:tab/>
          <w:t>ISM gain</w:t>
        </w:r>
      </w:ins>
    </w:p>
    <w:p w14:paraId="0F75946A" w14:textId="46986594" w:rsidR="00413AF4" w:rsidRPr="001922A6" w:rsidRDefault="00413AF4" w:rsidP="001922A6">
      <w:pPr>
        <w:rPr>
          <w:ins w:id="1837" w:author="Author"/>
        </w:rPr>
      </w:pPr>
      <w:ins w:id="1838" w:author="Author">
        <w:r>
          <w:t xml:space="preserve">ISM_GAIN PI data specifies a gain factor for ISMs transported in the associated IVAS frame, as presented in figure </w:t>
        </w:r>
        <w:r w:rsidRPr="00EE623F">
          <w:t>A.3.5.6.4.4-1.</w:t>
        </w:r>
        <w:r>
          <w:t xml:space="preserve"> The PI data includes ISM gain field (one byte) for each transported ISM, positioned after one another. For example, the ISM gain for the first object is followed by the ISM gain for the second object when the number of ISMs N&gt;1. The </w:t>
        </w:r>
      </w:ins>
      <w:ins w:id="1839" w:author="Tomas Toftgård" w:date="2025-11-10T14:13:00Z" w16du:dateUtc="2025-11-10T13:13:00Z">
        <w:r>
          <w:t>6</w:t>
        </w:r>
      </w:ins>
      <w:ins w:id="1840" w:author="Author">
        <w:r w:rsidRPr="00EB5F9E">
          <w:t>-bit</w:t>
        </w:r>
        <w:r>
          <w:t xml:space="preserve"> ISM gains represent a uniform range (in dB) ranging from -</w:t>
        </w:r>
      </w:ins>
      <w:ins w:id="1841" w:author="Tomas Toftgård" w:date="2025-11-10T14:13:00Z" w16du:dateUtc="2025-11-10T13:13:00Z">
        <w:r>
          <w:t>24</w:t>
        </w:r>
      </w:ins>
      <w:ins w:id="1842" w:author="Author">
        <w:r>
          <w:t xml:space="preserve"> dB to +</w:t>
        </w:r>
      </w:ins>
      <w:ins w:id="1843" w:author="Tomas Toftgård" w:date="2025-11-10T14:13:00Z" w16du:dateUtc="2025-11-10T13:13:00Z">
        <w:r>
          <w:t>12</w:t>
        </w:r>
      </w:ins>
      <w:ins w:id="1844" w:author="Author">
        <w:r>
          <w:t xml:space="preserve"> dB with additional code point for muting (-Inf dB), according to table </w:t>
        </w:r>
        <w:r w:rsidRPr="004F33CB">
          <w:t>A.3.5.6.4.4-1.</w:t>
        </w:r>
      </w:ins>
    </w:p>
    <w:tbl>
      <w:tblPr>
        <w:tblStyle w:val="TableGrid"/>
        <w:tblW w:w="2268" w:type="dxa"/>
        <w:tblInd w:w="3743" w:type="dxa"/>
        <w:tblLook w:val="04A0" w:firstRow="1" w:lastRow="0" w:firstColumn="1" w:lastColumn="0" w:noHBand="0" w:noVBand="1"/>
      </w:tblPr>
      <w:tblGrid>
        <w:gridCol w:w="2268"/>
      </w:tblGrid>
      <w:tr w:rsidR="00413AF4" w:rsidRPr="006752B9" w14:paraId="0EEEF9BE" w14:textId="77777777">
        <w:trPr>
          <w:trHeight w:val="982"/>
          <w:ins w:id="1845" w:author="Author"/>
        </w:trPr>
        <w:tc>
          <w:tcPr>
            <w:tcW w:w="2268" w:type="dxa"/>
            <w:tcBorders>
              <w:top w:val="nil"/>
              <w:left w:val="nil"/>
              <w:bottom w:val="nil"/>
              <w:right w:val="nil"/>
            </w:tcBorders>
          </w:tcPr>
          <w:p w14:paraId="2CCB50FE" w14:textId="5024E861" w:rsidR="00413AF4" w:rsidRPr="001922A6" w:rsidRDefault="00413AF4">
            <w:pPr>
              <w:pStyle w:val="PL"/>
              <w:rPr>
                <w:ins w:id="1846" w:author="Author"/>
                <w:rStyle w:val="VerbatimChar"/>
                <w:sz w:val="20"/>
                <w:szCs w:val="380"/>
              </w:rPr>
            </w:pPr>
            <w:ins w:id="1847" w:author="Author">
              <w:r>
                <w:rPr>
                  <w:sz w:val="20"/>
                  <w:szCs w:val="380"/>
                </w:rPr>
                <w:t xml:space="preserve"> </w:t>
              </w:r>
              <w:r w:rsidRPr="001922A6">
                <w:rPr>
                  <w:sz w:val="20"/>
                  <w:szCs w:val="380"/>
                </w:rPr>
                <w:t xml:space="preserve">0 1 2 3 4 5 6 7 </w:t>
              </w:r>
              <w:r w:rsidRPr="001922A6">
                <w:rPr>
                  <w:sz w:val="20"/>
                  <w:szCs w:val="380"/>
                </w:rPr>
                <w:br/>
                <w:t>+-+-+-+-+-+-+-+-+</w:t>
              </w:r>
              <w:r w:rsidRPr="001922A6">
                <w:rPr>
                  <w:sz w:val="20"/>
                  <w:szCs w:val="380"/>
                </w:rPr>
                <w:br/>
                <w:t>|  ISM gain |</w:t>
              </w:r>
            </w:ins>
            <w:ins w:id="1848" w:author="Tomas Toftgård" w:date="2025-11-10T14:13:00Z" w16du:dateUtc="2025-11-10T13:13:00Z">
              <w:r>
                <w:rPr>
                  <w:sz w:val="20"/>
                  <w:szCs w:val="380"/>
                </w:rPr>
                <w:t xml:space="preserve">0 </w:t>
              </w:r>
            </w:ins>
            <w:ins w:id="1849" w:author="Author">
              <w:r w:rsidRPr="001922A6">
                <w:rPr>
                  <w:sz w:val="20"/>
                  <w:szCs w:val="380"/>
                </w:rPr>
                <w:t>0|</w:t>
              </w:r>
              <w:r w:rsidRPr="001922A6">
                <w:rPr>
                  <w:sz w:val="20"/>
                  <w:szCs w:val="380"/>
                </w:rPr>
                <w:br/>
                <w:t>+-+-+-+-+-+-+-+-+</w:t>
              </w:r>
            </w:ins>
          </w:p>
        </w:tc>
      </w:tr>
    </w:tbl>
    <w:p w14:paraId="00EF9CDC" w14:textId="77777777" w:rsidR="00413AF4" w:rsidRDefault="00413AF4" w:rsidP="00B42D51">
      <w:pPr>
        <w:spacing w:after="240"/>
        <w:jc w:val="center"/>
        <w:rPr>
          <w:ins w:id="1850" w:author="Author"/>
          <w:rFonts w:ascii="Arial" w:eastAsia="Arial" w:hAnsi="Arial" w:cs="Arial"/>
          <w:b/>
          <w:bCs/>
        </w:rPr>
      </w:pPr>
      <w:ins w:id="1851" w:author="Author">
        <w:r w:rsidRPr="00B00CE9">
          <w:rPr>
            <w:rFonts w:ascii="Arial" w:eastAsia="Arial" w:hAnsi="Arial" w:cs="Arial"/>
            <w:b/>
            <w:bCs/>
          </w:rPr>
          <w:t>Figure A.3.5.6.4.4-1:</w:t>
        </w:r>
        <w:r>
          <w:rPr>
            <w:rFonts w:ascii="Arial" w:eastAsia="Arial" w:hAnsi="Arial" w:cs="Arial"/>
            <w:b/>
            <w:bCs/>
          </w:rPr>
          <w:t xml:space="preserve"> ISM_GAIN PI data frame.</w:t>
        </w:r>
      </w:ins>
    </w:p>
    <w:p w14:paraId="03614532" w14:textId="091E8317" w:rsidR="00413AF4" w:rsidRDefault="00413AF4" w:rsidP="00B42D51">
      <w:pPr>
        <w:pStyle w:val="TH"/>
        <w:rPr>
          <w:ins w:id="1852" w:author="Author"/>
          <w:rFonts w:eastAsia="Arial" w:cs="Arial"/>
          <w:bCs/>
        </w:rPr>
      </w:pPr>
      <w:ins w:id="1853" w:author="Author">
        <w:r w:rsidRPr="00C918C0">
          <w:rPr>
            <w:rFonts w:eastAsia="Arial"/>
          </w:rPr>
          <w:lastRenderedPageBreak/>
          <w:t xml:space="preserve">Table </w:t>
        </w:r>
        <w:r w:rsidRPr="00C918C0">
          <w:t>A.3.5.6.4.4-1</w:t>
        </w:r>
        <w:r w:rsidRPr="00C918C0">
          <w:rPr>
            <w:rFonts w:eastAsia="Arial" w:cs="Arial"/>
            <w:bCs/>
          </w:rPr>
          <w:t>:</w:t>
        </w:r>
        <w:r>
          <w:rPr>
            <w:rFonts w:eastAsia="Arial" w:cs="Arial"/>
            <w:bCs/>
          </w:rPr>
          <w:t xml:space="preserve"> </w:t>
        </w:r>
      </w:ins>
      <w:ins w:id="1854" w:author="Tomas Toftgård" w:date="2025-11-10T14:05:00Z" w16du:dateUtc="2025-11-10T13:05:00Z">
        <w:r>
          <w:rPr>
            <w:rFonts w:eastAsia="Arial" w:cs="Arial"/>
            <w:bCs/>
          </w:rPr>
          <w:t>6</w:t>
        </w:r>
      </w:ins>
      <w:ins w:id="1855" w:author="Author">
        <w:r>
          <w:rPr>
            <w:rFonts w:eastAsia="Arial" w:cs="Arial"/>
            <w:bCs/>
          </w:rPr>
          <w:t>-bit codes and respective gain values (dB)</w:t>
        </w:r>
      </w:ins>
    </w:p>
    <w:tbl>
      <w:tblPr>
        <w:tblW w:w="0" w:type="auto"/>
        <w:jc w:val="center"/>
        <w:tblLook w:val="04A0" w:firstRow="1" w:lastRow="0" w:firstColumn="1" w:lastColumn="0" w:noHBand="0" w:noVBand="1"/>
      </w:tblPr>
      <w:tblGrid>
        <w:gridCol w:w="817"/>
        <w:gridCol w:w="697"/>
        <w:gridCol w:w="1578"/>
        <w:gridCol w:w="1260"/>
      </w:tblGrid>
      <w:tr w:rsidR="00413AF4" w14:paraId="0050903E" w14:textId="77777777" w:rsidTr="00C42C97">
        <w:trPr>
          <w:trHeight w:val="300"/>
          <w:jc w:val="center"/>
          <w:ins w:id="1856"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45A83527" w14:textId="77777777" w:rsidR="00413AF4" w:rsidRDefault="00413AF4" w:rsidP="004320F5">
            <w:pPr>
              <w:pStyle w:val="TAH"/>
              <w:rPr>
                <w:ins w:id="1857" w:author="Author"/>
                <w:b w:val="0"/>
                <w:bCs/>
                <w:color w:val="000000" w:themeColor="text1"/>
                <w:szCs w:val="18"/>
              </w:rPr>
            </w:pPr>
            <w:ins w:id="1858" w:author="Author">
              <w:r>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10C0207" w14:textId="77777777" w:rsidR="00413AF4" w:rsidRDefault="00413AF4" w:rsidP="004320F5">
            <w:pPr>
              <w:pStyle w:val="TAH"/>
              <w:rPr>
                <w:ins w:id="1859" w:author="Author"/>
                <w:b w:val="0"/>
                <w:bCs/>
                <w:color w:val="000000" w:themeColor="text1"/>
                <w:szCs w:val="18"/>
              </w:rPr>
            </w:pPr>
            <w:ins w:id="1860" w:author="Author">
              <w:r>
                <w:t>Value</w:t>
              </w:r>
            </w:ins>
          </w:p>
        </w:tc>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24B6BB82" w14:textId="77777777" w:rsidR="00413AF4" w:rsidRDefault="00413AF4" w:rsidP="004320F5">
            <w:pPr>
              <w:pStyle w:val="TAH"/>
              <w:rPr>
                <w:ins w:id="1861" w:author="Author"/>
                <w:b w:val="0"/>
                <w:bCs/>
                <w:color w:val="000000" w:themeColor="text1"/>
                <w:szCs w:val="18"/>
              </w:rPr>
            </w:pPr>
            <w:ins w:id="1862" w:author="Author">
              <w:r>
                <w:t>Code</w:t>
              </w:r>
            </w:ins>
          </w:p>
        </w:tc>
        <w:tc>
          <w:tcPr>
            <w:tcW w:w="126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1443276" w14:textId="77777777" w:rsidR="00413AF4" w:rsidRDefault="00413AF4" w:rsidP="004320F5">
            <w:pPr>
              <w:pStyle w:val="TAH"/>
              <w:rPr>
                <w:ins w:id="1863" w:author="Author"/>
                <w:b w:val="0"/>
                <w:bCs/>
                <w:color w:val="000000" w:themeColor="text1"/>
                <w:szCs w:val="18"/>
              </w:rPr>
            </w:pPr>
            <w:ins w:id="1864" w:author="Author">
              <w:r>
                <w:t>Value</w:t>
              </w:r>
            </w:ins>
          </w:p>
        </w:tc>
      </w:tr>
      <w:tr w:rsidR="00413AF4" w14:paraId="7463849D" w14:textId="77777777" w:rsidTr="00C42C97">
        <w:trPr>
          <w:trHeight w:val="300"/>
          <w:jc w:val="center"/>
          <w:ins w:id="1865" w:author="Author"/>
        </w:trPr>
        <w:tc>
          <w:tcPr>
            <w:tcW w:w="0" w:type="auto"/>
            <w:tcBorders>
              <w:top w:val="single" w:sz="8" w:space="0" w:color="auto"/>
              <w:left w:val="single" w:sz="8" w:space="0" w:color="auto"/>
              <w:bottom w:val="nil"/>
              <w:right w:val="nil"/>
            </w:tcBorders>
            <w:vAlign w:val="center"/>
            <w:hideMark/>
          </w:tcPr>
          <w:p w14:paraId="2DBA56EB" w14:textId="3A99CEC6" w:rsidR="00413AF4" w:rsidRPr="00A804A9" w:rsidRDefault="00413AF4" w:rsidP="004320F5">
            <w:pPr>
              <w:pStyle w:val="TAC"/>
              <w:rPr>
                <w:ins w:id="1866" w:author="Author"/>
                <w:rFonts w:cs="Arial"/>
                <w:szCs w:val="18"/>
              </w:rPr>
            </w:pPr>
            <w:ins w:id="1867" w:author="Tomas Toftgård" w:date="2025-11-10T13:55:00Z" w16du:dateUtc="2025-11-10T12:55:00Z">
              <w:r w:rsidRPr="00A804A9">
                <w:rPr>
                  <w:rFonts w:cs="Arial"/>
                  <w:szCs w:val="18"/>
                </w:rPr>
                <w:t>000000</w:t>
              </w:r>
            </w:ins>
          </w:p>
        </w:tc>
        <w:tc>
          <w:tcPr>
            <w:tcW w:w="0" w:type="auto"/>
            <w:tcBorders>
              <w:top w:val="single" w:sz="8" w:space="0" w:color="auto"/>
              <w:left w:val="nil"/>
              <w:bottom w:val="nil"/>
              <w:right w:val="single" w:sz="8" w:space="0" w:color="auto"/>
            </w:tcBorders>
            <w:vAlign w:val="center"/>
            <w:hideMark/>
          </w:tcPr>
          <w:p w14:paraId="60A53848" w14:textId="5974506A" w:rsidR="00413AF4" w:rsidRPr="00A804A9" w:rsidRDefault="00413AF4" w:rsidP="004320F5">
            <w:pPr>
              <w:pStyle w:val="TAC"/>
              <w:rPr>
                <w:ins w:id="1868" w:author="Author"/>
                <w:rFonts w:cs="Arial"/>
                <w:szCs w:val="18"/>
              </w:rPr>
            </w:pPr>
            <w:ins w:id="1869" w:author="Tomas Toftgård" w:date="2025-11-10T13:55:00Z" w16du:dateUtc="2025-11-10T12:55:00Z">
              <w:r w:rsidRPr="00A804A9">
                <w:rPr>
                  <w:rFonts w:cs="Arial"/>
                  <w:szCs w:val="18"/>
                </w:rPr>
                <w:t>0</w:t>
              </w:r>
            </w:ins>
          </w:p>
        </w:tc>
        <w:tc>
          <w:tcPr>
            <w:tcW w:w="1578" w:type="dxa"/>
            <w:tcBorders>
              <w:top w:val="single" w:sz="8" w:space="0" w:color="auto"/>
              <w:left w:val="single" w:sz="8" w:space="0" w:color="auto"/>
              <w:bottom w:val="nil"/>
              <w:right w:val="nil"/>
            </w:tcBorders>
            <w:vAlign w:val="center"/>
            <w:hideMark/>
          </w:tcPr>
          <w:p w14:paraId="3D6D1240" w14:textId="5CD277AB" w:rsidR="00413AF4" w:rsidRPr="00A804A9" w:rsidRDefault="00413AF4" w:rsidP="00764618">
            <w:pPr>
              <w:spacing w:after="0" w:line="257" w:lineRule="auto"/>
              <w:jc w:val="center"/>
              <w:rPr>
                <w:ins w:id="1870" w:author="Author"/>
                <w:rFonts w:ascii="Arial" w:eastAsia="Arial" w:hAnsi="Arial" w:cs="Arial"/>
                <w:sz w:val="18"/>
                <w:szCs w:val="18"/>
                <w:lang w:val="en-US"/>
              </w:rPr>
            </w:pPr>
            <m:oMathPara>
              <m:oMathParaPr>
                <m:jc m:val="center"/>
              </m:oMathParaPr>
              <m:oMath>
                <m:r>
                  <w:ins w:id="1871" w:author="Tomas Toftgård" w:date="2025-11-10T14:01:00Z" w16du:dateUtc="2025-11-10T13:01:00Z">
                    <w:rPr>
                      <w:rFonts w:ascii="Cambria Math" w:hAnsi="Cambria Math" w:cs="Arial"/>
                      <w:sz w:val="18"/>
                      <w:szCs w:val="18"/>
                    </w:rPr>
                    <m:t>⋮</m:t>
                  </w:ins>
                </m:r>
              </m:oMath>
            </m:oMathPara>
          </w:p>
        </w:tc>
        <w:tc>
          <w:tcPr>
            <w:tcW w:w="1260" w:type="dxa"/>
            <w:tcBorders>
              <w:top w:val="single" w:sz="8" w:space="0" w:color="auto"/>
              <w:left w:val="nil"/>
              <w:bottom w:val="nil"/>
              <w:right w:val="single" w:sz="8" w:space="0" w:color="auto"/>
            </w:tcBorders>
            <w:vAlign w:val="center"/>
            <w:hideMark/>
          </w:tcPr>
          <w:p w14:paraId="1C61F0E7" w14:textId="6B368292" w:rsidR="00413AF4" w:rsidRPr="00A804A9" w:rsidRDefault="00413AF4" w:rsidP="00764618">
            <w:pPr>
              <w:spacing w:after="0" w:line="257" w:lineRule="auto"/>
              <w:jc w:val="center"/>
              <w:rPr>
                <w:ins w:id="1872" w:author="Author"/>
                <w:rFonts w:ascii="Arial" w:eastAsia="Arial" w:hAnsi="Arial" w:cs="Arial"/>
                <w:sz w:val="18"/>
                <w:szCs w:val="18"/>
                <w:lang w:val="en-US"/>
              </w:rPr>
            </w:pPr>
            <m:oMathPara>
              <m:oMath>
                <m:r>
                  <w:ins w:id="1873" w:author="Tomas Toftgård" w:date="2025-11-10T14:01:00Z" w16du:dateUtc="2025-11-10T13:01:00Z">
                    <w:rPr>
                      <w:rFonts w:ascii="Cambria Math" w:hAnsi="Cambria Math" w:cs="Arial"/>
                      <w:sz w:val="18"/>
                      <w:szCs w:val="18"/>
                    </w:rPr>
                    <m:t>⋮</m:t>
                  </w:ins>
                </m:r>
              </m:oMath>
            </m:oMathPara>
          </w:p>
        </w:tc>
      </w:tr>
      <w:tr w:rsidR="00413AF4" w14:paraId="74A078AF" w14:textId="77777777" w:rsidTr="00C42C97">
        <w:trPr>
          <w:trHeight w:val="300"/>
          <w:jc w:val="center"/>
          <w:ins w:id="1874" w:author="Author"/>
        </w:trPr>
        <w:tc>
          <w:tcPr>
            <w:tcW w:w="0" w:type="auto"/>
            <w:tcBorders>
              <w:top w:val="nil"/>
              <w:left w:val="single" w:sz="8" w:space="0" w:color="auto"/>
              <w:bottom w:val="nil"/>
              <w:right w:val="nil"/>
            </w:tcBorders>
            <w:vAlign w:val="center"/>
            <w:hideMark/>
          </w:tcPr>
          <w:p w14:paraId="28E36BCE" w14:textId="5B96F7D2" w:rsidR="00413AF4" w:rsidRPr="00A804A9" w:rsidRDefault="00413AF4" w:rsidP="004320F5">
            <w:pPr>
              <w:pStyle w:val="TAC"/>
              <w:rPr>
                <w:ins w:id="1875" w:author="Author"/>
                <w:rFonts w:cs="Arial"/>
                <w:szCs w:val="18"/>
              </w:rPr>
            </w:pPr>
            <w:ins w:id="1876" w:author="Tomas Toftgård" w:date="2025-11-10T13:55:00Z" w16du:dateUtc="2025-11-10T12:55:00Z">
              <w:r w:rsidRPr="00A804A9">
                <w:rPr>
                  <w:rFonts w:cs="Arial"/>
                  <w:szCs w:val="18"/>
                </w:rPr>
                <w:t>000001</w:t>
              </w:r>
            </w:ins>
          </w:p>
        </w:tc>
        <w:tc>
          <w:tcPr>
            <w:tcW w:w="0" w:type="auto"/>
            <w:tcBorders>
              <w:top w:val="nil"/>
              <w:left w:val="nil"/>
              <w:bottom w:val="nil"/>
              <w:right w:val="single" w:sz="8" w:space="0" w:color="auto"/>
            </w:tcBorders>
            <w:vAlign w:val="center"/>
            <w:hideMark/>
          </w:tcPr>
          <w:p w14:paraId="37AB7F8D" w14:textId="4BE3AF7C" w:rsidR="00413AF4" w:rsidRPr="00A804A9" w:rsidRDefault="00413AF4" w:rsidP="004320F5">
            <w:pPr>
              <w:pStyle w:val="TAC"/>
              <w:rPr>
                <w:ins w:id="1877" w:author="Author"/>
                <w:rFonts w:cs="Arial"/>
                <w:szCs w:val="18"/>
              </w:rPr>
            </w:pPr>
            <w:ins w:id="1878" w:author="Tomas Toftgård" w:date="2025-11-10T13:55:00Z" w16du:dateUtc="2025-11-10T12:55:00Z">
              <w:r w:rsidRPr="00A804A9">
                <w:rPr>
                  <w:rFonts w:cs="Arial"/>
                  <w:szCs w:val="18"/>
                </w:rPr>
                <w:t>-1</w:t>
              </w:r>
            </w:ins>
          </w:p>
        </w:tc>
        <w:tc>
          <w:tcPr>
            <w:tcW w:w="1578" w:type="dxa"/>
            <w:tcBorders>
              <w:top w:val="nil"/>
              <w:left w:val="single" w:sz="8" w:space="0" w:color="auto"/>
              <w:bottom w:val="nil"/>
              <w:right w:val="nil"/>
            </w:tcBorders>
            <w:vAlign w:val="center"/>
            <w:hideMark/>
          </w:tcPr>
          <w:p w14:paraId="4949032A" w14:textId="363CFD04" w:rsidR="00413AF4" w:rsidRPr="00A804A9" w:rsidRDefault="00413AF4" w:rsidP="00A804A9">
            <w:pPr>
              <w:spacing w:after="0" w:line="257" w:lineRule="auto"/>
              <w:jc w:val="center"/>
              <w:rPr>
                <w:ins w:id="1879" w:author="Author"/>
                <w:rFonts w:ascii="Arial" w:eastAsia="Arial" w:hAnsi="Arial" w:cs="Arial"/>
                <w:sz w:val="18"/>
                <w:szCs w:val="18"/>
                <w:lang w:val="en-US"/>
              </w:rPr>
            </w:pPr>
            <w:ins w:id="1880" w:author="Tomas Toftgård" w:date="2025-11-10T14:01:00Z" w16du:dateUtc="2025-11-10T13:01:00Z">
              <w:r w:rsidRPr="00036748">
                <w:rPr>
                  <w:rFonts w:ascii="Arial" w:hAnsi="Arial" w:cs="Arial"/>
                  <w:sz w:val="18"/>
                  <w:szCs w:val="18"/>
                </w:rPr>
                <w:t>011000</w:t>
              </w:r>
            </w:ins>
          </w:p>
        </w:tc>
        <w:tc>
          <w:tcPr>
            <w:tcW w:w="1260" w:type="dxa"/>
            <w:tcBorders>
              <w:top w:val="nil"/>
              <w:left w:val="nil"/>
              <w:bottom w:val="nil"/>
              <w:right w:val="single" w:sz="8" w:space="0" w:color="auto"/>
            </w:tcBorders>
            <w:vAlign w:val="center"/>
            <w:hideMark/>
          </w:tcPr>
          <w:p w14:paraId="110B2BEA" w14:textId="76B8A5B9" w:rsidR="00413AF4" w:rsidRPr="00A804A9" w:rsidRDefault="00413AF4" w:rsidP="00A804A9">
            <w:pPr>
              <w:spacing w:after="0" w:line="257" w:lineRule="auto"/>
              <w:jc w:val="center"/>
              <w:rPr>
                <w:ins w:id="1881" w:author="Author"/>
                <w:rFonts w:ascii="Arial" w:eastAsia="Arial" w:hAnsi="Arial" w:cs="Arial"/>
                <w:sz w:val="18"/>
                <w:szCs w:val="18"/>
                <w:lang w:val="en-US"/>
              </w:rPr>
            </w:pPr>
            <w:ins w:id="1882" w:author="Tomas Toftgård" w:date="2025-11-10T14:01:00Z" w16du:dateUtc="2025-11-10T13:01:00Z">
              <w:r w:rsidRPr="00036748">
                <w:rPr>
                  <w:rFonts w:ascii="Arial" w:hAnsi="Arial" w:cs="Arial"/>
                  <w:sz w:val="18"/>
                  <w:szCs w:val="18"/>
                </w:rPr>
                <w:t>-24</w:t>
              </w:r>
            </w:ins>
          </w:p>
        </w:tc>
      </w:tr>
      <w:tr w:rsidR="00413AF4" w14:paraId="45876587" w14:textId="77777777" w:rsidTr="00C42C97">
        <w:trPr>
          <w:trHeight w:val="300"/>
          <w:jc w:val="center"/>
          <w:ins w:id="1883" w:author="Author"/>
        </w:trPr>
        <w:tc>
          <w:tcPr>
            <w:tcW w:w="0" w:type="auto"/>
            <w:tcBorders>
              <w:top w:val="nil"/>
              <w:left w:val="single" w:sz="8" w:space="0" w:color="auto"/>
              <w:bottom w:val="nil"/>
              <w:right w:val="nil"/>
            </w:tcBorders>
            <w:vAlign w:val="center"/>
            <w:hideMark/>
          </w:tcPr>
          <w:p w14:paraId="4B42D91E" w14:textId="682479D0" w:rsidR="00413AF4" w:rsidRPr="00A804A9" w:rsidRDefault="00413AF4" w:rsidP="004320F5">
            <w:pPr>
              <w:pStyle w:val="TAC"/>
              <w:rPr>
                <w:ins w:id="1884" w:author="Author"/>
                <w:rFonts w:cs="Arial"/>
                <w:szCs w:val="18"/>
              </w:rPr>
            </w:pPr>
            <w:ins w:id="1885" w:author="Tomas Toftgård" w:date="2025-11-10T13:55:00Z" w16du:dateUtc="2025-11-10T12:55:00Z">
              <w:r w:rsidRPr="00A804A9">
                <w:rPr>
                  <w:rFonts w:cs="Arial"/>
                  <w:szCs w:val="18"/>
                </w:rPr>
                <w:t>000010</w:t>
              </w:r>
            </w:ins>
          </w:p>
        </w:tc>
        <w:tc>
          <w:tcPr>
            <w:tcW w:w="0" w:type="auto"/>
            <w:tcBorders>
              <w:top w:val="nil"/>
              <w:left w:val="nil"/>
              <w:bottom w:val="nil"/>
              <w:right w:val="single" w:sz="8" w:space="0" w:color="auto"/>
            </w:tcBorders>
            <w:vAlign w:val="center"/>
            <w:hideMark/>
          </w:tcPr>
          <w:p w14:paraId="5E90445D" w14:textId="19FE3FD1" w:rsidR="00413AF4" w:rsidRPr="00A804A9" w:rsidRDefault="00413AF4" w:rsidP="004320F5">
            <w:pPr>
              <w:pStyle w:val="TAC"/>
              <w:rPr>
                <w:ins w:id="1886" w:author="Author"/>
                <w:rFonts w:cs="Arial"/>
                <w:szCs w:val="18"/>
              </w:rPr>
            </w:pPr>
            <w:ins w:id="1887" w:author="Tomas Toftgård" w:date="2025-11-10T13:55:00Z" w16du:dateUtc="2025-11-10T12:55:00Z">
              <w:r w:rsidRPr="00A804A9">
                <w:rPr>
                  <w:rFonts w:cs="Arial"/>
                  <w:szCs w:val="18"/>
                </w:rPr>
                <w:t>-2</w:t>
              </w:r>
            </w:ins>
          </w:p>
        </w:tc>
        <w:tc>
          <w:tcPr>
            <w:tcW w:w="1578" w:type="dxa"/>
            <w:tcBorders>
              <w:top w:val="nil"/>
              <w:left w:val="single" w:sz="8" w:space="0" w:color="auto"/>
              <w:bottom w:val="nil"/>
              <w:right w:val="nil"/>
            </w:tcBorders>
            <w:vAlign w:val="center"/>
            <w:hideMark/>
          </w:tcPr>
          <w:p w14:paraId="5F9B9646" w14:textId="6545F9B7" w:rsidR="00413AF4" w:rsidRPr="00A804A9" w:rsidRDefault="00413AF4" w:rsidP="00A804A9">
            <w:pPr>
              <w:spacing w:after="0" w:line="257" w:lineRule="auto"/>
              <w:jc w:val="center"/>
              <w:rPr>
                <w:ins w:id="1888" w:author="Author"/>
                <w:rFonts w:ascii="Arial" w:eastAsia="Arial" w:hAnsi="Arial" w:cs="Arial"/>
                <w:sz w:val="18"/>
                <w:szCs w:val="18"/>
                <w:lang w:val="en-US"/>
              </w:rPr>
            </w:pPr>
            <w:ins w:id="1889" w:author="Tomas Toftgård" w:date="2025-11-10T14:01:00Z" w16du:dateUtc="2025-11-10T13:01:00Z">
              <w:r w:rsidRPr="00036748">
                <w:rPr>
                  <w:rFonts w:ascii="Arial" w:hAnsi="Arial" w:cs="Arial"/>
                  <w:sz w:val="18"/>
                  <w:szCs w:val="18"/>
                </w:rPr>
                <w:t>011001</w:t>
              </w:r>
            </w:ins>
          </w:p>
        </w:tc>
        <w:tc>
          <w:tcPr>
            <w:tcW w:w="1260" w:type="dxa"/>
            <w:tcBorders>
              <w:top w:val="nil"/>
              <w:left w:val="nil"/>
              <w:bottom w:val="nil"/>
              <w:right w:val="single" w:sz="8" w:space="0" w:color="auto"/>
            </w:tcBorders>
            <w:vAlign w:val="center"/>
            <w:hideMark/>
          </w:tcPr>
          <w:p w14:paraId="6EE0EA3F" w14:textId="683C4A23" w:rsidR="00413AF4" w:rsidRPr="00A804A9" w:rsidRDefault="00413AF4" w:rsidP="00A804A9">
            <w:pPr>
              <w:spacing w:after="0" w:line="257" w:lineRule="auto"/>
              <w:jc w:val="center"/>
              <w:rPr>
                <w:ins w:id="1890" w:author="Author"/>
                <w:rFonts w:ascii="Arial" w:eastAsia="Arial" w:hAnsi="Arial" w:cs="Arial"/>
                <w:sz w:val="18"/>
                <w:szCs w:val="18"/>
                <w:lang w:val="en-US"/>
              </w:rPr>
            </w:pPr>
            <w:ins w:id="1891" w:author="Tomas Toftgård" w:date="2025-11-10T14:01:00Z" w16du:dateUtc="2025-11-10T13:01:00Z">
              <w:r w:rsidRPr="00036748">
                <w:rPr>
                  <w:rFonts w:ascii="Arial" w:hAnsi="Arial" w:cs="Arial"/>
                  <w:sz w:val="18"/>
                  <w:szCs w:val="18"/>
                </w:rPr>
                <w:t>-Inf</w:t>
              </w:r>
            </w:ins>
          </w:p>
        </w:tc>
      </w:tr>
      <w:tr w:rsidR="00413AF4" w14:paraId="149B173C" w14:textId="77777777" w:rsidTr="00C42C97">
        <w:trPr>
          <w:trHeight w:val="300"/>
          <w:jc w:val="center"/>
          <w:ins w:id="1892" w:author="Author"/>
        </w:trPr>
        <w:tc>
          <w:tcPr>
            <w:tcW w:w="0" w:type="auto"/>
            <w:tcBorders>
              <w:top w:val="nil"/>
              <w:left w:val="single" w:sz="8" w:space="0" w:color="auto"/>
              <w:bottom w:val="nil"/>
              <w:right w:val="nil"/>
            </w:tcBorders>
            <w:vAlign w:val="center"/>
            <w:hideMark/>
          </w:tcPr>
          <w:p w14:paraId="764EC26F" w14:textId="7D547597" w:rsidR="00413AF4" w:rsidRPr="00A804A9" w:rsidRDefault="00413AF4" w:rsidP="004320F5">
            <w:pPr>
              <w:pStyle w:val="TAC"/>
              <w:rPr>
                <w:ins w:id="1893" w:author="Author"/>
                <w:rFonts w:cs="Arial"/>
                <w:szCs w:val="18"/>
              </w:rPr>
            </w:pPr>
            <w:ins w:id="1894" w:author="Tomas Toftgård" w:date="2025-11-10T13:55:00Z" w16du:dateUtc="2025-11-10T12:55:00Z">
              <w:r w:rsidRPr="00A804A9">
                <w:rPr>
                  <w:rFonts w:cs="Arial"/>
                  <w:szCs w:val="18"/>
                </w:rPr>
                <w:t>000011</w:t>
              </w:r>
            </w:ins>
          </w:p>
        </w:tc>
        <w:tc>
          <w:tcPr>
            <w:tcW w:w="0" w:type="auto"/>
            <w:tcBorders>
              <w:top w:val="nil"/>
              <w:left w:val="nil"/>
              <w:bottom w:val="nil"/>
              <w:right w:val="single" w:sz="8" w:space="0" w:color="auto"/>
            </w:tcBorders>
            <w:vAlign w:val="center"/>
            <w:hideMark/>
          </w:tcPr>
          <w:p w14:paraId="468606B9" w14:textId="39D226DD" w:rsidR="00413AF4" w:rsidRPr="00A804A9" w:rsidRDefault="00413AF4" w:rsidP="004320F5">
            <w:pPr>
              <w:pStyle w:val="TAC"/>
              <w:rPr>
                <w:ins w:id="1895" w:author="Author"/>
                <w:rFonts w:cs="Arial"/>
                <w:szCs w:val="18"/>
              </w:rPr>
            </w:pPr>
            <w:ins w:id="1896" w:author="Tomas Toftgård" w:date="2025-11-10T13:55:00Z" w16du:dateUtc="2025-11-10T12:55:00Z">
              <w:r w:rsidRPr="00A804A9">
                <w:rPr>
                  <w:rFonts w:cs="Arial"/>
                  <w:szCs w:val="18"/>
                </w:rPr>
                <w:t>-3</w:t>
              </w:r>
            </w:ins>
          </w:p>
        </w:tc>
        <w:tc>
          <w:tcPr>
            <w:tcW w:w="1578" w:type="dxa"/>
            <w:tcBorders>
              <w:top w:val="nil"/>
              <w:left w:val="single" w:sz="8" w:space="0" w:color="auto"/>
              <w:bottom w:val="nil"/>
              <w:right w:val="nil"/>
            </w:tcBorders>
            <w:vAlign w:val="center"/>
            <w:hideMark/>
          </w:tcPr>
          <w:p w14:paraId="1EBCBE5A" w14:textId="74A4DE4F" w:rsidR="00413AF4" w:rsidRPr="00A804A9" w:rsidRDefault="00413AF4" w:rsidP="00A804A9">
            <w:pPr>
              <w:spacing w:after="0" w:line="257" w:lineRule="auto"/>
              <w:jc w:val="center"/>
              <w:rPr>
                <w:ins w:id="1897" w:author="Author"/>
                <w:rFonts w:ascii="Arial" w:eastAsia="Arial" w:hAnsi="Arial" w:cs="Arial"/>
                <w:sz w:val="18"/>
                <w:szCs w:val="18"/>
                <w:lang w:val="en-US"/>
              </w:rPr>
            </w:pPr>
            <w:ins w:id="1898" w:author="Tomas Toftgård" w:date="2025-11-10T14:01:00Z" w16du:dateUtc="2025-11-10T13:01:00Z">
              <w:r w:rsidRPr="00036748">
                <w:rPr>
                  <w:rFonts w:ascii="Arial" w:hAnsi="Arial" w:cs="Arial"/>
                  <w:sz w:val="18"/>
                  <w:szCs w:val="18"/>
                </w:rPr>
                <w:t>011010</w:t>
              </w:r>
            </w:ins>
          </w:p>
        </w:tc>
        <w:tc>
          <w:tcPr>
            <w:tcW w:w="1260" w:type="dxa"/>
            <w:tcBorders>
              <w:top w:val="nil"/>
              <w:left w:val="nil"/>
              <w:bottom w:val="nil"/>
              <w:right w:val="single" w:sz="8" w:space="0" w:color="auto"/>
            </w:tcBorders>
            <w:vAlign w:val="center"/>
            <w:hideMark/>
          </w:tcPr>
          <w:p w14:paraId="49DF3FB0" w14:textId="6A3DE355" w:rsidR="00413AF4" w:rsidRPr="00A804A9" w:rsidRDefault="00413AF4" w:rsidP="00A804A9">
            <w:pPr>
              <w:spacing w:after="0" w:line="257" w:lineRule="auto"/>
              <w:jc w:val="center"/>
              <w:rPr>
                <w:ins w:id="1899" w:author="Author"/>
                <w:rFonts w:ascii="Arial" w:eastAsia="Arial" w:hAnsi="Arial" w:cs="Arial"/>
                <w:sz w:val="18"/>
                <w:szCs w:val="18"/>
                <w:lang w:val="en-US"/>
              </w:rPr>
            </w:pPr>
            <w:ins w:id="1900" w:author="Tomas Toftgård" w:date="2025-11-10T14:01:00Z" w16du:dateUtc="2025-11-10T13:01:00Z">
              <w:r w:rsidRPr="00036748">
                <w:rPr>
                  <w:rFonts w:ascii="Arial" w:hAnsi="Arial" w:cs="Arial"/>
                  <w:sz w:val="18"/>
                  <w:szCs w:val="18"/>
                </w:rPr>
                <w:t>+1</w:t>
              </w:r>
            </w:ins>
          </w:p>
        </w:tc>
      </w:tr>
      <w:tr w:rsidR="00413AF4" w14:paraId="02CA7D29" w14:textId="77777777" w:rsidTr="00C42C97">
        <w:trPr>
          <w:trHeight w:val="300"/>
          <w:jc w:val="center"/>
          <w:ins w:id="1901" w:author="Author"/>
        </w:trPr>
        <w:tc>
          <w:tcPr>
            <w:tcW w:w="0" w:type="auto"/>
            <w:tcBorders>
              <w:top w:val="nil"/>
              <w:left w:val="single" w:sz="8" w:space="0" w:color="auto"/>
              <w:bottom w:val="nil"/>
              <w:right w:val="nil"/>
            </w:tcBorders>
            <w:vAlign w:val="center"/>
            <w:hideMark/>
          </w:tcPr>
          <w:p w14:paraId="1CD7198A" w14:textId="6673CA91" w:rsidR="00413AF4" w:rsidRPr="00A804A9" w:rsidRDefault="00413AF4" w:rsidP="004320F5">
            <w:pPr>
              <w:pStyle w:val="TAC"/>
              <w:rPr>
                <w:ins w:id="1902" w:author="Author"/>
                <w:rFonts w:cs="Arial"/>
                <w:szCs w:val="18"/>
              </w:rPr>
            </w:pPr>
            <w:ins w:id="1903" w:author="Tomas Toftgård" w:date="2025-11-10T13:55:00Z" w16du:dateUtc="2025-11-10T12:55:00Z">
              <w:r w:rsidRPr="00A804A9">
                <w:rPr>
                  <w:rFonts w:cs="Arial"/>
                  <w:szCs w:val="18"/>
                </w:rPr>
                <w:t>000100</w:t>
              </w:r>
            </w:ins>
          </w:p>
        </w:tc>
        <w:tc>
          <w:tcPr>
            <w:tcW w:w="0" w:type="auto"/>
            <w:tcBorders>
              <w:top w:val="nil"/>
              <w:left w:val="nil"/>
              <w:bottom w:val="nil"/>
              <w:right w:val="single" w:sz="8" w:space="0" w:color="auto"/>
            </w:tcBorders>
            <w:vAlign w:val="center"/>
            <w:hideMark/>
          </w:tcPr>
          <w:p w14:paraId="02FB7437" w14:textId="7DF6EAFF" w:rsidR="00413AF4" w:rsidRPr="00A804A9" w:rsidRDefault="00413AF4" w:rsidP="004320F5">
            <w:pPr>
              <w:pStyle w:val="TAC"/>
              <w:rPr>
                <w:ins w:id="1904" w:author="Author"/>
                <w:rFonts w:cs="Arial"/>
                <w:szCs w:val="18"/>
              </w:rPr>
            </w:pPr>
            <w:ins w:id="1905" w:author="Tomas Toftgård" w:date="2025-11-10T13:55:00Z" w16du:dateUtc="2025-11-10T12:55:00Z">
              <w:r w:rsidRPr="00A804A9">
                <w:rPr>
                  <w:rFonts w:cs="Arial"/>
                  <w:szCs w:val="18"/>
                </w:rPr>
                <w:t>-4</w:t>
              </w:r>
            </w:ins>
          </w:p>
        </w:tc>
        <w:tc>
          <w:tcPr>
            <w:tcW w:w="1578" w:type="dxa"/>
            <w:tcBorders>
              <w:top w:val="nil"/>
              <w:left w:val="single" w:sz="8" w:space="0" w:color="auto"/>
              <w:bottom w:val="nil"/>
              <w:right w:val="nil"/>
            </w:tcBorders>
            <w:vAlign w:val="center"/>
            <w:hideMark/>
          </w:tcPr>
          <w:p w14:paraId="03A6147C" w14:textId="6848FDDC" w:rsidR="00413AF4" w:rsidRPr="00A804A9" w:rsidRDefault="00413AF4" w:rsidP="00A804A9">
            <w:pPr>
              <w:spacing w:after="0" w:line="257" w:lineRule="auto"/>
              <w:jc w:val="center"/>
              <w:rPr>
                <w:ins w:id="1906" w:author="Author"/>
                <w:rFonts w:ascii="Arial" w:eastAsia="Arial" w:hAnsi="Arial" w:cs="Arial"/>
                <w:sz w:val="18"/>
                <w:szCs w:val="18"/>
                <w:lang w:val="en-US"/>
              </w:rPr>
            </w:pPr>
            <w:ins w:id="1907" w:author="Tomas Toftgård" w:date="2025-11-10T14:01:00Z" w16du:dateUtc="2025-11-10T13:01:00Z">
              <w:r w:rsidRPr="00036748">
                <w:rPr>
                  <w:rFonts w:ascii="Arial" w:hAnsi="Arial" w:cs="Arial"/>
                  <w:sz w:val="18"/>
                  <w:szCs w:val="18"/>
                </w:rPr>
                <w:t>011011</w:t>
              </w:r>
            </w:ins>
          </w:p>
        </w:tc>
        <w:tc>
          <w:tcPr>
            <w:tcW w:w="1260" w:type="dxa"/>
            <w:tcBorders>
              <w:top w:val="nil"/>
              <w:left w:val="nil"/>
              <w:bottom w:val="nil"/>
              <w:right w:val="single" w:sz="8" w:space="0" w:color="auto"/>
            </w:tcBorders>
            <w:vAlign w:val="center"/>
            <w:hideMark/>
          </w:tcPr>
          <w:p w14:paraId="156C9CDD" w14:textId="095E8040" w:rsidR="00413AF4" w:rsidRPr="00A804A9" w:rsidRDefault="00413AF4" w:rsidP="00A804A9">
            <w:pPr>
              <w:spacing w:after="0" w:line="257" w:lineRule="auto"/>
              <w:jc w:val="center"/>
              <w:rPr>
                <w:ins w:id="1908" w:author="Author"/>
                <w:rFonts w:ascii="Arial" w:eastAsia="Arial" w:hAnsi="Arial" w:cs="Arial"/>
                <w:sz w:val="18"/>
                <w:szCs w:val="18"/>
                <w:lang w:val="en-US"/>
              </w:rPr>
            </w:pPr>
            <w:ins w:id="1909" w:author="Tomas Toftgård" w:date="2025-11-10T14:01:00Z" w16du:dateUtc="2025-11-10T13:01:00Z">
              <w:r w:rsidRPr="00036748">
                <w:rPr>
                  <w:rFonts w:ascii="Arial" w:hAnsi="Arial" w:cs="Arial"/>
                  <w:sz w:val="18"/>
                  <w:szCs w:val="18"/>
                </w:rPr>
                <w:t>+2</w:t>
              </w:r>
            </w:ins>
          </w:p>
        </w:tc>
      </w:tr>
      <w:tr w:rsidR="00413AF4" w14:paraId="60488A85" w14:textId="77777777" w:rsidTr="00C42C97">
        <w:trPr>
          <w:trHeight w:val="300"/>
          <w:jc w:val="center"/>
          <w:ins w:id="1910" w:author="Author"/>
        </w:trPr>
        <w:tc>
          <w:tcPr>
            <w:tcW w:w="0" w:type="auto"/>
            <w:tcBorders>
              <w:top w:val="nil"/>
              <w:left w:val="single" w:sz="8" w:space="0" w:color="auto"/>
              <w:bottom w:val="nil"/>
              <w:right w:val="nil"/>
            </w:tcBorders>
            <w:vAlign w:val="center"/>
            <w:hideMark/>
          </w:tcPr>
          <w:p w14:paraId="2D30468F" w14:textId="1C0B5C56" w:rsidR="00413AF4" w:rsidRPr="00A804A9" w:rsidRDefault="00413AF4" w:rsidP="004320F5">
            <w:pPr>
              <w:pStyle w:val="TAC"/>
              <w:rPr>
                <w:ins w:id="1911" w:author="Author"/>
                <w:rFonts w:cs="Arial"/>
                <w:szCs w:val="18"/>
              </w:rPr>
            </w:pPr>
            <w:ins w:id="1912" w:author="Tomas Toftgård" w:date="2025-11-10T13:55:00Z" w16du:dateUtc="2025-11-10T12:55:00Z">
              <w:r w:rsidRPr="00A804A9">
                <w:rPr>
                  <w:rFonts w:cs="Arial"/>
                  <w:szCs w:val="18"/>
                </w:rPr>
                <w:t>000101</w:t>
              </w:r>
            </w:ins>
          </w:p>
        </w:tc>
        <w:tc>
          <w:tcPr>
            <w:tcW w:w="0" w:type="auto"/>
            <w:tcBorders>
              <w:top w:val="nil"/>
              <w:left w:val="nil"/>
              <w:bottom w:val="nil"/>
              <w:right w:val="single" w:sz="8" w:space="0" w:color="auto"/>
            </w:tcBorders>
            <w:vAlign w:val="center"/>
            <w:hideMark/>
          </w:tcPr>
          <w:p w14:paraId="300FBA3B" w14:textId="74B92CC7" w:rsidR="00413AF4" w:rsidRPr="00A804A9" w:rsidRDefault="00413AF4" w:rsidP="004320F5">
            <w:pPr>
              <w:pStyle w:val="TAC"/>
              <w:rPr>
                <w:ins w:id="1913" w:author="Author"/>
                <w:rFonts w:cs="Arial"/>
                <w:szCs w:val="18"/>
              </w:rPr>
            </w:pPr>
            <w:ins w:id="1914" w:author="Tomas Toftgård" w:date="2025-11-10T13:55:00Z" w16du:dateUtc="2025-11-10T12:55:00Z">
              <w:r w:rsidRPr="00A804A9">
                <w:rPr>
                  <w:rFonts w:cs="Arial"/>
                  <w:szCs w:val="18"/>
                </w:rPr>
                <w:t>-5</w:t>
              </w:r>
            </w:ins>
          </w:p>
        </w:tc>
        <w:tc>
          <w:tcPr>
            <w:tcW w:w="1578" w:type="dxa"/>
            <w:tcBorders>
              <w:top w:val="nil"/>
              <w:left w:val="single" w:sz="8" w:space="0" w:color="auto"/>
              <w:bottom w:val="nil"/>
              <w:right w:val="nil"/>
            </w:tcBorders>
            <w:vAlign w:val="center"/>
            <w:hideMark/>
          </w:tcPr>
          <w:p w14:paraId="66683F60" w14:textId="10136AB0" w:rsidR="00413AF4" w:rsidRPr="00A804A9" w:rsidRDefault="00413AF4" w:rsidP="00A804A9">
            <w:pPr>
              <w:spacing w:after="0" w:line="257" w:lineRule="auto"/>
              <w:jc w:val="center"/>
              <w:rPr>
                <w:ins w:id="1915" w:author="Author"/>
                <w:rFonts w:ascii="Arial" w:eastAsia="Arial" w:hAnsi="Arial" w:cs="Arial"/>
                <w:sz w:val="18"/>
                <w:szCs w:val="18"/>
                <w:lang w:val="en-US"/>
              </w:rPr>
            </w:pPr>
            <w:ins w:id="1916" w:author="Tomas Toftgård" w:date="2025-11-10T14:01:00Z" w16du:dateUtc="2025-11-10T13:01:00Z">
              <w:r w:rsidRPr="00036748">
                <w:rPr>
                  <w:rFonts w:ascii="Arial" w:hAnsi="Arial" w:cs="Arial"/>
                  <w:sz w:val="18"/>
                  <w:szCs w:val="18"/>
                </w:rPr>
                <w:t>011100</w:t>
              </w:r>
            </w:ins>
          </w:p>
        </w:tc>
        <w:tc>
          <w:tcPr>
            <w:tcW w:w="1260" w:type="dxa"/>
            <w:tcBorders>
              <w:top w:val="nil"/>
              <w:left w:val="nil"/>
              <w:bottom w:val="nil"/>
              <w:right w:val="single" w:sz="8" w:space="0" w:color="auto"/>
            </w:tcBorders>
            <w:vAlign w:val="center"/>
            <w:hideMark/>
          </w:tcPr>
          <w:p w14:paraId="48542CD4" w14:textId="7E8CD896" w:rsidR="00413AF4" w:rsidRPr="00A804A9" w:rsidRDefault="00413AF4" w:rsidP="00A804A9">
            <w:pPr>
              <w:spacing w:after="0" w:line="257" w:lineRule="auto"/>
              <w:jc w:val="center"/>
              <w:rPr>
                <w:ins w:id="1917" w:author="Author"/>
                <w:rFonts w:ascii="Arial" w:eastAsia="Arial" w:hAnsi="Arial" w:cs="Arial"/>
                <w:sz w:val="18"/>
                <w:szCs w:val="18"/>
                <w:lang w:val="en-US"/>
              </w:rPr>
            </w:pPr>
            <w:ins w:id="1918" w:author="Tomas Toftgård" w:date="2025-11-10T14:01:00Z" w16du:dateUtc="2025-11-10T13:01:00Z">
              <w:r w:rsidRPr="00036748">
                <w:rPr>
                  <w:rFonts w:ascii="Arial" w:hAnsi="Arial" w:cs="Arial"/>
                  <w:sz w:val="18"/>
                  <w:szCs w:val="18"/>
                </w:rPr>
                <w:t>+3</w:t>
              </w:r>
            </w:ins>
          </w:p>
        </w:tc>
      </w:tr>
      <w:tr w:rsidR="00413AF4" w14:paraId="07112C27" w14:textId="77777777" w:rsidTr="00C42C97">
        <w:trPr>
          <w:trHeight w:val="300"/>
          <w:jc w:val="center"/>
          <w:ins w:id="1919" w:author="Author"/>
        </w:trPr>
        <w:tc>
          <w:tcPr>
            <w:tcW w:w="0" w:type="auto"/>
            <w:tcBorders>
              <w:top w:val="nil"/>
              <w:left w:val="single" w:sz="8" w:space="0" w:color="auto"/>
              <w:bottom w:val="nil"/>
              <w:right w:val="nil"/>
            </w:tcBorders>
            <w:vAlign w:val="center"/>
            <w:hideMark/>
          </w:tcPr>
          <w:p w14:paraId="59F6F16C" w14:textId="6AA46638" w:rsidR="00413AF4" w:rsidRPr="00A804A9" w:rsidRDefault="00413AF4" w:rsidP="004320F5">
            <w:pPr>
              <w:pStyle w:val="TAC"/>
              <w:rPr>
                <w:ins w:id="1920" w:author="Author"/>
                <w:rFonts w:cs="Arial"/>
                <w:szCs w:val="18"/>
              </w:rPr>
            </w:pPr>
            <w:ins w:id="1921" w:author="Tomas Toftgård" w:date="2025-11-10T13:55:00Z" w16du:dateUtc="2025-11-10T12:55:00Z">
              <w:r w:rsidRPr="00A804A9">
                <w:rPr>
                  <w:rFonts w:cs="Arial"/>
                  <w:szCs w:val="18"/>
                </w:rPr>
                <w:t>000110</w:t>
              </w:r>
            </w:ins>
          </w:p>
        </w:tc>
        <w:tc>
          <w:tcPr>
            <w:tcW w:w="0" w:type="auto"/>
            <w:tcBorders>
              <w:top w:val="nil"/>
              <w:left w:val="nil"/>
              <w:bottom w:val="nil"/>
              <w:right w:val="single" w:sz="8" w:space="0" w:color="auto"/>
            </w:tcBorders>
            <w:vAlign w:val="center"/>
            <w:hideMark/>
          </w:tcPr>
          <w:p w14:paraId="7198A5A8" w14:textId="40D90B9F" w:rsidR="00413AF4" w:rsidRPr="00A804A9" w:rsidRDefault="00413AF4" w:rsidP="004320F5">
            <w:pPr>
              <w:pStyle w:val="TAC"/>
              <w:rPr>
                <w:ins w:id="1922" w:author="Author"/>
                <w:rFonts w:cs="Arial"/>
                <w:szCs w:val="18"/>
              </w:rPr>
            </w:pPr>
            <w:ins w:id="1923" w:author="Tomas Toftgård" w:date="2025-11-10T13:55:00Z" w16du:dateUtc="2025-11-10T12:55:00Z">
              <w:r w:rsidRPr="00A804A9">
                <w:rPr>
                  <w:rFonts w:cs="Arial"/>
                  <w:szCs w:val="18"/>
                </w:rPr>
                <w:t>-6</w:t>
              </w:r>
            </w:ins>
          </w:p>
        </w:tc>
        <w:tc>
          <w:tcPr>
            <w:tcW w:w="1578" w:type="dxa"/>
            <w:tcBorders>
              <w:top w:val="nil"/>
              <w:left w:val="single" w:sz="8" w:space="0" w:color="auto"/>
              <w:bottom w:val="nil"/>
              <w:right w:val="nil"/>
            </w:tcBorders>
            <w:vAlign w:val="center"/>
            <w:hideMark/>
          </w:tcPr>
          <w:p w14:paraId="08180DAE" w14:textId="5F644BE9" w:rsidR="00413AF4" w:rsidRPr="00A804A9" w:rsidRDefault="00413AF4" w:rsidP="00A804A9">
            <w:pPr>
              <w:spacing w:after="0" w:line="257" w:lineRule="auto"/>
              <w:jc w:val="center"/>
              <w:rPr>
                <w:ins w:id="1924" w:author="Author"/>
                <w:rFonts w:ascii="Arial" w:eastAsia="Arial" w:hAnsi="Arial" w:cs="Arial"/>
                <w:sz w:val="18"/>
                <w:szCs w:val="18"/>
                <w:lang w:val="en-US"/>
              </w:rPr>
            </w:pPr>
            <w:ins w:id="1925" w:author="Tomas Toftgård" w:date="2025-11-10T14:01:00Z" w16du:dateUtc="2025-11-10T13:01:00Z">
              <w:r w:rsidRPr="00036748">
                <w:rPr>
                  <w:rFonts w:ascii="Arial" w:hAnsi="Arial" w:cs="Arial"/>
                  <w:sz w:val="18"/>
                  <w:szCs w:val="18"/>
                </w:rPr>
                <w:t>011101</w:t>
              </w:r>
            </w:ins>
          </w:p>
        </w:tc>
        <w:tc>
          <w:tcPr>
            <w:tcW w:w="1260" w:type="dxa"/>
            <w:tcBorders>
              <w:top w:val="nil"/>
              <w:left w:val="nil"/>
              <w:bottom w:val="nil"/>
              <w:right w:val="single" w:sz="8" w:space="0" w:color="auto"/>
            </w:tcBorders>
            <w:vAlign w:val="center"/>
            <w:hideMark/>
          </w:tcPr>
          <w:p w14:paraId="1DD1720D" w14:textId="40E2B1FE" w:rsidR="00413AF4" w:rsidRPr="00A804A9" w:rsidRDefault="00413AF4" w:rsidP="00A804A9">
            <w:pPr>
              <w:spacing w:after="0" w:line="257" w:lineRule="auto"/>
              <w:jc w:val="center"/>
              <w:rPr>
                <w:ins w:id="1926" w:author="Author"/>
                <w:rFonts w:ascii="Arial" w:eastAsia="Arial" w:hAnsi="Arial" w:cs="Arial"/>
                <w:sz w:val="18"/>
                <w:szCs w:val="18"/>
                <w:lang w:val="en-US"/>
              </w:rPr>
            </w:pPr>
            <w:ins w:id="1927" w:author="Tomas Toftgård" w:date="2025-11-10T14:01:00Z" w16du:dateUtc="2025-11-10T13:01:00Z">
              <w:r w:rsidRPr="00036748">
                <w:rPr>
                  <w:rFonts w:ascii="Arial" w:hAnsi="Arial" w:cs="Arial"/>
                  <w:sz w:val="18"/>
                  <w:szCs w:val="18"/>
                </w:rPr>
                <w:t>+4</w:t>
              </w:r>
            </w:ins>
          </w:p>
        </w:tc>
      </w:tr>
      <w:tr w:rsidR="00413AF4" w14:paraId="62B6E452" w14:textId="77777777" w:rsidTr="00C42C97">
        <w:trPr>
          <w:trHeight w:val="300"/>
          <w:jc w:val="center"/>
          <w:ins w:id="1928" w:author="Author"/>
        </w:trPr>
        <w:tc>
          <w:tcPr>
            <w:tcW w:w="0" w:type="auto"/>
            <w:tcBorders>
              <w:top w:val="nil"/>
              <w:left w:val="single" w:sz="8" w:space="0" w:color="auto"/>
              <w:bottom w:val="nil"/>
              <w:right w:val="nil"/>
            </w:tcBorders>
            <w:vAlign w:val="center"/>
            <w:hideMark/>
          </w:tcPr>
          <w:p w14:paraId="38D775F6" w14:textId="554C647D" w:rsidR="00413AF4" w:rsidRPr="00A804A9" w:rsidRDefault="00413AF4" w:rsidP="004320F5">
            <w:pPr>
              <w:pStyle w:val="TAC"/>
              <w:rPr>
                <w:ins w:id="1929" w:author="Author"/>
                <w:rFonts w:cs="Arial"/>
                <w:szCs w:val="18"/>
              </w:rPr>
            </w:pPr>
            <w:ins w:id="1930" w:author="Tomas Toftgård" w:date="2025-11-10T13:55:00Z" w16du:dateUtc="2025-11-10T12:55:00Z">
              <w:r w:rsidRPr="00A804A9">
                <w:rPr>
                  <w:rFonts w:cs="Arial"/>
                  <w:szCs w:val="18"/>
                </w:rPr>
                <w:t>000111</w:t>
              </w:r>
            </w:ins>
          </w:p>
        </w:tc>
        <w:tc>
          <w:tcPr>
            <w:tcW w:w="0" w:type="auto"/>
            <w:tcBorders>
              <w:top w:val="nil"/>
              <w:left w:val="nil"/>
              <w:bottom w:val="nil"/>
              <w:right w:val="single" w:sz="8" w:space="0" w:color="auto"/>
            </w:tcBorders>
            <w:vAlign w:val="center"/>
            <w:hideMark/>
          </w:tcPr>
          <w:p w14:paraId="3CD53522" w14:textId="4D812A28" w:rsidR="00413AF4" w:rsidRPr="00A804A9" w:rsidRDefault="00413AF4" w:rsidP="004320F5">
            <w:pPr>
              <w:pStyle w:val="TAC"/>
              <w:rPr>
                <w:ins w:id="1931" w:author="Author"/>
                <w:rFonts w:cs="Arial"/>
                <w:szCs w:val="18"/>
              </w:rPr>
            </w:pPr>
            <w:ins w:id="1932" w:author="Tomas Toftgård" w:date="2025-11-10T13:55:00Z" w16du:dateUtc="2025-11-10T12:55:00Z">
              <w:r w:rsidRPr="00A804A9">
                <w:rPr>
                  <w:rFonts w:cs="Arial"/>
                  <w:szCs w:val="18"/>
                </w:rPr>
                <w:t>-7</w:t>
              </w:r>
            </w:ins>
          </w:p>
        </w:tc>
        <w:tc>
          <w:tcPr>
            <w:tcW w:w="1578" w:type="dxa"/>
            <w:tcBorders>
              <w:top w:val="nil"/>
              <w:left w:val="single" w:sz="8" w:space="0" w:color="auto"/>
              <w:bottom w:val="nil"/>
              <w:right w:val="nil"/>
            </w:tcBorders>
            <w:vAlign w:val="center"/>
            <w:hideMark/>
          </w:tcPr>
          <w:p w14:paraId="5A64403A" w14:textId="624D7AE0" w:rsidR="00413AF4" w:rsidRPr="00A804A9" w:rsidRDefault="00413AF4" w:rsidP="00A804A9">
            <w:pPr>
              <w:spacing w:after="0" w:line="257" w:lineRule="auto"/>
              <w:jc w:val="center"/>
              <w:rPr>
                <w:ins w:id="1933" w:author="Author"/>
                <w:rFonts w:ascii="Arial" w:eastAsia="Arial" w:hAnsi="Arial" w:cs="Arial"/>
                <w:sz w:val="18"/>
                <w:szCs w:val="18"/>
                <w:lang w:val="en-US"/>
              </w:rPr>
            </w:pPr>
            <w:ins w:id="1934" w:author="Tomas Toftgård" w:date="2025-11-10T14:01:00Z" w16du:dateUtc="2025-11-10T13:01:00Z">
              <w:r w:rsidRPr="00036748">
                <w:rPr>
                  <w:rFonts w:ascii="Arial" w:hAnsi="Arial" w:cs="Arial"/>
                  <w:sz w:val="18"/>
                  <w:szCs w:val="18"/>
                </w:rPr>
                <w:t>011110</w:t>
              </w:r>
            </w:ins>
          </w:p>
        </w:tc>
        <w:tc>
          <w:tcPr>
            <w:tcW w:w="1260" w:type="dxa"/>
            <w:tcBorders>
              <w:top w:val="nil"/>
              <w:left w:val="nil"/>
              <w:bottom w:val="nil"/>
              <w:right w:val="single" w:sz="8" w:space="0" w:color="auto"/>
            </w:tcBorders>
            <w:vAlign w:val="center"/>
            <w:hideMark/>
          </w:tcPr>
          <w:p w14:paraId="5300D9F8" w14:textId="6773E327" w:rsidR="00413AF4" w:rsidRPr="00A804A9" w:rsidRDefault="00413AF4" w:rsidP="00A804A9">
            <w:pPr>
              <w:spacing w:after="0" w:line="257" w:lineRule="auto"/>
              <w:jc w:val="center"/>
              <w:rPr>
                <w:ins w:id="1935" w:author="Author"/>
                <w:rFonts w:ascii="Arial" w:eastAsia="Arial" w:hAnsi="Arial" w:cs="Arial"/>
                <w:sz w:val="18"/>
                <w:szCs w:val="18"/>
                <w:lang w:val="en-US"/>
              </w:rPr>
            </w:pPr>
            <w:ins w:id="1936" w:author="Tomas Toftgård" w:date="2025-11-10T14:01:00Z" w16du:dateUtc="2025-11-10T13:01:00Z">
              <w:r w:rsidRPr="00036748">
                <w:rPr>
                  <w:rFonts w:ascii="Arial" w:hAnsi="Arial" w:cs="Arial"/>
                  <w:sz w:val="18"/>
                  <w:szCs w:val="18"/>
                </w:rPr>
                <w:t>+5</w:t>
              </w:r>
            </w:ins>
          </w:p>
        </w:tc>
      </w:tr>
      <w:tr w:rsidR="00413AF4" w14:paraId="261C080C" w14:textId="77777777" w:rsidTr="00C42C97">
        <w:trPr>
          <w:trHeight w:val="300"/>
          <w:jc w:val="center"/>
          <w:ins w:id="1937" w:author="Author"/>
        </w:trPr>
        <w:tc>
          <w:tcPr>
            <w:tcW w:w="0" w:type="auto"/>
            <w:tcBorders>
              <w:top w:val="nil"/>
              <w:left w:val="single" w:sz="8" w:space="0" w:color="auto"/>
              <w:bottom w:val="nil"/>
              <w:right w:val="nil"/>
            </w:tcBorders>
            <w:vAlign w:val="center"/>
            <w:hideMark/>
          </w:tcPr>
          <w:p w14:paraId="1D6206D7" w14:textId="13686BC8" w:rsidR="00413AF4" w:rsidRPr="00A804A9" w:rsidRDefault="00413AF4" w:rsidP="004320F5">
            <w:pPr>
              <w:pStyle w:val="TAC"/>
              <w:rPr>
                <w:ins w:id="1938" w:author="Author"/>
                <w:rFonts w:cs="Arial"/>
                <w:szCs w:val="18"/>
              </w:rPr>
            </w:pPr>
            <w:ins w:id="1939" w:author="Tomas Toftgård" w:date="2025-11-10T13:55:00Z" w16du:dateUtc="2025-11-10T12:55:00Z">
              <w:r w:rsidRPr="00A804A9">
                <w:rPr>
                  <w:rFonts w:cs="Arial"/>
                  <w:szCs w:val="18"/>
                </w:rPr>
                <w:t>001000</w:t>
              </w:r>
            </w:ins>
          </w:p>
        </w:tc>
        <w:tc>
          <w:tcPr>
            <w:tcW w:w="0" w:type="auto"/>
            <w:tcBorders>
              <w:top w:val="nil"/>
              <w:left w:val="nil"/>
              <w:bottom w:val="nil"/>
              <w:right w:val="single" w:sz="8" w:space="0" w:color="auto"/>
            </w:tcBorders>
            <w:vAlign w:val="center"/>
            <w:hideMark/>
          </w:tcPr>
          <w:p w14:paraId="54AD32E8" w14:textId="750F2580" w:rsidR="00413AF4" w:rsidRPr="00A804A9" w:rsidRDefault="00413AF4" w:rsidP="004320F5">
            <w:pPr>
              <w:pStyle w:val="TAC"/>
              <w:rPr>
                <w:ins w:id="1940" w:author="Author"/>
                <w:rFonts w:cs="Arial"/>
                <w:szCs w:val="18"/>
              </w:rPr>
            </w:pPr>
            <w:ins w:id="1941" w:author="Tomas Toftgård" w:date="2025-11-10T13:55:00Z" w16du:dateUtc="2025-11-10T12:55:00Z">
              <w:r w:rsidRPr="00A804A9">
                <w:rPr>
                  <w:rFonts w:cs="Arial"/>
                  <w:szCs w:val="18"/>
                </w:rPr>
                <w:t>-8</w:t>
              </w:r>
            </w:ins>
          </w:p>
        </w:tc>
        <w:tc>
          <w:tcPr>
            <w:tcW w:w="1578" w:type="dxa"/>
            <w:tcBorders>
              <w:top w:val="nil"/>
              <w:left w:val="single" w:sz="8" w:space="0" w:color="auto"/>
              <w:bottom w:val="nil"/>
              <w:right w:val="nil"/>
            </w:tcBorders>
            <w:vAlign w:val="center"/>
            <w:hideMark/>
          </w:tcPr>
          <w:p w14:paraId="1386CF17" w14:textId="13780062" w:rsidR="00413AF4" w:rsidRPr="00A804A9" w:rsidRDefault="00413AF4" w:rsidP="00A804A9">
            <w:pPr>
              <w:spacing w:after="0" w:line="257" w:lineRule="auto"/>
              <w:jc w:val="center"/>
              <w:rPr>
                <w:ins w:id="1942" w:author="Author"/>
                <w:rFonts w:ascii="Arial" w:eastAsia="Arial" w:hAnsi="Arial" w:cs="Arial"/>
                <w:sz w:val="18"/>
                <w:szCs w:val="18"/>
                <w:lang w:val="en-US"/>
              </w:rPr>
            </w:pPr>
            <w:ins w:id="1943" w:author="Tomas Toftgård" w:date="2025-11-10T14:01:00Z" w16du:dateUtc="2025-11-10T13:01:00Z">
              <w:r w:rsidRPr="00036748">
                <w:rPr>
                  <w:rFonts w:ascii="Arial" w:hAnsi="Arial" w:cs="Arial"/>
                  <w:sz w:val="18"/>
                  <w:szCs w:val="18"/>
                </w:rPr>
                <w:t>011111</w:t>
              </w:r>
            </w:ins>
          </w:p>
        </w:tc>
        <w:tc>
          <w:tcPr>
            <w:tcW w:w="1260" w:type="dxa"/>
            <w:tcBorders>
              <w:top w:val="nil"/>
              <w:left w:val="nil"/>
              <w:bottom w:val="nil"/>
              <w:right w:val="single" w:sz="8" w:space="0" w:color="auto"/>
            </w:tcBorders>
            <w:vAlign w:val="center"/>
            <w:hideMark/>
          </w:tcPr>
          <w:p w14:paraId="35C372E8" w14:textId="5361D2E5" w:rsidR="00413AF4" w:rsidRPr="00A804A9" w:rsidRDefault="00413AF4" w:rsidP="00A804A9">
            <w:pPr>
              <w:spacing w:after="0" w:line="257" w:lineRule="auto"/>
              <w:jc w:val="center"/>
              <w:rPr>
                <w:ins w:id="1944" w:author="Author"/>
                <w:rFonts w:ascii="Arial" w:eastAsia="Arial" w:hAnsi="Arial" w:cs="Arial"/>
                <w:sz w:val="18"/>
                <w:szCs w:val="18"/>
                <w:lang w:val="en-US"/>
              </w:rPr>
            </w:pPr>
            <w:ins w:id="1945" w:author="Tomas Toftgård" w:date="2025-11-10T14:01:00Z" w16du:dateUtc="2025-11-10T13:01:00Z">
              <w:r w:rsidRPr="00036748">
                <w:rPr>
                  <w:rFonts w:ascii="Arial" w:hAnsi="Arial" w:cs="Arial"/>
                  <w:sz w:val="18"/>
                  <w:szCs w:val="18"/>
                </w:rPr>
                <w:t>+6</w:t>
              </w:r>
            </w:ins>
          </w:p>
        </w:tc>
      </w:tr>
      <w:tr w:rsidR="00413AF4" w14:paraId="56F1FACC" w14:textId="77777777" w:rsidTr="00C42C97">
        <w:trPr>
          <w:trHeight w:val="300"/>
          <w:jc w:val="center"/>
          <w:ins w:id="1946" w:author="Author"/>
        </w:trPr>
        <w:tc>
          <w:tcPr>
            <w:tcW w:w="0" w:type="auto"/>
            <w:tcBorders>
              <w:top w:val="nil"/>
              <w:left w:val="single" w:sz="8" w:space="0" w:color="auto"/>
              <w:bottom w:val="nil"/>
              <w:right w:val="nil"/>
            </w:tcBorders>
            <w:vAlign w:val="center"/>
            <w:hideMark/>
          </w:tcPr>
          <w:p w14:paraId="1C6D7F11" w14:textId="0A211213" w:rsidR="00413AF4" w:rsidRPr="00A804A9" w:rsidRDefault="00413AF4" w:rsidP="004320F5">
            <w:pPr>
              <w:pStyle w:val="TAC"/>
              <w:rPr>
                <w:ins w:id="1947" w:author="Author"/>
                <w:rFonts w:cs="Arial"/>
                <w:szCs w:val="18"/>
              </w:rPr>
            </w:pPr>
            <w:ins w:id="1948" w:author="Tomas Toftgård" w:date="2025-11-10T13:55:00Z" w16du:dateUtc="2025-11-10T12:55:00Z">
              <w:r w:rsidRPr="00A804A9">
                <w:rPr>
                  <w:rFonts w:cs="Arial"/>
                  <w:szCs w:val="18"/>
                </w:rPr>
                <w:t>001001</w:t>
              </w:r>
            </w:ins>
          </w:p>
        </w:tc>
        <w:tc>
          <w:tcPr>
            <w:tcW w:w="0" w:type="auto"/>
            <w:tcBorders>
              <w:top w:val="nil"/>
              <w:left w:val="nil"/>
              <w:bottom w:val="nil"/>
              <w:right w:val="single" w:sz="8" w:space="0" w:color="auto"/>
            </w:tcBorders>
            <w:vAlign w:val="center"/>
            <w:hideMark/>
          </w:tcPr>
          <w:p w14:paraId="2FB06653" w14:textId="7ECCB5D8" w:rsidR="00413AF4" w:rsidRPr="00A804A9" w:rsidRDefault="00413AF4" w:rsidP="004320F5">
            <w:pPr>
              <w:pStyle w:val="TAC"/>
              <w:rPr>
                <w:ins w:id="1949" w:author="Author"/>
                <w:rFonts w:cs="Arial"/>
                <w:szCs w:val="18"/>
              </w:rPr>
            </w:pPr>
            <w:ins w:id="1950" w:author="Tomas Toftgård" w:date="2025-11-10T13:55:00Z" w16du:dateUtc="2025-11-10T12:55:00Z">
              <w:r w:rsidRPr="00A804A9">
                <w:rPr>
                  <w:rFonts w:cs="Arial"/>
                  <w:szCs w:val="18"/>
                </w:rPr>
                <w:t>-9</w:t>
              </w:r>
            </w:ins>
          </w:p>
        </w:tc>
        <w:tc>
          <w:tcPr>
            <w:tcW w:w="1578" w:type="dxa"/>
            <w:tcBorders>
              <w:top w:val="nil"/>
              <w:left w:val="single" w:sz="8" w:space="0" w:color="auto"/>
              <w:bottom w:val="nil"/>
              <w:right w:val="nil"/>
            </w:tcBorders>
            <w:vAlign w:val="center"/>
            <w:hideMark/>
          </w:tcPr>
          <w:p w14:paraId="1D524C01" w14:textId="595B5D75" w:rsidR="00413AF4" w:rsidRPr="00A804A9" w:rsidRDefault="00413AF4" w:rsidP="00A804A9">
            <w:pPr>
              <w:spacing w:after="0" w:line="257" w:lineRule="auto"/>
              <w:jc w:val="center"/>
              <w:rPr>
                <w:ins w:id="1951" w:author="Author"/>
                <w:rFonts w:ascii="Arial" w:eastAsia="Arial" w:hAnsi="Arial" w:cs="Arial"/>
                <w:sz w:val="18"/>
                <w:szCs w:val="18"/>
                <w:lang w:val="en-US"/>
              </w:rPr>
            </w:pPr>
            <w:ins w:id="1952" w:author="Tomas Toftgård" w:date="2025-11-10T14:01:00Z" w16du:dateUtc="2025-11-10T13:01:00Z">
              <w:r w:rsidRPr="00036748">
                <w:rPr>
                  <w:rFonts w:ascii="Arial" w:hAnsi="Arial" w:cs="Arial"/>
                  <w:sz w:val="18"/>
                  <w:szCs w:val="18"/>
                </w:rPr>
                <w:t>100000</w:t>
              </w:r>
            </w:ins>
          </w:p>
        </w:tc>
        <w:tc>
          <w:tcPr>
            <w:tcW w:w="1260" w:type="dxa"/>
            <w:tcBorders>
              <w:top w:val="nil"/>
              <w:left w:val="nil"/>
              <w:bottom w:val="nil"/>
              <w:right w:val="single" w:sz="8" w:space="0" w:color="auto"/>
            </w:tcBorders>
            <w:vAlign w:val="center"/>
            <w:hideMark/>
          </w:tcPr>
          <w:p w14:paraId="793A91A2" w14:textId="5E5B3899" w:rsidR="00413AF4" w:rsidRPr="00A804A9" w:rsidRDefault="00413AF4" w:rsidP="00A804A9">
            <w:pPr>
              <w:spacing w:after="0" w:line="257" w:lineRule="auto"/>
              <w:jc w:val="center"/>
              <w:rPr>
                <w:ins w:id="1953" w:author="Author"/>
                <w:rFonts w:ascii="Arial" w:eastAsia="Arial" w:hAnsi="Arial" w:cs="Arial"/>
                <w:sz w:val="18"/>
                <w:szCs w:val="18"/>
                <w:lang w:val="en-US"/>
              </w:rPr>
            </w:pPr>
            <w:ins w:id="1954" w:author="Tomas Toftgård" w:date="2025-11-10T14:01:00Z" w16du:dateUtc="2025-11-10T13:01:00Z">
              <w:r w:rsidRPr="00036748">
                <w:rPr>
                  <w:rFonts w:ascii="Arial" w:hAnsi="Arial" w:cs="Arial"/>
                  <w:sz w:val="18"/>
                  <w:szCs w:val="18"/>
                </w:rPr>
                <w:t>+7</w:t>
              </w:r>
            </w:ins>
          </w:p>
        </w:tc>
      </w:tr>
      <w:tr w:rsidR="00413AF4" w14:paraId="74AD8AE9" w14:textId="77777777" w:rsidTr="00C42C97">
        <w:trPr>
          <w:trHeight w:val="300"/>
          <w:jc w:val="center"/>
          <w:ins w:id="1955" w:author="Author"/>
        </w:trPr>
        <w:tc>
          <w:tcPr>
            <w:tcW w:w="0" w:type="auto"/>
            <w:tcBorders>
              <w:top w:val="nil"/>
              <w:left w:val="single" w:sz="8" w:space="0" w:color="auto"/>
              <w:bottom w:val="nil"/>
              <w:right w:val="nil"/>
            </w:tcBorders>
            <w:vAlign w:val="center"/>
            <w:hideMark/>
          </w:tcPr>
          <w:p w14:paraId="1C2F4332" w14:textId="2B731E25" w:rsidR="00413AF4" w:rsidRPr="00A804A9" w:rsidRDefault="00413AF4" w:rsidP="004320F5">
            <w:pPr>
              <w:pStyle w:val="TAC"/>
              <w:rPr>
                <w:ins w:id="1956" w:author="Author"/>
                <w:rFonts w:cs="Arial"/>
                <w:szCs w:val="18"/>
              </w:rPr>
            </w:pPr>
            <w:ins w:id="1957" w:author="Tomas Toftgård" w:date="2025-11-10T13:55:00Z" w16du:dateUtc="2025-11-10T12:55:00Z">
              <w:r w:rsidRPr="00A804A9">
                <w:rPr>
                  <w:rFonts w:cs="Arial"/>
                  <w:szCs w:val="18"/>
                </w:rPr>
                <w:t>001010</w:t>
              </w:r>
            </w:ins>
          </w:p>
        </w:tc>
        <w:tc>
          <w:tcPr>
            <w:tcW w:w="0" w:type="auto"/>
            <w:tcBorders>
              <w:top w:val="nil"/>
              <w:left w:val="nil"/>
              <w:bottom w:val="nil"/>
              <w:right w:val="single" w:sz="8" w:space="0" w:color="auto"/>
            </w:tcBorders>
            <w:vAlign w:val="center"/>
            <w:hideMark/>
          </w:tcPr>
          <w:p w14:paraId="5C319BE5" w14:textId="1FE652CF" w:rsidR="00413AF4" w:rsidRPr="00A804A9" w:rsidRDefault="00413AF4" w:rsidP="004320F5">
            <w:pPr>
              <w:pStyle w:val="TAC"/>
              <w:rPr>
                <w:ins w:id="1958" w:author="Author"/>
                <w:rFonts w:cs="Arial"/>
                <w:szCs w:val="18"/>
              </w:rPr>
            </w:pPr>
            <w:ins w:id="1959" w:author="Tomas Toftgård" w:date="2025-11-10T13:55:00Z" w16du:dateUtc="2025-11-10T12:55:00Z">
              <w:r w:rsidRPr="00A804A9">
                <w:rPr>
                  <w:rFonts w:cs="Arial"/>
                  <w:szCs w:val="18"/>
                </w:rPr>
                <w:t>-10</w:t>
              </w:r>
            </w:ins>
          </w:p>
        </w:tc>
        <w:tc>
          <w:tcPr>
            <w:tcW w:w="1578" w:type="dxa"/>
            <w:tcBorders>
              <w:top w:val="nil"/>
              <w:left w:val="single" w:sz="8" w:space="0" w:color="auto"/>
              <w:bottom w:val="nil"/>
              <w:right w:val="nil"/>
            </w:tcBorders>
            <w:vAlign w:val="center"/>
            <w:hideMark/>
          </w:tcPr>
          <w:p w14:paraId="76368C03" w14:textId="6190C071" w:rsidR="00413AF4" w:rsidRPr="00A804A9" w:rsidRDefault="00413AF4" w:rsidP="00A804A9">
            <w:pPr>
              <w:spacing w:after="0" w:line="257" w:lineRule="auto"/>
              <w:jc w:val="center"/>
              <w:rPr>
                <w:ins w:id="1960" w:author="Author"/>
                <w:rFonts w:ascii="Arial" w:eastAsia="Arial" w:hAnsi="Arial" w:cs="Arial"/>
                <w:sz w:val="18"/>
                <w:szCs w:val="18"/>
                <w:lang w:val="en-US"/>
              </w:rPr>
            </w:pPr>
            <w:ins w:id="1961" w:author="Tomas Toftgård" w:date="2025-11-10T14:01:00Z" w16du:dateUtc="2025-11-10T13:01:00Z">
              <w:r w:rsidRPr="00036748">
                <w:rPr>
                  <w:rFonts w:ascii="Arial" w:hAnsi="Arial" w:cs="Arial"/>
                  <w:sz w:val="18"/>
                  <w:szCs w:val="18"/>
                </w:rPr>
                <w:t>100001</w:t>
              </w:r>
            </w:ins>
          </w:p>
        </w:tc>
        <w:tc>
          <w:tcPr>
            <w:tcW w:w="1260" w:type="dxa"/>
            <w:tcBorders>
              <w:top w:val="nil"/>
              <w:left w:val="nil"/>
              <w:bottom w:val="nil"/>
              <w:right w:val="single" w:sz="8" w:space="0" w:color="auto"/>
            </w:tcBorders>
            <w:vAlign w:val="center"/>
            <w:hideMark/>
          </w:tcPr>
          <w:p w14:paraId="25A6378B" w14:textId="327965C2" w:rsidR="00413AF4" w:rsidRPr="00A804A9" w:rsidRDefault="00413AF4" w:rsidP="00A804A9">
            <w:pPr>
              <w:spacing w:after="0" w:line="257" w:lineRule="auto"/>
              <w:jc w:val="center"/>
              <w:rPr>
                <w:ins w:id="1962" w:author="Author"/>
                <w:rFonts w:ascii="Arial" w:eastAsia="Arial" w:hAnsi="Arial" w:cs="Arial"/>
                <w:sz w:val="18"/>
                <w:szCs w:val="18"/>
                <w:lang w:val="en-US"/>
              </w:rPr>
            </w:pPr>
            <w:ins w:id="1963" w:author="Tomas Toftgård" w:date="2025-11-10T14:01:00Z" w16du:dateUtc="2025-11-10T13:01:00Z">
              <w:r w:rsidRPr="00036748">
                <w:rPr>
                  <w:rFonts w:ascii="Arial" w:hAnsi="Arial" w:cs="Arial"/>
                  <w:sz w:val="18"/>
                  <w:szCs w:val="18"/>
                </w:rPr>
                <w:t>+8</w:t>
              </w:r>
            </w:ins>
          </w:p>
        </w:tc>
      </w:tr>
      <w:tr w:rsidR="00413AF4" w14:paraId="06C2C59C" w14:textId="77777777" w:rsidTr="00C42C97">
        <w:trPr>
          <w:trHeight w:val="300"/>
          <w:jc w:val="center"/>
          <w:ins w:id="1964" w:author="Author"/>
        </w:trPr>
        <w:tc>
          <w:tcPr>
            <w:tcW w:w="0" w:type="auto"/>
            <w:tcBorders>
              <w:top w:val="nil"/>
              <w:left w:val="single" w:sz="8" w:space="0" w:color="auto"/>
              <w:bottom w:val="nil"/>
              <w:right w:val="nil"/>
            </w:tcBorders>
            <w:vAlign w:val="center"/>
            <w:hideMark/>
          </w:tcPr>
          <w:p w14:paraId="40B70E6C" w14:textId="524BE1AB" w:rsidR="00413AF4" w:rsidRPr="00A804A9" w:rsidRDefault="00413AF4" w:rsidP="004320F5">
            <w:pPr>
              <w:pStyle w:val="TAC"/>
              <w:rPr>
                <w:ins w:id="1965" w:author="Author"/>
                <w:rFonts w:cs="Arial"/>
                <w:szCs w:val="18"/>
              </w:rPr>
            </w:pPr>
            <w:ins w:id="1966" w:author="Tomas Toftgård" w:date="2025-11-10T13:55:00Z" w16du:dateUtc="2025-11-10T12:55:00Z">
              <w:r w:rsidRPr="00A804A9">
                <w:rPr>
                  <w:rFonts w:cs="Arial"/>
                  <w:szCs w:val="18"/>
                </w:rPr>
                <w:t>001011</w:t>
              </w:r>
            </w:ins>
          </w:p>
        </w:tc>
        <w:tc>
          <w:tcPr>
            <w:tcW w:w="0" w:type="auto"/>
            <w:tcBorders>
              <w:top w:val="nil"/>
              <w:left w:val="nil"/>
              <w:bottom w:val="nil"/>
              <w:right w:val="single" w:sz="8" w:space="0" w:color="auto"/>
            </w:tcBorders>
            <w:vAlign w:val="center"/>
            <w:hideMark/>
          </w:tcPr>
          <w:p w14:paraId="49B10FCA" w14:textId="2C92293D" w:rsidR="00413AF4" w:rsidRPr="00A804A9" w:rsidRDefault="00413AF4" w:rsidP="004320F5">
            <w:pPr>
              <w:pStyle w:val="TAC"/>
              <w:rPr>
                <w:ins w:id="1967" w:author="Author"/>
                <w:rFonts w:cs="Arial"/>
                <w:szCs w:val="18"/>
              </w:rPr>
            </w:pPr>
            <w:ins w:id="1968" w:author="Tomas Toftgård" w:date="2025-11-10T13:55:00Z" w16du:dateUtc="2025-11-10T12:55:00Z">
              <w:r w:rsidRPr="00A804A9">
                <w:rPr>
                  <w:rFonts w:cs="Arial"/>
                  <w:szCs w:val="18"/>
                </w:rPr>
                <w:t>-11</w:t>
              </w:r>
            </w:ins>
          </w:p>
        </w:tc>
        <w:tc>
          <w:tcPr>
            <w:tcW w:w="1578" w:type="dxa"/>
            <w:tcBorders>
              <w:top w:val="nil"/>
              <w:left w:val="single" w:sz="8" w:space="0" w:color="auto"/>
              <w:bottom w:val="nil"/>
              <w:right w:val="nil"/>
            </w:tcBorders>
            <w:vAlign w:val="center"/>
            <w:hideMark/>
          </w:tcPr>
          <w:p w14:paraId="28B787F5" w14:textId="1ECF2DA6" w:rsidR="00413AF4" w:rsidRPr="00A804A9" w:rsidRDefault="00413AF4" w:rsidP="00A804A9">
            <w:pPr>
              <w:spacing w:after="0" w:line="257" w:lineRule="auto"/>
              <w:jc w:val="center"/>
              <w:rPr>
                <w:ins w:id="1969" w:author="Author"/>
                <w:rFonts w:ascii="Arial" w:eastAsia="Arial" w:hAnsi="Arial" w:cs="Arial"/>
                <w:sz w:val="18"/>
                <w:szCs w:val="18"/>
                <w:lang w:val="en-US"/>
              </w:rPr>
            </w:pPr>
            <w:ins w:id="1970" w:author="Tomas Toftgård" w:date="2025-11-10T14:01:00Z" w16du:dateUtc="2025-11-10T13:01:00Z">
              <w:r w:rsidRPr="00036748">
                <w:rPr>
                  <w:rFonts w:ascii="Arial" w:hAnsi="Arial" w:cs="Arial"/>
                  <w:sz w:val="18"/>
                  <w:szCs w:val="18"/>
                </w:rPr>
                <w:t>100010</w:t>
              </w:r>
            </w:ins>
          </w:p>
        </w:tc>
        <w:tc>
          <w:tcPr>
            <w:tcW w:w="1260" w:type="dxa"/>
            <w:tcBorders>
              <w:top w:val="nil"/>
              <w:left w:val="nil"/>
              <w:bottom w:val="nil"/>
              <w:right w:val="single" w:sz="8" w:space="0" w:color="auto"/>
            </w:tcBorders>
            <w:vAlign w:val="center"/>
            <w:hideMark/>
          </w:tcPr>
          <w:p w14:paraId="23E79819" w14:textId="610B87B3" w:rsidR="00413AF4" w:rsidRPr="00A804A9" w:rsidRDefault="00413AF4" w:rsidP="00A804A9">
            <w:pPr>
              <w:spacing w:after="0" w:line="257" w:lineRule="auto"/>
              <w:jc w:val="center"/>
              <w:rPr>
                <w:ins w:id="1971" w:author="Author"/>
                <w:rFonts w:ascii="Arial" w:eastAsia="Arial" w:hAnsi="Arial" w:cs="Arial"/>
                <w:sz w:val="18"/>
                <w:szCs w:val="18"/>
                <w:lang w:val="en-US"/>
              </w:rPr>
            </w:pPr>
            <w:ins w:id="1972" w:author="Tomas Toftgård" w:date="2025-11-10T14:01:00Z" w16du:dateUtc="2025-11-10T13:01:00Z">
              <w:r w:rsidRPr="00036748">
                <w:rPr>
                  <w:rFonts w:ascii="Arial" w:hAnsi="Arial" w:cs="Arial"/>
                  <w:sz w:val="18"/>
                  <w:szCs w:val="18"/>
                </w:rPr>
                <w:t>+9</w:t>
              </w:r>
            </w:ins>
          </w:p>
        </w:tc>
      </w:tr>
      <w:tr w:rsidR="00413AF4" w14:paraId="693B389D" w14:textId="77777777" w:rsidTr="00C42C97">
        <w:trPr>
          <w:trHeight w:val="300"/>
          <w:jc w:val="center"/>
          <w:ins w:id="1973" w:author="Author"/>
        </w:trPr>
        <w:tc>
          <w:tcPr>
            <w:tcW w:w="0" w:type="auto"/>
            <w:tcBorders>
              <w:top w:val="nil"/>
              <w:left w:val="single" w:sz="8" w:space="0" w:color="auto"/>
              <w:bottom w:val="nil"/>
              <w:right w:val="nil"/>
            </w:tcBorders>
            <w:vAlign w:val="center"/>
            <w:hideMark/>
          </w:tcPr>
          <w:p w14:paraId="7923B2EE" w14:textId="40F31A6A" w:rsidR="00413AF4" w:rsidRPr="00A804A9" w:rsidRDefault="00413AF4" w:rsidP="004320F5">
            <w:pPr>
              <w:pStyle w:val="TAC"/>
              <w:rPr>
                <w:ins w:id="1974" w:author="Author"/>
                <w:rFonts w:cs="Arial"/>
                <w:szCs w:val="18"/>
              </w:rPr>
            </w:pPr>
            <w:ins w:id="1975" w:author="Tomas Toftgård" w:date="2025-11-10T13:55:00Z" w16du:dateUtc="2025-11-10T12:55:00Z">
              <w:r w:rsidRPr="00A804A9">
                <w:rPr>
                  <w:rFonts w:cs="Arial"/>
                  <w:szCs w:val="18"/>
                </w:rPr>
                <w:t>001100</w:t>
              </w:r>
            </w:ins>
          </w:p>
        </w:tc>
        <w:tc>
          <w:tcPr>
            <w:tcW w:w="0" w:type="auto"/>
            <w:tcBorders>
              <w:top w:val="nil"/>
              <w:left w:val="nil"/>
              <w:bottom w:val="nil"/>
              <w:right w:val="single" w:sz="8" w:space="0" w:color="auto"/>
            </w:tcBorders>
            <w:vAlign w:val="center"/>
            <w:hideMark/>
          </w:tcPr>
          <w:p w14:paraId="69945CAE" w14:textId="5B0CCACA" w:rsidR="00413AF4" w:rsidRPr="00A804A9" w:rsidRDefault="00413AF4" w:rsidP="004320F5">
            <w:pPr>
              <w:pStyle w:val="TAC"/>
              <w:rPr>
                <w:ins w:id="1976" w:author="Author"/>
                <w:rFonts w:cs="Arial"/>
                <w:szCs w:val="18"/>
              </w:rPr>
            </w:pPr>
            <w:ins w:id="1977" w:author="Tomas Toftgård" w:date="2025-11-10T13:55:00Z" w16du:dateUtc="2025-11-10T12:55:00Z">
              <w:r w:rsidRPr="00A804A9">
                <w:rPr>
                  <w:rFonts w:cs="Arial"/>
                  <w:szCs w:val="18"/>
                </w:rPr>
                <w:t>-12</w:t>
              </w:r>
            </w:ins>
          </w:p>
        </w:tc>
        <w:tc>
          <w:tcPr>
            <w:tcW w:w="1578" w:type="dxa"/>
            <w:tcBorders>
              <w:top w:val="nil"/>
              <w:left w:val="single" w:sz="8" w:space="0" w:color="auto"/>
              <w:bottom w:val="nil"/>
              <w:right w:val="nil"/>
            </w:tcBorders>
            <w:vAlign w:val="center"/>
            <w:hideMark/>
          </w:tcPr>
          <w:p w14:paraId="7BB46197" w14:textId="43466F39" w:rsidR="00413AF4" w:rsidRPr="00A804A9" w:rsidRDefault="00413AF4" w:rsidP="00A804A9">
            <w:pPr>
              <w:spacing w:after="0" w:line="257" w:lineRule="auto"/>
              <w:jc w:val="center"/>
              <w:rPr>
                <w:ins w:id="1978" w:author="Author"/>
                <w:rFonts w:ascii="Arial" w:eastAsia="Arial" w:hAnsi="Arial" w:cs="Arial"/>
                <w:sz w:val="18"/>
                <w:szCs w:val="18"/>
                <w:lang w:val="en-US"/>
              </w:rPr>
            </w:pPr>
            <w:ins w:id="1979" w:author="Tomas Toftgård" w:date="2025-11-10T14:01:00Z" w16du:dateUtc="2025-11-10T13:01:00Z">
              <w:r w:rsidRPr="00036748">
                <w:rPr>
                  <w:rFonts w:ascii="Arial" w:hAnsi="Arial" w:cs="Arial"/>
                  <w:sz w:val="18"/>
                  <w:szCs w:val="18"/>
                </w:rPr>
                <w:t>100011</w:t>
              </w:r>
            </w:ins>
          </w:p>
        </w:tc>
        <w:tc>
          <w:tcPr>
            <w:tcW w:w="1260" w:type="dxa"/>
            <w:tcBorders>
              <w:top w:val="nil"/>
              <w:left w:val="nil"/>
              <w:bottom w:val="nil"/>
              <w:right w:val="single" w:sz="8" w:space="0" w:color="auto"/>
            </w:tcBorders>
            <w:vAlign w:val="center"/>
            <w:hideMark/>
          </w:tcPr>
          <w:p w14:paraId="5210CAA7" w14:textId="773CB9C0" w:rsidR="00413AF4" w:rsidRPr="00A804A9" w:rsidRDefault="00413AF4" w:rsidP="00A804A9">
            <w:pPr>
              <w:spacing w:after="0" w:line="257" w:lineRule="auto"/>
              <w:jc w:val="center"/>
              <w:rPr>
                <w:ins w:id="1980" w:author="Author"/>
                <w:rFonts w:ascii="Arial" w:eastAsia="Arial" w:hAnsi="Arial" w:cs="Arial"/>
                <w:sz w:val="18"/>
                <w:szCs w:val="18"/>
                <w:lang w:val="en-US"/>
              </w:rPr>
            </w:pPr>
            <w:ins w:id="1981" w:author="Tomas Toftgård" w:date="2025-11-10T14:01:00Z" w16du:dateUtc="2025-11-10T13:01:00Z">
              <w:r w:rsidRPr="00036748">
                <w:rPr>
                  <w:rFonts w:ascii="Arial" w:hAnsi="Arial" w:cs="Arial"/>
                  <w:sz w:val="18"/>
                  <w:szCs w:val="18"/>
                </w:rPr>
                <w:t>+10</w:t>
              </w:r>
            </w:ins>
          </w:p>
        </w:tc>
      </w:tr>
      <w:tr w:rsidR="00413AF4" w14:paraId="2FB196B6" w14:textId="77777777" w:rsidTr="00C42C97">
        <w:trPr>
          <w:trHeight w:val="300"/>
          <w:jc w:val="center"/>
          <w:ins w:id="1982" w:author="Author"/>
        </w:trPr>
        <w:tc>
          <w:tcPr>
            <w:tcW w:w="0" w:type="auto"/>
            <w:tcBorders>
              <w:top w:val="nil"/>
              <w:left w:val="single" w:sz="8" w:space="0" w:color="auto"/>
              <w:bottom w:val="nil"/>
              <w:right w:val="nil"/>
            </w:tcBorders>
            <w:vAlign w:val="center"/>
            <w:hideMark/>
          </w:tcPr>
          <w:p w14:paraId="1FF7D7F9" w14:textId="6ECC1755" w:rsidR="00413AF4" w:rsidRPr="00A804A9" w:rsidRDefault="00413AF4" w:rsidP="004320F5">
            <w:pPr>
              <w:pStyle w:val="TAC"/>
              <w:rPr>
                <w:ins w:id="1983" w:author="Author"/>
                <w:rFonts w:cs="Arial"/>
                <w:szCs w:val="18"/>
              </w:rPr>
            </w:pPr>
            <w:ins w:id="1984" w:author="Tomas Toftgård" w:date="2025-11-10T13:55:00Z" w16du:dateUtc="2025-11-10T12:55:00Z">
              <w:r w:rsidRPr="00A804A9">
                <w:rPr>
                  <w:rFonts w:cs="Arial"/>
                  <w:szCs w:val="18"/>
                </w:rPr>
                <w:t>001101</w:t>
              </w:r>
            </w:ins>
          </w:p>
        </w:tc>
        <w:tc>
          <w:tcPr>
            <w:tcW w:w="0" w:type="auto"/>
            <w:tcBorders>
              <w:top w:val="nil"/>
              <w:left w:val="nil"/>
              <w:bottom w:val="nil"/>
              <w:right w:val="single" w:sz="8" w:space="0" w:color="auto"/>
            </w:tcBorders>
            <w:vAlign w:val="center"/>
            <w:hideMark/>
          </w:tcPr>
          <w:p w14:paraId="02252561" w14:textId="6E7965F7" w:rsidR="00413AF4" w:rsidRPr="00A804A9" w:rsidRDefault="00413AF4" w:rsidP="004320F5">
            <w:pPr>
              <w:pStyle w:val="TAC"/>
              <w:rPr>
                <w:ins w:id="1985" w:author="Author"/>
                <w:rFonts w:cs="Arial"/>
                <w:szCs w:val="18"/>
              </w:rPr>
            </w:pPr>
            <w:ins w:id="1986" w:author="Tomas Toftgård" w:date="2025-11-10T13:55:00Z" w16du:dateUtc="2025-11-10T12:55:00Z">
              <w:r w:rsidRPr="00A804A9">
                <w:rPr>
                  <w:rFonts w:cs="Arial"/>
                  <w:szCs w:val="18"/>
                </w:rPr>
                <w:t>-13</w:t>
              </w:r>
            </w:ins>
          </w:p>
        </w:tc>
        <w:tc>
          <w:tcPr>
            <w:tcW w:w="1578" w:type="dxa"/>
            <w:tcBorders>
              <w:top w:val="nil"/>
              <w:left w:val="single" w:sz="8" w:space="0" w:color="auto"/>
              <w:bottom w:val="nil"/>
              <w:right w:val="nil"/>
            </w:tcBorders>
            <w:vAlign w:val="center"/>
            <w:hideMark/>
          </w:tcPr>
          <w:p w14:paraId="6617BD5F" w14:textId="5B81B161" w:rsidR="00413AF4" w:rsidRPr="00A804A9" w:rsidRDefault="00413AF4" w:rsidP="00A804A9">
            <w:pPr>
              <w:spacing w:after="0" w:line="257" w:lineRule="auto"/>
              <w:jc w:val="center"/>
              <w:rPr>
                <w:ins w:id="1987" w:author="Author"/>
                <w:rFonts w:ascii="Arial" w:eastAsia="Arial" w:hAnsi="Arial" w:cs="Arial"/>
                <w:sz w:val="18"/>
                <w:szCs w:val="18"/>
                <w:lang w:val="en-US"/>
              </w:rPr>
            </w:pPr>
            <w:ins w:id="1988" w:author="Tomas Toftgård" w:date="2025-11-10T14:01:00Z" w16du:dateUtc="2025-11-10T13:01:00Z">
              <w:r w:rsidRPr="00036748">
                <w:rPr>
                  <w:rFonts w:ascii="Arial" w:hAnsi="Arial" w:cs="Arial"/>
                  <w:sz w:val="18"/>
                  <w:szCs w:val="18"/>
                </w:rPr>
                <w:t>100100</w:t>
              </w:r>
            </w:ins>
          </w:p>
        </w:tc>
        <w:tc>
          <w:tcPr>
            <w:tcW w:w="1260" w:type="dxa"/>
            <w:tcBorders>
              <w:top w:val="nil"/>
              <w:left w:val="nil"/>
              <w:bottom w:val="nil"/>
              <w:right w:val="single" w:sz="8" w:space="0" w:color="auto"/>
            </w:tcBorders>
            <w:vAlign w:val="center"/>
            <w:hideMark/>
          </w:tcPr>
          <w:p w14:paraId="37C8DC20" w14:textId="3BBF2EA7" w:rsidR="00413AF4" w:rsidRPr="00A804A9" w:rsidRDefault="00413AF4" w:rsidP="00A804A9">
            <w:pPr>
              <w:spacing w:after="0" w:line="257" w:lineRule="auto"/>
              <w:jc w:val="center"/>
              <w:rPr>
                <w:ins w:id="1989" w:author="Author"/>
                <w:rFonts w:ascii="Arial" w:eastAsia="Arial" w:hAnsi="Arial" w:cs="Arial"/>
                <w:sz w:val="18"/>
                <w:szCs w:val="18"/>
                <w:lang w:val="en-US"/>
              </w:rPr>
            </w:pPr>
            <w:ins w:id="1990" w:author="Tomas Toftgård" w:date="2025-11-10T14:01:00Z" w16du:dateUtc="2025-11-10T13:01:00Z">
              <w:r w:rsidRPr="00036748">
                <w:rPr>
                  <w:rFonts w:ascii="Arial" w:hAnsi="Arial" w:cs="Arial"/>
                  <w:sz w:val="18"/>
                  <w:szCs w:val="18"/>
                </w:rPr>
                <w:t>+11</w:t>
              </w:r>
            </w:ins>
          </w:p>
        </w:tc>
      </w:tr>
      <w:tr w:rsidR="00413AF4" w14:paraId="4D6B4F9F" w14:textId="77777777" w:rsidTr="00C42C97">
        <w:trPr>
          <w:trHeight w:val="300"/>
          <w:jc w:val="center"/>
          <w:ins w:id="1991" w:author="Author"/>
        </w:trPr>
        <w:tc>
          <w:tcPr>
            <w:tcW w:w="0" w:type="auto"/>
            <w:tcBorders>
              <w:top w:val="nil"/>
              <w:left w:val="single" w:sz="8" w:space="0" w:color="auto"/>
              <w:bottom w:val="nil"/>
              <w:right w:val="nil"/>
            </w:tcBorders>
            <w:vAlign w:val="center"/>
            <w:hideMark/>
          </w:tcPr>
          <w:p w14:paraId="4AEF8AD9" w14:textId="294E93B7" w:rsidR="00413AF4" w:rsidRPr="00A804A9" w:rsidRDefault="00413AF4" w:rsidP="004320F5">
            <w:pPr>
              <w:pStyle w:val="TAC"/>
              <w:rPr>
                <w:ins w:id="1992" w:author="Author"/>
                <w:rFonts w:cs="Arial"/>
                <w:szCs w:val="18"/>
              </w:rPr>
            </w:pPr>
            <w:ins w:id="1993" w:author="Tomas Toftgård" w:date="2025-11-10T13:55:00Z" w16du:dateUtc="2025-11-10T12:55:00Z">
              <w:r w:rsidRPr="00A804A9">
                <w:rPr>
                  <w:rFonts w:cs="Arial"/>
                  <w:szCs w:val="18"/>
                </w:rPr>
                <w:t>001110</w:t>
              </w:r>
            </w:ins>
          </w:p>
        </w:tc>
        <w:tc>
          <w:tcPr>
            <w:tcW w:w="0" w:type="auto"/>
            <w:tcBorders>
              <w:top w:val="nil"/>
              <w:left w:val="nil"/>
              <w:bottom w:val="nil"/>
              <w:right w:val="single" w:sz="8" w:space="0" w:color="auto"/>
            </w:tcBorders>
            <w:vAlign w:val="center"/>
            <w:hideMark/>
          </w:tcPr>
          <w:p w14:paraId="62AE92A7" w14:textId="79A4C100" w:rsidR="00413AF4" w:rsidRPr="00A804A9" w:rsidRDefault="00413AF4" w:rsidP="004320F5">
            <w:pPr>
              <w:pStyle w:val="TAC"/>
              <w:rPr>
                <w:ins w:id="1994" w:author="Author"/>
                <w:rFonts w:cs="Arial"/>
                <w:szCs w:val="18"/>
              </w:rPr>
            </w:pPr>
            <w:ins w:id="1995" w:author="Tomas Toftgård" w:date="2025-11-10T13:55:00Z" w16du:dateUtc="2025-11-10T12:55:00Z">
              <w:r w:rsidRPr="00A804A9">
                <w:rPr>
                  <w:rFonts w:cs="Arial"/>
                  <w:szCs w:val="18"/>
                </w:rPr>
                <w:t>-14</w:t>
              </w:r>
            </w:ins>
          </w:p>
        </w:tc>
        <w:tc>
          <w:tcPr>
            <w:tcW w:w="1578" w:type="dxa"/>
            <w:tcBorders>
              <w:top w:val="nil"/>
              <w:left w:val="single" w:sz="8" w:space="0" w:color="auto"/>
              <w:bottom w:val="nil"/>
              <w:right w:val="nil"/>
            </w:tcBorders>
            <w:vAlign w:val="center"/>
            <w:hideMark/>
          </w:tcPr>
          <w:p w14:paraId="5E3CF91E" w14:textId="5062704C" w:rsidR="00413AF4" w:rsidRPr="00A804A9" w:rsidRDefault="00413AF4" w:rsidP="00A804A9">
            <w:pPr>
              <w:spacing w:after="0" w:line="257" w:lineRule="auto"/>
              <w:jc w:val="center"/>
              <w:rPr>
                <w:ins w:id="1996" w:author="Author"/>
                <w:rFonts w:ascii="Arial" w:eastAsia="Arial" w:hAnsi="Arial" w:cs="Arial"/>
                <w:sz w:val="18"/>
                <w:szCs w:val="18"/>
                <w:lang w:val="en-US"/>
              </w:rPr>
            </w:pPr>
            <w:ins w:id="1997" w:author="Tomas Toftgård" w:date="2025-11-10T14:01:00Z" w16du:dateUtc="2025-11-10T13:01:00Z">
              <w:r w:rsidRPr="00036748">
                <w:rPr>
                  <w:rFonts w:ascii="Arial" w:hAnsi="Arial" w:cs="Arial"/>
                  <w:sz w:val="18"/>
                  <w:szCs w:val="18"/>
                </w:rPr>
                <w:t>100101</w:t>
              </w:r>
            </w:ins>
          </w:p>
        </w:tc>
        <w:tc>
          <w:tcPr>
            <w:tcW w:w="1260" w:type="dxa"/>
            <w:tcBorders>
              <w:top w:val="nil"/>
              <w:left w:val="nil"/>
              <w:bottom w:val="nil"/>
              <w:right w:val="single" w:sz="8" w:space="0" w:color="auto"/>
            </w:tcBorders>
            <w:vAlign w:val="center"/>
            <w:hideMark/>
          </w:tcPr>
          <w:p w14:paraId="642DD5AE" w14:textId="296AE507" w:rsidR="00413AF4" w:rsidRPr="00A804A9" w:rsidRDefault="00413AF4" w:rsidP="00A804A9">
            <w:pPr>
              <w:spacing w:after="0" w:line="257" w:lineRule="auto"/>
              <w:jc w:val="center"/>
              <w:rPr>
                <w:ins w:id="1998" w:author="Author"/>
                <w:rFonts w:ascii="Arial" w:eastAsia="Arial" w:hAnsi="Arial" w:cs="Arial"/>
                <w:sz w:val="18"/>
                <w:szCs w:val="18"/>
                <w:lang w:val="en-US"/>
              </w:rPr>
            </w:pPr>
            <w:ins w:id="1999" w:author="Tomas Toftgård" w:date="2025-11-10T14:01:00Z" w16du:dateUtc="2025-11-10T13:01:00Z">
              <w:r w:rsidRPr="00036748">
                <w:rPr>
                  <w:rFonts w:ascii="Arial" w:hAnsi="Arial" w:cs="Arial"/>
                  <w:sz w:val="18"/>
                  <w:szCs w:val="18"/>
                </w:rPr>
                <w:t>+12</w:t>
              </w:r>
            </w:ins>
          </w:p>
        </w:tc>
      </w:tr>
      <w:tr w:rsidR="00413AF4" w14:paraId="6C2CFAC2" w14:textId="77777777" w:rsidTr="00C42C97">
        <w:trPr>
          <w:trHeight w:val="300"/>
          <w:jc w:val="center"/>
          <w:ins w:id="2000" w:author="Author"/>
        </w:trPr>
        <w:tc>
          <w:tcPr>
            <w:tcW w:w="0" w:type="auto"/>
            <w:tcBorders>
              <w:top w:val="nil"/>
              <w:left w:val="single" w:sz="8" w:space="0" w:color="auto"/>
              <w:bottom w:val="single" w:sz="8" w:space="0" w:color="auto"/>
              <w:right w:val="nil"/>
            </w:tcBorders>
            <w:vAlign w:val="center"/>
            <w:hideMark/>
          </w:tcPr>
          <w:p w14:paraId="28DA77AE" w14:textId="57883921" w:rsidR="00413AF4" w:rsidRPr="00A804A9" w:rsidRDefault="00413AF4" w:rsidP="004320F5">
            <w:pPr>
              <w:pStyle w:val="TAC"/>
              <w:rPr>
                <w:ins w:id="2001" w:author="Author"/>
                <w:rFonts w:cs="Arial"/>
                <w:szCs w:val="18"/>
              </w:rPr>
            </w:pPr>
            <m:oMathPara>
              <m:oMath>
                <m:r>
                  <w:ins w:id="2002" w:author="Tomas Toftgård" w:date="2025-11-10T13:55:00Z" w16du:dateUtc="2025-11-10T12:55:00Z">
                    <w:rPr>
                      <w:rFonts w:ascii="Cambria Math" w:hAnsi="Cambria Math" w:cs="Arial"/>
                      <w:szCs w:val="18"/>
                    </w:rPr>
                    <m:t>⋮</m:t>
                  </w:ins>
                </m:r>
              </m:oMath>
            </m:oMathPara>
          </w:p>
        </w:tc>
        <w:tc>
          <w:tcPr>
            <w:tcW w:w="0" w:type="auto"/>
            <w:tcBorders>
              <w:top w:val="nil"/>
              <w:left w:val="nil"/>
              <w:bottom w:val="single" w:sz="8" w:space="0" w:color="auto"/>
              <w:right w:val="single" w:sz="8" w:space="0" w:color="auto"/>
            </w:tcBorders>
            <w:vAlign w:val="center"/>
            <w:hideMark/>
          </w:tcPr>
          <w:p w14:paraId="602E1DC8" w14:textId="6E5ED661" w:rsidR="00413AF4" w:rsidRPr="00A804A9" w:rsidRDefault="00413AF4" w:rsidP="004320F5">
            <w:pPr>
              <w:pStyle w:val="TAC"/>
              <w:rPr>
                <w:ins w:id="2003" w:author="Author"/>
                <w:rFonts w:cs="Arial"/>
                <w:szCs w:val="18"/>
              </w:rPr>
            </w:pPr>
            <m:oMathPara>
              <m:oMath>
                <m:r>
                  <w:ins w:id="2004" w:author="Tomas Toftgård" w:date="2025-11-10T13:55:00Z" w16du:dateUtc="2025-11-10T12:55:00Z">
                    <w:rPr>
                      <w:rFonts w:ascii="Cambria Math" w:hAnsi="Cambria Math" w:cs="Arial"/>
                      <w:szCs w:val="18"/>
                    </w:rPr>
                    <m:t>⋮</m:t>
                  </w:ins>
                </m:r>
              </m:oMath>
            </m:oMathPara>
          </w:p>
        </w:tc>
        <w:tc>
          <w:tcPr>
            <w:tcW w:w="1578" w:type="dxa"/>
            <w:tcBorders>
              <w:top w:val="nil"/>
              <w:left w:val="single" w:sz="8" w:space="0" w:color="auto"/>
              <w:bottom w:val="single" w:sz="8" w:space="0" w:color="auto"/>
              <w:right w:val="nil"/>
            </w:tcBorders>
            <w:vAlign w:val="center"/>
            <w:hideMark/>
          </w:tcPr>
          <w:p w14:paraId="64397E1C" w14:textId="77777777" w:rsidR="00413AF4" w:rsidRDefault="00413AF4" w:rsidP="00C42C97">
            <w:pPr>
              <w:spacing w:after="0" w:line="257" w:lineRule="auto"/>
              <w:jc w:val="center"/>
              <w:rPr>
                <w:ins w:id="2005" w:author="Tomas Toftgård" w:date="2025-11-10T14:04:00Z" w16du:dateUtc="2025-11-10T13:04:00Z"/>
                <w:rFonts w:ascii="Arial" w:hAnsi="Arial" w:cs="Arial"/>
                <w:sz w:val="18"/>
                <w:szCs w:val="18"/>
              </w:rPr>
            </w:pPr>
            <w:ins w:id="2006" w:author="Tomas Toftgård" w:date="2025-11-10T14:01:00Z" w16du:dateUtc="2025-11-10T13:01:00Z">
              <w:r w:rsidRPr="00036748">
                <w:rPr>
                  <w:rFonts w:ascii="Arial" w:hAnsi="Arial" w:cs="Arial"/>
                  <w:sz w:val="18"/>
                  <w:szCs w:val="18"/>
                </w:rPr>
                <w:t>100110-</w:t>
              </w:r>
            </w:ins>
          </w:p>
          <w:p w14:paraId="0CA7ED10" w14:textId="02AE7AC4" w:rsidR="00413AF4" w:rsidRPr="00A804A9" w:rsidRDefault="00413AF4" w:rsidP="00A804A9">
            <w:pPr>
              <w:spacing w:after="0" w:line="257" w:lineRule="auto"/>
              <w:jc w:val="center"/>
              <w:rPr>
                <w:ins w:id="2007" w:author="Author"/>
                <w:rFonts w:ascii="Arial" w:eastAsia="Arial" w:hAnsi="Arial" w:cs="Arial"/>
                <w:sz w:val="18"/>
                <w:szCs w:val="18"/>
                <w:lang w:val="en-US"/>
              </w:rPr>
            </w:pPr>
            <w:ins w:id="2008" w:author="Tomas Toftgård" w:date="2025-11-10T14:01:00Z" w16du:dateUtc="2025-11-10T13:01:00Z">
              <w:r w:rsidRPr="00036748">
                <w:rPr>
                  <w:rFonts w:ascii="Arial" w:hAnsi="Arial" w:cs="Arial"/>
                  <w:sz w:val="18"/>
                  <w:szCs w:val="18"/>
                </w:rPr>
                <w:t>111111</w:t>
              </w:r>
            </w:ins>
          </w:p>
        </w:tc>
        <w:tc>
          <w:tcPr>
            <w:tcW w:w="1260" w:type="dxa"/>
            <w:tcBorders>
              <w:top w:val="nil"/>
              <w:left w:val="nil"/>
              <w:bottom w:val="single" w:sz="8" w:space="0" w:color="auto"/>
              <w:right w:val="single" w:sz="8" w:space="0" w:color="auto"/>
            </w:tcBorders>
            <w:vAlign w:val="center"/>
            <w:hideMark/>
          </w:tcPr>
          <w:p w14:paraId="213E4014" w14:textId="58570888" w:rsidR="00413AF4" w:rsidRPr="00A804A9" w:rsidRDefault="00413AF4" w:rsidP="00A804A9">
            <w:pPr>
              <w:spacing w:after="0" w:line="257" w:lineRule="auto"/>
              <w:jc w:val="center"/>
              <w:rPr>
                <w:ins w:id="2009" w:author="Author"/>
                <w:rFonts w:ascii="Arial" w:eastAsia="Arial" w:hAnsi="Arial" w:cs="Arial"/>
                <w:sz w:val="18"/>
                <w:szCs w:val="18"/>
                <w:lang w:val="en-US"/>
              </w:rPr>
            </w:pPr>
            <w:ins w:id="2010" w:author="Tomas Toftgård" w:date="2025-11-10T14:01:00Z" w16du:dateUtc="2025-11-10T13:01:00Z">
              <w:r w:rsidRPr="00036748">
                <w:rPr>
                  <w:rFonts w:ascii="Arial" w:hAnsi="Arial" w:cs="Arial"/>
                  <w:sz w:val="18"/>
                  <w:szCs w:val="18"/>
                </w:rPr>
                <w:t>reserved</w:t>
              </w:r>
            </w:ins>
          </w:p>
        </w:tc>
      </w:tr>
    </w:tbl>
    <w:p w14:paraId="149CC6DC" w14:textId="77777777" w:rsidR="00413AF4" w:rsidRDefault="00413AF4" w:rsidP="00B42D51">
      <w:pPr>
        <w:spacing w:after="240"/>
        <w:jc w:val="center"/>
        <w:rPr>
          <w:ins w:id="2011" w:author="Author"/>
          <w:rFonts w:ascii="Arial" w:eastAsia="Arial" w:hAnsi="Arial" w:cs="Arial"/>
          <w:b/>
          <w:bCs/>
        </w:rPr>
      </w:pPr>
    </w:p>
    <w:p w14:paraId="5D85AC6E" w14:textId="77777777" w:rsidR="00413AF4" w:rsidRDefault="00413AF4" w:rsidP="00B42D51">
      <w:pPr>
        <w:pStyle w:val="Heading5"/>
        <w:rPr>
          <w:ins w:id="2012" w:author="Author"/>
        </w:rPr>
      </w:pPr>
      <w:ins w:id="2013" w:author="Author">
        <w:r w:rsidRPr="00B66DD7">
          <w:t>A.3.5.6.4.5</w:t>
        </w:r>
        <w:r>
          <w:tab/>
          <w:t>ISM orientation</w:t>
        </w:r>
      </w:ins>
    </w:p>
    <w:p w14:paraId="6C34CEE0" w14:textId="77777777" w:rsidR="00413AF4" w:rsidRDefault="00413AF4" w:rsidP="00B42D51">
      <w:pPr>
        <w:rPr>
          <w:ins w:id="2014" w:author="Author"/>
        </w:rPr>
      </w:pPr>
      <w:ins w:id="2015" w:author="Author">
        <w:r>
          <w:t>ISM_ORIENTATION PI data describes the orientation of the audio object(s) in the ISM(s), with respect to the scene orientation, using orientation data structures in accordance with clause A.3.5.6.1.1. In the orientation data section, the full orientation representation for each audio object is positioned after one another. For example, the orientation data section begins with the quaternion components (w,x,y,z) for the first object, followed by the components for the second object when the number of ISMs N&gt;1.</w:t>
        </w:r>
      </w:ins>
    </w:p>
    <w:p w14:paraId="40F15C30" w14:textId="77777777" w:rsidR="00413AF4" w:rsidRDefault="00413AF4" w:rsidP="00B42D51">
      <w:pPr>
        <w:pStyle w:val="Heading5"/>
        <w:rPr>
          <w:ins w:id="2016" w:author="Author"/>
        </w:rPr>
      </w:pPr>
      <w:ins w:id="2017" w:author="Author">
        <w:r w:rsidRPr="0064268B">
          <w:t>A.3.5.6.4.6</w:t>
        </w:r>
        <w:r>
          <w:tab/>
          <w:t>ISM position</w:t>
        </w:r>
      </w:ins>
    </w:p>
    <w:p w14:paraId="066A7E2C" w14:textId="77777777" w:rsidR="00413AF4" w:rsidRDefault="00413AF4" w:rsidP="00B42D51">
      <w:pPr>
        <w:rPr>
          <w:ins w:id="2018" w:author="Lauros Pajunen (Nokia)" w:date="2025-11-18T16:38:00Z" w16du:dateUtc="2025-11-18T22:38:00Z"/>
        </w:rPr>
      </w:pPr>
      <w:ins w:id="2019" w:author="Author">
        <w:r>
          <w:t xml:space="preserve">ISM_POSITION PI data indicates the position(s) of audio object(s) in the ISM(s) in the 3D space. Figure </w:t>
        </w:r>
        <w:r w:rsidRPr="002F208E">
          <w:t>A.3.5.7.3-1</w:t>
        </w:r>
        <w:r>
          <w:t xml:space="preserve"> shows a general position PI data structure as cartesian coordinates (X, Y, Z) that can be used for ISM_POSITION PI data frames. The position PI data structures for the transported ISMs are positioned after one another. For example, the ISM position for the first object is followed by the ISM position for the second object when the number of ISMs N&gt;1. See clause </w:t>
        </w:r>
        <w:r w:rsidRPr="00916422">
          <w:t>A.3.5.7.3</w:t>
        </w:r>
        <w:r>
          <w:t xml:space="preserve"> for more information about position PI data.</w:t>
        </w:r>
      </w:ins>
    </w:p>
    <w:p w14:paraId="36DDCF47" w14:textId="698FF889" w:rsidR="002E6854" w:rsidRDefault="002E6854" w:rsidP="00B42D51">
      <w:pPr>
        <w:rPr>
          <w:ins w:id="2020" w:author="Lauros Pajunen (Nokia)" w:date="2025-11-18T16:38:00Z" w16du:dateUtc="2025-11-18T22:38:00Z"/>
        </w:rPr>
      </w:pPr>
      <w:ins w:id="2021" w:author="Lauros Pajunen (Nokia)" w:date="2025-11-18T16:41:00Z" w16du:dateUtc="2025-11-18T22:41:00Z">
        <w:r>
          <w:t xml:space="preserve">ISM_POSITION_COMPACT PI data indicates the position(s) of audio object(s) in the ISM(s) in cartesian corrdinates in a compact representation. Figure </w:t>
        </w:r>
        <w:r w:rsidRPr="002F208E">
          <w:t>A.3.5.</w:t>
        </w:r>
        <w:r>
          <w:t>6</w:t>
        </w:r>
        <w:r w:rsidRPr="002F208E">
          <w:t>.</w:t>
        </w:r>
        <w:r>
          <w:t>4.6</w:t>
        </w:r>
        <w:r w:rsidRPr="002F208E">
          <w:t>-1</w:t>
        </w:r>
        <w:r>
          <w:t xml:space="preserve"> shows the position PI data structure as cartesian coordinates (X, Y, Z) for ISM_POSITION_COMPACT PI data frames. The X and Y components are</w:t>
        </w:r>
        <w:r w:rsidRPr="5B3C9D2C">
          <w:t xml:space="preserve"> 1</w:t>
        </w:r>
        <w:r>
          <w:t>1</w:t>
        </w:r>
        <w:r w:rsidRPr="5B3C9D2C">
          <w:t xml:space="preserve"> bits </w:t>
        </w:r>
        <w:r>
          <w:t xml:space="preserve">two’s-complement </w:t>
        </w:r>
        <w:r w:rsidRPr="5B3C9D2C">
          <w:t>signed integer in 0.01</w:t>
        </w:r>
        <w:r>
          <w:t>m units</w:t>
        </w:r>
      </w:ins>
      <w:ins w:id="2022" w:author="Lauros Pajunen (Nokia)" w:date="2025-11-18T16:42:00Z" w16du:dateUtc="2025-11-18T22:42:00Z">
        <w:r>
          <w:t xml:space="preserve"> and</w:t>
        </w:r>
      </w:ins>
      <w:ins w:id="2023" w:author="Lauros Pajunen (Nokia)" w:date="2025-11-18T16:41:00Z" w16du:dateUtc="2025-11-18T22:41:00Z">
        <w:r>
          <w:t xml:space="preserve"> the Z component is a 10-bit two’s-complement signed integer in the same 0.01m units</w:t>
        </w:r>
        <w:r w:rsidRPr="5B3C9D2C">
          <w:t xml:space="preserve">. This gives a range of approximately </w:t>
        </w:r>
      </w:ins>
      <m:oMath>
        <m:r>
          <w:ins w:id="2024" w:author="Lauros Pajunen (Nokia)" w:date="2025-11-18T16:41:00Z" w16du:dateUtc="2025-11-18T22:41:00Z">
            <w:rPr>
              <w:rFonts w:ascii="Cambria Math" w:hAnsi="Cambria Math"/>
            </w:rPr>
            <m:t>[-10.24…10.23]</m:t>
          </w:ins>
        </m:r>
      </m:oMath>
      <w:ins w:id="2025" w:author="Lauros Pajunen (Nokia)" w:date="2025-11-18T16:41:00Z" w16du:dateUtc="2025-11-18T22:41:00Z">
        <w:r w:rsidRPr="5B3C9D2C">
          <w:t xml:space="preserve"> meters</w:t>
        </w:r>
        <w:r>
          <w:t xml:space="preserve"> in X, Y direction and </w:t>
        </w:r>
      </w:ins>
      <m:oMath>
        <m:r>
          <w:ins w:id="2026" w:author="Lauros Pajunen (Nokia)" w:date="2025-11-18T16:41:00Z" w16du:dateUtc="2025-11-18T22:41:00Z">
            <w:rPr>
              <w:rFonts w:ascii="Cambria Math" w:hAnsi="Cambria Math"/>
            </w:rPr>
            <m:t>[-5.12…5.11]</m:t>
          </w:ins>
        </m:r>
      </m:oMath>
      <w:ins w:id="2027" w:author="Lauros Pajunen (Nokia)" w:date="2025-11-18T16:41:00Z" w16du:dateUtc="2025-11-18T22:41:00Z">
        <w:r>
          <w:t xml:space="preserve"> for Z direction</w:t>
        </w:r>
        <w:r w:rsidRPr="5B3C9D2C">
          <w:t>. The cart</w:t>
        </w:r>
        <w:r>
          <w:t>h</w:t>
        </w:r>
        <w:r w:rsidRPr="5B3C9D2C">
          <w:t>esian position coordinates follow the representation presented in clause 7.4 (Rendering control), where the x-axis points towards front, the y-axis points towards left and the z-axis points towards up.</w:t>
        </w:r>
      </w:ins>
    </w:p>
    <w:tbl>
      <w:tblPr>
        <w:tblStyle w:val="TableGrid"/>
        <w:tblW w:w="8572" w:type="dxa"/>
        <w:tblInd w:w="614" w:type="dxa"/>
        <w:tblLook w:val="04A0" w:firstRow="1" w:lastRow="0" w:firstColumn="1" w:lastColumn="0" w:noHBand="0" w:noVBand="1"/>
      </w:tblPr>
      <w:tblGrid>
        <w:gridCol w:w="8572"/>
      </w:tblGrid>
      <w:tr w:rsidR="002E6854" w:rsidRPr="006752B9" w14:paraId="73F49BB4" w14:textId="77777777" w:rsidTr="002E6854">
        <w:trPr>
          <w:trHeight w:val="1363"/>
          <w:ins w:id="2028" w:author="Lauros Pajunen (Nokia)" w:date="2025-11-18T16:38:00Z"/>
        </w:trPr>
        <w:tc>
          <w:tcPr>
            <w:tcW w:w="8572" w:type="dxa"/>
            <w:tcBorders>
              <w:top w:val="nil"/>
              <w:left w:val="nil"/>
              <w:bottom w:val="nil"/>
              <w:right w:val="nil"/>
            </w:tcBorders>
          </w:tcPr>
          <w:p w14:paraId="150A6499" w14:textId="77777777" w:rsidR="002E6854" w:rsidRDefault="002E6854" w:rsidP="002E6854">
            <w:pPr>
              <w:pStyle w:val="PL"/>
              <w:rPr>
                <w:ins w:id="2029" w:author="Lauros Pajunen (Nokia)" w:date="2025-11-18T16:40:00Z" w16du:dateUtc="2025-11-18T22:40:00Z"/>
                <w:sz w:val="20"/>
                <w:szCs w:val="460"/>
              </w:rPr>
            </w:pPr>
            <w:ins w:id="2030" w:author="Lauros Pajunen (Nokia)" w:date="2025-11-18T16:40:00Z" w16du:dateUtc="2025-11-18T22:40:00Z">
              <w:r>
                <w:rPr>
                  <w:sz w:val="20"/>
                  <w:szCs w:val="460"/>
                </w:rPr>
                <w:t xml:space="preserve">   </w:t>
              </w:r>
              <w:r w:rsidRPr="001922A6">
                <w:rPr>
                  <w:sz w:val="20"/>
                  <w:szCs w:val="460"/>
                </w:rPr>
                <w:t>0                   1                   2                   3</w:t>
              </w:r>
              <w:r w:rsidRPr="001922A6">
                <w:rPr>
                  <w:sz w:val="20"/>
                  <w:szCs w:val="460"/>
                </w:rPr>
                <w:br/>
                <w:t xml:space="preserve">   0 1 2 3 4 5 6 7 8 9 0 1 2 3 4 5 6 7 8 9 0 1 2 3 4 5 6 7 8 9 0 1</w:t>
              </w:r>
              <w:r w:rsidRPr="001922A6">
                <w:rPr>
                  <w:sz w:val="20"/>
                  <w:szCs w:val="460"/>
                </w:rPr>
                <w:br/>
                <w:t xml:space="preserve">  +-+-+-+-+-+-+-+-+-+-+-+-+-+-+-+-+-+-+-+-+-+-+-+-+-+-+-+-+-+-+-+-+</w:t>
              </w:r>
              <w:r w:rsidRPr="001922A6">
                <w:rPr>
                  <w:sz w:val="20"/>
                  <w:szCs w:val="460"/>
                </w:rPr>
                <w:br/>
                <w:t xml:space="preserve">  |          X </w:t>
              </w:r>
              <w:r>
                <w:rPr>
                  <w:sz w:val="20"/>
                  <w:szCs w:val="460"/>
                </w:rPr>
                <w:t xml:space="preserve">     </w:t>
              </w:r>
              <w:r w:rsidRPr="001922A6">
                <w:rPr>
                  <w:sz w:val="20"/>
                  <w:szCs w:val="460"/>
                </w:rPr>
                <w:t xml:space="preserve">    |   </w:t>
              </w:r>
              <w:r>
                <w:rPr>
                  <w:sz w:val="20"/>
                  <w:szCs w:val="460"/>
                </w:rPr>
                <w:t xml:space="preserve"> </w:t>
              </w:r>
              <w:r w:rsidRPr="001922A6">
                <w:rPr>
                  <w:sz w:val="20"/>
                  <w:szCs w:val="460"/>
                </w:rPr>
                <w:t xml:space="preserve">      Y</w:t>
              </w:r>
              <w:r>
                <w:rPr>
                  <w:sz w:val="20"/>
                  <w:szCs w:val="460"/>
                </w:rPr>
                <w:t xml:space="preserve"> </w:t>
              </w:r>
              <w:r w:rsidRPr="001922A6">
                <w:rPr>
                  <w:sz w:val="20"/>
                  <w:szCs w:val="460"/>
                </w:rPr>
                <w:t xml:space="preserve">         </w:t>
              </w:r>
              <w:r>
                <w:rPr>
                  <w:sz w:val="20"/>
                  <w:szCs w:val="460"/>
                </w:rPr>
                <w:t>|</w:t>
              </w:r>
              <w:r w:rsidRPr="001922A6">
                <w:rPr>
                  <w:sz w:val="20"/>
                  <w:szCs w:val="460"/>
                </w:rPr>
                <w:t xml:space="preserve">    </w:t>
              </w:r>
              <w:r>
                <w:rPr>
                  <w:sz w:val="20"/>
                  <w:szCs w:val="460"/>
                </w:rPr>
                <w:t xml:space="preserve"> </w:t>
              </w:r>
              <w:r w:rsidRPr="001922A6">
                <w:rPr>
                  <w:sz w:val="20"/>
                  <w:szCs w:val="460"/>
                </w:rPr>
                <w:t xml:space="preserve"> </w:t>
              </w:r>
              <w:r>
                <w:rPr>
                  <w:sz w:val="20"/>
                  <w:szCs w:val="460"/>
                </w:rPr>
                <w:t xml:space="preserve">   Z         |</w:t>
              </w:r>
              <w:r w:rsidRPr="001922A6">
                <w:rPr>
                  <w:sz w:val="20"/>
                  <w:szCs w:val="460"/>
                </w:rPr>
                <w:br/>
                <w:t xml:space="preserve">  +-+-+-+-+-+-+-+-+-+-+-+-+-+-+-+-+-+-+-+-+-+-+-+-+-+-+-+-+-+-+-+-+</w:t>
              </w:r>
            </w:ins>
          </w:p>
          <w:p w14:paraId="52647BF7" w14:textId="77777777" w:rsidR="002E6854" w:rsidRPr="001922A6" w:rsidRDefault="002E6854" w:rsidP="00794510">
            <w:pPr>
              <w:pStyle w:val="PL"/>
              <w:rPr>
                <w:ins w:id="2031" w:author="Lauros Pajunen (Nokia)" w:date="2025-11-18T16:38:00Z" w16du:dateUtc="2025-11-18T22:38:00Z"/>
                <w:rStyle w:val="VerbatimChar"/>
                <w:sz w:val="20"/>
                <w:szCs w:val="460"/>
              </w:rPr>
            </w:pPr>
          </w:p>
        </w:tc>
      </w:tr>
    </w:tbl>
    <w:p w14:paraId="18501E4E" w14:textId="3D21BB34" w:rsidR="002E6854" w:rsidRPr="002E6854" w:rsidRDefault="002E6854" w:rsidP="002E6854">
      <w:pPr>
        <w:spacing w:after="240"/>
        <w:jc w:val="center"/>
        <w:rPr>
          <w:ins w:id="2032" w:author="Lauros Pajunen (Nokia)" w:date="2025-11-18T16:38:00Z" w16du:dateUtc="2025-11-18T22:38:00Z"/>
          <w:rFonts w:ascii="Arial" w:eastAsia="Arial" w:hAnsi="Arial" w:cs="Arial"/>
          <w:b/>
          <w:bCs/>
        </w:rPr>
      </w:pPr>
      <w:ins w:id="2033" w:author="Lauros Pajunen (Nokia)" w:date="2025-11-18T16:38:00Z" w16du:dateUtc="2025-11-18T22:38:00Z">
        <w:r w:rsidRPr="5B3C9D2C">
          <w:rPr>
            <w:rFonts w:ascii="Arial" w:eastAsia="Arial" w:hAnsi="Arial" w:cs="Arial"/>
            <w:b/>
            <w:bCs/>
          </w:rPr>
          <w:t>Figure A.3.5.</w:t>
        </w:r>
        <w:r>
          <w:rPr>
            <w:rFonts w:ascii="Arial" w:eastAsia="Arial" w:hAnsi="Arial" w:cs="Arial"/>
            <w:b/>
            <w:bCs/>
          </w:rPr>
          <w:t>6</w:t>
        </w:r>
        <w:r w:rsidRPr="5B3C9D2C">
          <w:rPr>
            <w:rFonts w:ascii="Arial" w:eastAsia="Arial" w:hAnsi="Arial" w:cs="Arial"/>
            <w:b/>
            <w:bCs/>
          </w:rPr>
          <w:t>.</w:t>
        </w:r>
        <w:r>
          <w:rPr>
            <w:rFonts w:ascii="Arial" w:eastAsia="Arial" w:hAnsi="Arial" w:cs="Arial"/>
            <w:b/>
            <w:bCs/>
          </w:rPr>
          <w:t>4.6</w:t>
        </w:r>
        <w:r w:rsidRPr="5B3C9D2C">
          <w:rPr>
            <w:rFonts w:ascii="Arial" w:eastAsia="Arial" w:hAnsi="Arial" w:cs="Arial"/>
            <w:b/>
            <w:bCs/>
          </w:rPr>
          <w:t xml:space="preserve">-1: </w:t>
        </w:r>
        <w:r>
          <w:rPr>
            <w:rFonts w:ascii="Arial" w:eastAsia="Arial" w:hAnsi="Arial" w:cs="Arial"/>
            <w:b/>
            <w:bCs/>
          </w:rPr>
          <w:t>Compact</w:t>
        </w:r>
        <w:r w:rsidRPr="5B3C9D2C">
          <w:rPr>
            <w:rFonts w:ascii="Arial" w:eastAsia="Arial" w:hAnsi="Arial" w:cs="Arial"/>
            <w:b/>
            <w:bCs/>
          </w:rPr>
          <w:t xml:space="preserve"> position PI data frame with cartesian coordinates.</w:t>
        </w:r>
      </w:ins>
    </w:p>
    <w:p w14:paraId="322ED212" w14:textId="77777777" w:rsidR="002E6854" w:rsidRDefault="002E6854" w:rsidP="00B42D51">
      <w:pPr>
        <w:rPr>
          <w:ins w:id="2034" w:author="Author"/>
        </w:rPr>
      </w:pPr>
    </w:p>
    <w:p w14:paraId="3E772491" w14:textId="77777777" w:rsidR="00413AF4" w:rsidRDefault="00413AF4" w:rsidP="00E41A06">
      <w:pPr>
        <w:pStyle w:val="Heading5"/>
        <w:rPr>
          <w:ins w:id="2035" w:author="Author"/>
        </w:rPr>
      </w:pPr>
      <w:ins w:id="2036" w:author="Author">
        <w:r w:rsidRPr="0064268B">
          <w:lastRenderedPageBreak/>
          <w:t>A.3.5.6.4.7</w:t>
        </w:r>
        <w:r>
          <w:tab/>
          <w:t>ISM distance attenuation</w:t>
        </w:r>
      </w:ins>
    </w:p>
    <w:p w14:paraId="7BC2AC8F" w14:textId="77777777" w:rsidR="00413AF4" w:rsidRDefault="00413AF4" w:rsidP="00E41A06">
      <w:pPr>
        <w:rPr>
          <w:ins w:id="2037" w:author="Author"/>
        </w:rPr>
      </w:pPr>
      <w:ins w:id="2038" w:author="Author">
        <w:r>
          <w:t xml:space="preserve">The ISM_DISTANCE_ATTENUATION PI data frame is presented in figure </w:t>
        </w:r>
        <w:r w:rsidRPr="00221F50">
          <w:t>A.3.5.6.4.7-1.</w:t>
        </w:r>
        <w:r>
          <w:t xml:space="preserve"> The data frame includes a reference distance (6 bits), maximum distance (6 bits) and a roll-off factor (6 bits), totalling in 3 bytes of data (including zero padding for byte alignment) per ISM PI data block in accordance with table </w:t>
        </w:r>
        <w:r w:rsidRPr="00221F50">
          <w:t>A.3.5.6.4.7-1 - A.3.5.6.4.7-3.</w:t>
        </w:r>
        <w:r>
          <w:t xml:space="preserve"> For more information about ISM distance attenuation, see clause 7.2.2.2.7.</w:t>
        </w:r>
      </w:ins>
    </w:p>
    <w:p w14:paraId="7662DAA3" w14:textId="77777777" w:rsidR="00413AF4" w:rsidRPr="001922A6" w:rsidRDefault="00413AF4" w:rsidP="001922A6">
      <w:pPr>
        <w:rPr>
          <w:ins w:id="2039" w:author="Author"/>
          <w:highlight w:val="yellow"/>
        </w:rPr>
      </w:pPr>
      <w:ins w:id="2040" w:author="Author">
        <w:r>
          <w:t>The ISM_DISTANCE_ATTENUATION PI data frame may consist of a single PI data block, which then is applicable to all ISMs, or separate PI data blocks for each transported ISM, positioned after one another. For example, the ISM_DISTANCE_ATTENUATION for the first object is followed by the ISM_DISTANCE_ATTENUATION for the second object when the number of ISMs N&gt;1.</w:t>
        </w:r>
      </w:ins>
    </w:p>
    <w:tbl>
      <w:tblPr>
        <w:tblStyle w:val="TableGrid"/>
        <w:tblW w:w="6520" w:type="dxa"/>
        <w:tblInd w:w="1783" w:type="dxa"/>
        <w:tblLook w:val="04A0" w:firstRow="1" w:lastRow="0" w:firstColumn="1" w:lastColumn="0" w:noHBand="0" w:noVBand="1"/>
      </w:tblPr>
      <w:tblGrid>
        <w:gridCol w:w="6520"/>
      </w:tblGrid>
      <w:tr w:rsidR="00413AF4" w:rsidRPr="006752B9" w14:paraId="1B869135" w14:textId="77777777" w:rsidTr="001922A6">
        <w:trPr>
          <w:trHeight w:val="1272"/>
          <w:ins w:id="2041" w:author="Author"/>
        </w:trPr>
        <w:tc>
          <w:tcPr>
            <w:tcW w:w="6520" w:type="dxa"/>
            <w:tcBorders>
              <w:top w:val="nil"/>
              <w:left w:val="nil"/>
              <w:bottom w:val="nil"/>
              <w:right w:val="nil"/>
            </w:tcBorders>
          </w:tcPr>
          <w:p w14:paraId="496AA69C" w14:textId="77777777" w:rsidR="00413AF4" w:rsidRPr="001922A6" w:rsidRDefault="00413AF4">
            <w:pPr>
              <w:pStyle w:val="PL"/>
              <w:rPr>
                <w:ins w:id="2042" w:author="Author"/>
                <w:rStyle w:val="VerbatimChar"/>
                <w:sz w:val="20"/>
                <w:szCs w:val="420"/>
              </w:rPr>
            </w:pPr>
            <w:ins w:id="2043" w:author="Author">
              <w:r>
                <w:rPr>
                  <w:sz w:val="20"/>
                  <w:szCs w:val="420"/>
                </w:rPr>
                <w:t xml:space="preserve">  </w:t>
              </w:r>
              <w:r w:rsidRPr="001922A6">
                <w:rPr>
                  <w:sz w:val="20"/>
                  <w:szCs w:val="420"/>
                </w:rPr>
                <w:t>0                   1                   2</w:t>
              </w:r>
              <w:r w:rsidRPr="001922A6">
                <w:rPr>
                  <w:sz w:val="20"/>
                  <w:szCs w:val="420"/>
                </w:rPr>
                <w:br/>
                <w:t xml:space="preserve"> </w:t>
              </w:r>
              <w:r>
                <w:rPr>
                  <w:sz w:val="20"/>
                  <w:szCs w:val="420"/>
                </w:rPr>
                <w:t xml:space="preserve"> </w:t>
              </w:r>
              <w:r w:rsidRPr="001922A6">
                <w:rPr>
                  <w:sz w:val="20"/>
                  <w:szCs w:val="420"/>
                </w:rPr>
                <w:t xml:space="preserve">0 1 2 3 4 5 6 7 8 9 0 1 2 3 4 5 6 7 8 9 0 1 2 3 </w:t>
              </w:r>
              <w:r w:rsidRPr="001922A6">
                <w:rPr>
                  <w:sz w:val="20"/>
                  <w:szCs w:val="420"/>
                </w:rPr>
                <w:br/>
                <w:t xml:space="preserve"> +-+-+-+-+-+-+-+-+-+-+-+-+-+-+-+-+-+-+-+-+-+-+-+-+</w:t>
              </w:r>
              <w:r w:rsidRPr="001922A6">
                <w:rPr>
                  <w:sz w:val="20"/>
                  <w:szCs w:val="420"/>
                </w:rPr>
                <w:br/>
                <w:t xml:space="preserve"> | Ref dist. | Max dist. |  Roll-off |0 0 0 0 0 0|</w:t>
              </w:r>
              <w:r w:rsidRPr="001922A6">
                <w:rPr>
                  <w:sz w:val="20"/>
                  <w:szCs w:val="420"/>
                </w:rPr>
                <w:br/>
                <w:t xml:space="preserve"> +-+-+-+-+-+-+-+-+-+-+-+-+-+-+-+-+-+-+-+-+-+-+-+-+</w:t>
              </w:r>
            </w:ins>
          </w:p>
        </w:tc>
      </w:tr>
    </w:tbl>
    <w:p w14:paraId="147D4C43" w14:textId="77777777" w:rsidR="00413AF4" w:rsidRDefault="00413AF4" w:rsidP="00E41A06">
      <w:pPr>
        <w:spacing w:after="240"/>
        <w:jc w:val="center"/>
        <w:rPr>
          <w:ins w:id="2044" w:author="Author"/>
          <w:rFonts w:ascii="Arial" w:eastAsia="Arial" w:hAnsi="Arial" w:cs="Arial"/>
          <w:b/>
          <w:bCs/>
        </w:rPr>
      </w:pPr>
      <w:ins w:id="2045" w:author="Author">
        <w:r w:rsidRPr="00221F50">
          <w:rPr>
            <w:rFonts w:ascii="Arial" w:eastAsia="Arial" w:hAnsi="Arial" w:cs="Arial"/>
            <w:b/>
            <w:bCs/>
          </w:rPr>
          <w:t>Figure A.3.5.6.4.7-1:</w:t>
        </w:r>
        <w:r>
          <w:rPr>
            <w:rFonts w:ascii="Arial" w:eastAsia="Arial" w:hAnsi="Arial" w:cs="Arial"/>
            <w:b/>
            <w:bCs/>
          </w:rPr>
          <w:t xml:space="preserve"> ISM_DISTANCE_ATTENUATION PI data frame.</w:t>
        </w:r>
      </w:ins>
    </w:p>
    <w:p w14:paraId="25E36E0C" w14:textId="77777777" w:rsidR="00413AF4" w:rsidRDefault="00413AF4" w:rsidP="00E41A06">
      <w:pPr>
        <w:pStyle w:val="TH"/>
        <w:rPr>
          <w:ins w:id="2046" w:author="Author"/>
          <w:rFonts w:eastAsia="Arial" w:cs="Arial"/>
        </w:rPr>
      </w:pPr>
      <w:ins w:id="2047" w:author="Author">
        <w:r w:rsidRPr="00221F50">
          <w:rPr>
            <w:rFonts w:eastAsia="Arial"/>
          </w:rPr>
          <w:t xml:space="preserve">Table </w:t>
        </w:r>
        <w:r w:rsidRPr="00221F50">
          <w:t>A.3.5.6.4.7-1</w:t>
        </w:r>
        <w:r w:rsidRPr="00221F50">
          <w:rPr>
            <w:rFonts w:eastAsia="Arial" w:cs="Arial"/>
            <w:bCs/>
          </w:rPr>
          <w:t>:</w:t>
        </w:r>
        <w:r>
          <w:rPr>
            <w:rFonts w:eastAsia="Arial" w:cs="Arial"/>
            <w:bCs/>
          </w:rPr>
          <w:t xml:space="preserve"> 6-bit codes and respective </w:t>
        </w:r>
        <w:r>
          <w:rPr>
            <w:rFonts w:eastAsia="Arial" w:cs="Arial"/>
          </w:rPr>
          <w:t>Reference distance values (m)</w:t>
        </w:r>
      </w:ins>
    </w:p>
    <w:tbl>
      <w:tblPr>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413AF4" w14:paraId="45A2C775" w14:textId="77777777" w:rsidTr="004320F5">
        <w:trPr>
          <w:trHeight w:val="300"/>
          <w:jc w:val="center"/>
          <w:ins w:id="2048"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210195AF" w14:textId="77777777" w:rsidR="00413AF4" w:rsidRDefault="00413AF4" w:rsidP="004320F5">
            <w:pPr>
              <w:pStyle w:val="TAH"/>
              <w:rPr>
                <w:ins w:id="2049" w:author="Author"/>
                <w:b w:val="0"/>
                <w:bCs/>
                <w:color w:val="000000" w:themeColor="text1"/>
                <w:szCs w:val="18"/>
              </w:rPr>
            </w:pPr>
            <w:ins w:id="2050"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4D80D73" w14:textId="77777777" w:rsidR="00413AF4" w:rsidRDefault="00413AF4" w:rsidP="004320F5">
            <w:pPr>
              <w:pStyle w:val="TAH"/>
              <w:rPr>
                <w:ins w:id="2051" w:author="Author"/>
                <w:b w:val="0"/>
                <w:bCs/>
                <w:color w:val="000000" w:themeColor="text1"/>
                <w:szCs w:val="18"/>
              </w:rPr>
            </w:pPr>
            <w:ins w:id="2052"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F88DB6D" w14:textId="77777777" w:rsidR="00413AF4" w:rsidRDefault="00413AF4" w:rsidP="004320F5">
            <w:pPr>
              <w:pStyle w:val="TAH"/>
              <w:rPr>
                <w:ins w:id="2053" w:author="Author"/>
                <w:b w:val="0"/>
                <w:bCs/>
                <w:color w:val="000000" w:themeColor="text1"/>
                <w:szCs w:val="18"/>
              </w:rPr>
            </w:pPr>
            <w:ins w:id="2054"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4056DEF5" w14:textId="77777777" w:rsidR="00413AF4" w:rsidRDefault="00413AF4" w:rsidP="004320F5">
            <w:pPr>
              <w:pStyle w:val="TAH"/>
              <w:rPr>
                <w:ins w:id="2055" w:author="Author"/>
                <w:b w:val="0"/>
                <w:bCs/>
                <w:color w:val="000000" w:themeColor="text1"/>
                <w:szCs w:val="18"/>
              </w:rPr>
            </w:pPr>
            <w:ins w:id="2056"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FB4284E" w14:textId="77777777" w:rsidR="00413AF4" w:rsidRDefault="00413AF4" w:rsidP="004320F5">
            <w:pPr>
              <w:pStyle w:val="TAH"/>
              <w:rPr>
                <w:ins w:id="2057" w:author="Author"/>
                <w:b w:val="0"/>
                <w:bCs/>
                <w:color w:val="000000" w:themeColor="text1"/>
                <w:szCs w:val="18"/>
              </w:rPr>
            </w:pPr>
            <w:ins w:id="2058"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D7B273B" w14:textId="77777777" w:rsidR="00413AF4" w:rsidRDefault="00413AF4" w:rsidP="004320F5">
            <w:pPr>
              <w:pStyle w:val="TAH"/>
              <w:rPr>
                <w:ins w:id="2059" w:author="Author"/>
                <w:b w:val="0"/>
                <w:bCs/>
                <w:color w:val="000000" w:themeColor="text1"/>
                <w:szCs w:val="18"/>
              </w:rPr>
            </w:pPr>
            <w:ins w:id="2060" w:author="Author">
              <w:r>
                <w:t>Value</w:t>
              </w:r>
            </w:ins>
          </w:p>
        </w:tc>
        <w:tc>
          <w:tcPr>
            <w:tcW w:w="891"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189CD5AF" w14:textId="77777777" w:rsidR="00413AF4" w:rsidRDefault="00413AF4" w:rsidP="004320F5">
            <w:pPr>
              <w:pStyle w:val="TAH"/>
              <w:rPr>
                <w:ins w:id="2061" w:author="Author"/>
                <w:b w:val="0"/>
                <w:bCs/>
                <w:color w:val="000000" w:themeColor="text1"/>
                <w:szCs w:val="18"/>
              </w:rPr>
            </w:pPr>
            <w:ins w:id="2062" w:author="Author">
              <w:r>
                <w:t>Code</w:t>
              </w:r>
            </w:ins>
          </w:p>
        </w:tc>
        <w:tc>
          <w:tcPr>
            <w:tcW w:w="8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3BE467B" w14:textId="77777777" w:rsidR="00413AF4" w:rsidRDefault="00413AF4" w:rsidP="004320F5">
            <w:pPr>
              <w:pStyle w:val="TAH"/>
              <w:rPr>
                <w:ins w:id="2063" w:author="Author"/>
                <w:b w:val="0"/>
                <w:bCs/>
                <w:color w:val="000000" w:themeColor="text1"/>
                <w:szCs w:val="18"/>
              </w:rPr>
            </w:pPr>
            <w:ins w:id="2064"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413AF4" w14:paraId="0F2AAF20" w14:textId="77777777" w:rsidTr="004320F5">
        <w:trPr>
          <w:trHeight w:val="300"/>
          <w:jc w:val="center"/>
          <w:ins w:id="2065" w:author="Author"/>
        </w:trPr>
        <w:tc>
          <w:tcPr>
            <w:tcW w:w="896" w:type="dxa"/>
            <w:tcBorders>
              <w:top w:val="single" w:sz="8" w:space="0" w:color="auto"/>
              <w:left w:val="single" w:sz="8" w:space="0" w:color="auto"/>
              <w:bottom w:val="nil"/>
              <w:right w:val="nil"/>
            </w:tcBorders>
            <w:vAlign w:val="center"/>
            <w:hideMark/>
          </w:tcPr>
          <w:p w14:paraId="10CAA721" w14:textId="77777777" w:rsidR="00413AF4" w:rsidRDefault="00413AF4" w:rsidP="004320F5">
            <w:pPr>
              <w:pStyle w:val="TAC"/>
              <w:rPr>
                <w:ins w:id="2066" w:author="Author"/>
                <w:color w:val="000000" w:themeColor="text1"/>
                <w:szCs w:val="18"/>
              </w:rPr>
            </w:pPr>
            <w:ins w:id="2067" w:author="Author">
              <w:r>
                <w:t>000000</w:t>
              </w:r>
            </w:ins>
          </w:p>
        </w:tc>
        <w:tc>
          <w:tcPr>
            <w:tcW w:w="828" w:type="dxa"/>
            <w:tcBorders>
              <w:top w:val="single" w:sz="8" w:space="0" w:color="auto"/>
              <w:left w:val="nil"/>
              <w:bottom w:val="nil"/>
              <w:right w:val="single" w:sz="8" w:space="0" w:color="auto"/>
            </w:tcBorders>
            <w:vAlign w:val="center"/>
            <w:hideMark/>
          </w:tcPr>
          <w:p w14:paraId="497A4560" w14:textId="77777777" w:rsidR="00413AF4" w:rsidRDefault="00413AF4" w:rsidP="004320F5">
            <w:pPr>
              <w:pStyle w:val="TAC"/>
              <w:rPr>
                <w:ins w:id="2068" w:author="Author"/>
                <w:color w:val="000000" w:themeColor="text1"/>
                <w:szCs w:val="18"/>
              </w:rPr>
            </w:pPr>
            <w:ins w:id="2069" w:author="Author">
              <w:r>
                <w:t>0.1</w:t>
              </w:r>
            </w:ins>
          </w:p>
        </w:tc>
        <w:tc>
          <w:tcPr>
            <w:tcW w:w="896" w:type="dxa"/>
            <w:tcBorders>
              <w:top w:val="single" w:sz="8" w:space="0" w:color="auto"/>
              <w:left w:val="single" w:sz="8" w:space="0" w:color="auto"/>
              <w:bottom w:val="nil"/>
              <w:right w:val="nil"/>
            </w:tcBorders>
            <w:vAlign w:val="center"/>
            <w:hideMark/>
          </w:tcPr>
          <w:p w14:paraId="72C44A0A" w14:textId="77777777" w:rsidR="00413AF4" w:rsidRDefault="00413AF4" w:rsidP="004320F5">
            <w:pPr>
              <w:pStyle w:val="TAC"/>
              <w:rPr>
                <w:ins w:id="2070" w:author="Author"/>
                <w:color w:val="000000" w:themeColor="text1"/>
                <w:szCs w:val="18"/>
              </w:rPr>
            </w:pPr>
            <w:ins w:id="2071" w:author="Author">
              <w:r>
                <w:t>010000</w:t>
              </w:r>
            </w:ins>
          </w:p>
        </w:tc>
        <w:tc>
          <w:tcPr>
            <w:tcW w:w="828" w:type="dxa"/>
            <w:tcBorders>
              <w:top w:val="single" w:sz="8" w:space="0" w:color="auto"/>
              <w:left w:val="nil"/>
              <w:bottom w:val="nil"/>
              <w:right w:val="single" w:sz="8" w:space="0" w:color="auto"/>
            </w:tcBorders>
            <w:vAlign w:val="center"/>
            <w:hideMark/>
          </w:tcPr>
          <w:p w14:paraId="6F595D7D" w14:textId="77777777" w:rsidR="00413AF4" w:rsidRDefault="00413AF4" w:rsidP="004320F5">
            <w:pPr>
              <w:pStyle w:val="TAC"/>
              <w:rPr>
                <w:ins w:id="2072" w:author="Author"/>
                <w:color w:val="000000" w:themeColor="text1"/>
                <w:szCs w:val="18"/>
              </w:rPr>
            </w:pPr>
            <w:ins w:id="2073" w:author="Author">
              <w:r>
                <w:t>1.7</w:t>
              </w:r>
            </w:ins>
          </w:p>
        </w:tc>
        <w:tc>
          <w:tcPr>
            <w:tcW w:w="896" w:type="dxa"/>
            <w:tcBorders>
              <w:top w:val="single" w:sz="8" w:space="0" w:color="auto"/>
              <w:left w:val="single" w:sz="8" w:space="0" w:color="auto"/>
              <w:bottom w:val="nil"/>
              <w:right w:val="nil"/>
            </w:tcBorders>
            <w:vAlign w:val="center"/>
            <w:hideMark/>
          </w:tcPr>
          <w:p w14:paraId="526467FD" w14:textId="77777777" w:rsidR="00413AF4" w:rsidRDefault="00413AF4" w:rsidP="004320F5">
            <w:pPr>
              <w:pStyle w:val="TAC"/>
              <w:rPr>
                <w:ins w:id="2074" w:author="Author"/>
                <w:color w:val="000000" w:themeColor="text1"/>
                <w:szCs w:val="18"/>
              </w:rPr>
            </w:pPr>
            <w:ins w:id="2075" w:author="Author">
              <w:r>
                <w:t>100000</w:t>
              </w:r>
            </w:ins>
          </w:p>
        </w:tc>
        <w:tc>
          <w:tcPr>
            <w:tcW w:w="828" w:type="dxa"/>
            <w:tcBorders>
              <w:top w:val="single" w:sz="8" w:space="0" w:color="auto"/>
              <w:left w:val="nil"/>
              <w:bottom w:val="nil"/>
              <w:right w:val="single" w:sz="8" w:space="0" w:color="auto"/>
            </w:tcBorders>
            <w:vAlign w:val="center"/>
            <w:hideMark/>
          </w:tcPr>
          <w:p w14:paraId="70F63E2F" w14:textId="77777777" w:rsidR="00413AF4" w:rsidRDefault="00413AF4" w:rsidP="004320F5">
            <w:pPr>
              <w:pStyle w:val="TAC"/>
              <w:rPr>
                <w:ins w:id="2076" w:author="Author"/>
                <w:color w:val="000000" w:themeColor="text1"/>
                <w:szCs w:val="18"/>
              </w:rPr>
            </w:pPr>
            <w:ins w:id="2077" w:author="Author">
              <w:r>
                <w:t>3.3</w:t>
              </w:r>
            </w:ins>
          </w:p>
        </w:tc>
        <w:tc>
          <w:tcPr>
            <w:tcW w:w="891" w:type="dxa"/>
            <w:tcBorders>
              <w:top w:val="single" w:sz="8" w:space="0" w:color="auto"/>
              <w:left w:val="single" w:sz="8" w:space="0" w:color="auto"/>
              <w:bottom w:val="nil"/>
              <w:right w:val="nil"/>
            </w:tcBorders>
            <w:vAlign w:val="center"/>
            <w:hideMark/>
          </w:tcPr>
          <w:p w14:paraId="31BC72C8" w14:textId="77777777" w:rsidR="00413AF4" w:rsidRDefault="00413AF4" w:rsidP="004320F5">
            <w:pPr>
              <w:pStyle w:val="TAC"/>
              <w:rPr>
                <w:ins w:id="2078" w:author="Author"/>
                <w:color w:val="000000" w:themeColor="text1"/>
                <w:szCs w:val="18"/>
              </w:rPr>
            </w:pPr>
            <w:ins w:id="2079" w:author="Author">
              <w:r>
                <w:t>110000</w:t>
              </w:r>
            </w:ins>
          </w:p>
        </w:tc>
        <w:tc>
          <w:tcPr>
            <w:tcW w:w="852" w:type="dxa"/>
            <w:tcBorders>
              <w:top w:val="single" w:sz="8" w:space="0" w:color="auto"/>
              <w:left w:val="nil"/>
              <w:bottom w:val="nil"/>
              <w:right w:val="single" w:sz="8" w:space="0" w:color="auto"/>
            </w:tcBorders>
            <w:vAlign w:val="center"/>
            <w:hideMark/>
          </w:tcPr>
          <w:p w14:paraId="258C371A" w14:textId="77777777" w:rsidR="00413AF4" w:rsidRDefault="00413AF4" w:rsidP="004320F5">
            <w:pPr>
              <w:pStyle w:val="TAC"/>
              <w:rPr>
                <w:ins w:id="2080" w:author="Author"/>
                <w:color w:val="000000" w:themeColor="text1"/>
                <w:szCs w:val="18"/>
              </w:rPr>
            </w:pPr>
            <w:ins w:id="2081" w:author="Author">
              <w:r>
                <w:t>4.9</w:t>
              </w:r>
            </w:ins>
          </w:p>
        </w:tc>
      </w:tr>
      <w:tr w:rsidR="00413AF4" w14:paraId="0E8B9F7D" w14:textId="77777777" w:rsidTr="004320F5">
        <w:trPr>
          <w:trHeight w:val="300"/>
          <w:jc w:val="center"/>
          <w:ins w:id="2082" w:author="Author"/>
        </w:trPr>
        <w:tc>
          <w:tcPr>
            <w:tcW w:w="896" w:type="dxa"/>
            <w:tcBorders>
              <w:top w:val="nil"/>
              <w:left w:val="single" w:sz="8" w:space="0" w:color="auto"/>
              <w:bottom w:val="nil"/>
              <w:right w:val="nil"/>
            </w:tcBorders>
            <w:vAlign w:val="center"/>
            <w:hideMark/>
          </w:tcPr>
          <w:p w14:paraId="738D0775" w14:textId="77777777" w:rsidR="00413AF4" w:rsidRDefault="00413AF4" w:rsidP="004320F5">
            <w:pPr>
              <w:pStyle w:val="TAC"/>
              <w:rPr>
                <w:ins w:id="2083" w:author="Author"/>
                <w:color w:val="000000" w:themeColor="text1"/>
                <w:szCs w:val="18"/>
              </w:rPr>
            </w:pPr>
            <w:ins w:id="2084" w:author="Author">
              <w:r>
                <w:t>000001</w:t>
              </w:r>
            </w:ins>
          </w:p>
        </w:tc>
        <w:tc>
          <w:tcPr>
            <w:tcW w:w="828" w:type="dxa"/>
            <w:tcBorders>
              <w:top w:val="nil"/>
              <w:left w:val="nil"/>
              <w:bottom w:val="nil"/>
              <w:right w:val="single" w:sz="8" w:space="0" w:color="auto"/>
            </w:tcBorders>
            <w:vAlign w:val="center"/>
            <w:hideMark/>
          </w:tcPr>
          <w:p w14:paraId="0464137C" w14:textId="77777777" w:rsidR="00413AF4" w:rsidRDefault="00413AF4" w:rsidP="004320F5">
            <w:pPr>
              <w:pStyle w:val="TAC"/>
              <w:rPr>
                <w:ins w:id="2085" w:author="Author"/>
                <w:color w:val="000000" w:themeColor="text1"/>
                <w:szCs w:val="18"/>
              </w:rPr>
            </w:pPr>
            <w:ins w:id="2086" w:author="Author">
              <w:r>
                <w:t>0.2</w:t>
              </w:r>
            </w:ins>
          </w:p>
        </w:tc>
        <w:tc>
          <w:tcPr>
            <w:tcW w:w="896" w:type="dxa"/>
            <w:tcBorders>
              <w:top w:val="nil"/>
              <w:left w:val="single" w:sz="8" w:space="0" w:color="auto"/>
              <w:bottom w:val="nil"/>
              <w:right w:val="nil"/>
            </w:tcBorders>
            <w:vAlign w:val="center"/>
            <w:hideMark/>
          </w:tcPr>
          <w:p w14:paraId="0E4C38D1" w14:textId="77777777" w:rsidR="00413AF4" w:rsidRDefault="00413AF4" w:rsidP="004320F5">
            <w:pPr>
              <w:pStyle w:val="TAC"/>
              <w:rPr>
                <w:ins w:id="2087" w:author="Author"/>
                <w:color w:val="000000" w:themeColor="text1"/>
                <w:szCs w:val="18"/>
              </w:rPr>
            </w:pPr>
            <w:ins w:id="2088" w:author="Author">
              <w:r>
                <w:t>010001</w:t>
              </w:r>
            </w:ins>
          </w:p>
        </w:tc>
        <w:tc>
          <w:tcPr>
            <w:tcW w:w="828" w:type="dxa"/>
            <w:tcBorders>
              <w:top w:val="nil"/>
              <w:left w:val="nil"/>
              <w:bottom w:val="nil"/>
              <w:right w:val="single" w:sz="8" w:space="0" w:color="auto"/>
            </w:tcBorders>
            <w:vAlign w:val="center"/>
            <w:hideMark/>
          </w:tcPr>
          <w:p w14:paraId="1D2C6951" w14:textId="77777777" w:rsidR="00413AF4" w:rsidRDefault="00413AF4" w:rsidP="004320F5">
            <w:pPr>
              <w:pStyle w:val="TAC"/>
              <w:rPr>
                <w:ins w:id="2089" w:author="Author"/>
                <w:color w:val="000000" w:themeColor="text1"/>
                <w:szCs w:val="18"/>
              </w:rPr>
            </w:pPr>
            <w:ins w:id="2090" w:author="Author">
              <w:r>
                <w:t>1.8</w:t>
              </w:r>
            </w:ins>
          </w:p>
        </w:tc>
        <w:tc>
          <w:tcPr>
            <w:tcW w:w="896" w:type="dxa"/>
            <w:tcBorders>
              <w:top w:val="nil"/>
              <w:left w:val="single" w:sz="8" w:space="0" w:color="auto"/>
              <w:bottom w:val="nil"/>
              <w:right w:val="nil"/>
            </w:tcBorders>
            <w:vAlign w:val="center"/>
            <w:hideMark/>
          </w:tcPr>
          <w:p w14:paraId="4BD11587" w14:textId="77777777" w:rsidR="00413AF4" w:rsidRDefault="00413AF4" w:rsidP="004320F5">
            <w:pPr>
              <w:pStyle w:val="TAC"/>
              <w:rPr>
                <w:ins w:id="2091" w:author="Author"/>
                <w:color w:val="000000" w:themeColor="text1"/>
                <w:szCs w:val="18"/>
              </w:rPr>
            </w:pPr>
            <w:ins w:id="2092" w:author="Author">
              <w:r>
                <w:t>100001</w:t>
              </w:r>
            </w:ins>
          </w:p>
        </w:tc>
        <w:tc>
          <w:tcPr>
            <w:tcW w:w="828" w:type="dxa"/>
            <w:tcBorders>
              <w:top w:val="nil"/>
              <w:left w:val="nil"/>
              <w:bottom w:val="nil"/>
              <w:right w:val="single" w:sz="8" w:space="0" w:color="auto"/>
            </w:tcBorders>
            <w:vAlign w:val="center"/>
            <w:hideMark/>
          </w:tcPr>
          <w:p w14:paraId="2F33B25D" w14:textId="77777777" w:rsidR="00413AF4" w:rsidRDefault="00413AF4" w:rsidP="004320F5">
            <w:pPr>
              <w:pStyle w:val="TAC"/>
              <w:rPr>
                <w:ins w:id="2093" w:author="Author"/>
                <w:color w:val="000000" w:themeColor="text1"/>
                <w:szCs w:val="18"/>
              </w:rPr>
            </w:pPr>
            <w:ins w:id="2094" w:author="Author">
              <w:r>
                <w:t>3.4</w:t>
              </w:r>
            </w:ins>
          </w:p>
        </w:tc>
        <w:tc>
          <w:tcPr>
            <w:tcW w:w="891" w:type="dxa"/>
            <w:tcBorders>
              <w:top w:val="nil"/>
              <w:left w:val="single" w:sz="8" w:space="0" w:color="auto"/>
              <w:bottom w:val="nil"/>
              <w:right w:val="nil"/>
            </w:tcBorders>
            <w:vAlign w:val="center"/>
            <w:hideMark/>
          </w:tcPr>
          <w:p w14:paraId="6D4E56D9" w14:textId="77777777" w:rsidR="00413AF4" w:rsidRDefault="00413AF4" w:rsidP="004320F5">
            <w:pPr>
              <w:pStyle w:val="TAC"/>
              <w:rPr>
                <w:ins w:id="2095" w:author="Author"/>
                <w:color w:val="000000" w:themeColor="text1"/>
                <w:szCs w:val="18"/>
              </w:rPr>
            </w:pPr>
            <w:ins w:id="2096" w:author="Author">
              <w:r>
                <w:t>110001</w:t>
              </w:r>
            </w:ins>
          </w:p>
        </w:tc>
        <w:tc>
          <w:tcPr>
            <w:tcW w:w="852" w:type="dxa"/>
            <w:tcBorders>
              <w:top w:val="nil"/>
              <w:left w:val="nil"/>
              <w:bottom w:val="nil"/>
              <w:right w:val="single" w:sz="8" w:space="0" w:color="auto"/>
            </w:tcBorders>
            <w:vAlign w:val="center"/>
            <w:hideMark/>
          </w:tcPr>
          <w:p w14:paraId="7166C475" w14:textId="77777777" w:rsidR="00413AF4" w:rsidRDefault="00413AF4" w:rsidP="004320F5">
            <w:pPr>
              <w:pStyle w:val="TAC"/>
              <w:rPr>
                <w:ins w:id="2097" w:author="Author"/>
                <w:color w:val="000000" w:themeColor="text1"/>
                <w:szCs w:val="18"/>
              </w:rPr>
            </w:pPr>
            <w:ins w:id="2098" w:author="Author">
              <w:r>
                <w:t>5.0</w:t>
              </w:r>
            </w:ins>
          </w:p>
        </w:tc>
      </w:tr>
      <w:tr w:rsidR="00413AF4" w14:paraId="286F5572" w14:textId="77777777" w:rsidTr="004320F5">
        <w:trPr>
          <w:trHeight w:val="300"/>
          <w:jc w:val="center"/>
          <w:ins w:id="2099" w:author="Author"/>
        </w:trPr>
        <w:tc>
          <w:tcPr>
            <w:tcW w:w="896" w:type="dxa"/>
            <w:tcBorders>
              <w:top w:val="nil"/>
              <w:left w:val="single" w:sz="8" w:space="0" w:color="auto"/>
              <w:bottom w:val="nil"/>
              <w:right w:val="nil"/>
            </w:tcBorders>
            <w:vAlign w:val="center"/>
            <w:hideMark/>
          </w:tcPr>
          <w:p w14:paraId="1D722FF1" w14:textId="77777777" w:rsidR="00413AF4" w:rsidRDefault="00413AF4" w:rsidP="004320F5">
            <w:pPr>
              <w:pStyle w:val="TAC"/>
              <w:rPr>
                <w:ins w:id="2100" w:author="Author"/>
                <w:color w:val="000000" w:themeColor="text1"/>
                <w:szCs w:val="18"/>
              </w:rPr>
            </w:pPr>
            <w:ins w:id="2101" w:author="Author">
              <w:r>
                <w:t>000010</w:t>
              </w:r>
            </w:ins>
          </w:p>
        </w:tc>
        <w:tc>
          <w:tcPr>
            <w:tcW w:w="828" w:type="dxa"/>
            <w:tcBorders>
              <w:top w:val="nil"/>
              <w:left w:val="nil"/>
              <w:bottom w:val="nil"/>
              <w:right w:val="single" w:sz="8" w:space="0" w:color="auto"/>
            </w:tcBorders>
            <w:vAlign w:val="center"/>
            <w:hideMark/>
          </w:tcPr>
          <w:p w14:paraId="40A5E680" w14:textId="77777777" w:rsidR="00413AF4" w:rsidRDefault="00413AF4" w:rsidP="004320F5">
            <w:pPr>
              <w:pStyle w:val="TAC"/>
              <w:rPr>
                <w:ins w:id="2102" w:author="Author"/>
                <w:color w:val="000000" w:themeColor="text1"/>
                <w:szCs w:val="18"/>
              </w:rPr>
            </w:pPr>
            <w:ins w:id="2103" w:author="Author">
              <w:r>
                <w:t>0.3</w:t>
              </w:r>
            </w:ins>
          </w:p>
        </w:tc>
        <w:tc>
          <w:tcPr>
            <w:tcW w:w="896" w:type="dxa"/>
            <w:tcBorders>
              <w:top w:val="nil"/>
              <w:left w:val="single" w:sz="8" w:space="0" w:color="auto"/>
              <w:bottom w:val="nil"/>
              <w:right w:val="nil"/>
            </w:tcBorders>
            <w:vAlign w:val="center"/>
            <w:hideMark/>
          </w:tcPr>
          <w:p w14:paraId="37888DF3" w14:textId="77777777" w:rsidR="00413AF4" w:rsidRDefault="00413AF4" w:rsidP="004320F5">
            <w:pPr>
              <w:pStyle w:val="TAC"/>
              <w:rPr>
                <w:ins w:id="2104" w:author="Author"/>
                <w:color w:val="000000" w:themeColor="text1"/>
                <w:szCs w:val="18"/>
              </w:rPr>
            </w:pPr>
            <w:ins w:id="2105" w:author="Author">
              <w:r>
                <w:t>010010</w:t>
              </w:r>
            </w:ins>
          </w:p>
        </w:tc>
        <w:tc>
          <w:tcPr>
            <w:tcW w:w="828" w:type="dxa"/>
            <w:tcBorders>
              <w:top w:val="nil"/>
              <w:left w:val="nil"/>
              <w:bottom w:val="nil"/>
              <w:right w:val="single" w:sz="8" w:space="0" w:color="auto"/>
            </w:tcBorders>
            <w:vAlign w:val="center"/>
            <w:hideMark/>
          </w:tcPr>
          <w:p w14:paraId="0CBA67C4" w14:textId="77777777" w:rsidR="00413AF4" w:rsidRDefault="00413AF4" w:rsidP="004320F5">
            <w:pPr>
              <w:pStyle w:val="TAC"/>
              <w:rPr>
                <w:ins w:id="2106" w:author="Author"/>
                <w:color w:val="000000" w:themeColor="text1"/>
                <w:szCs w:val="18"/>
              </w:rPr>
            </w:pPr>
            <w:ins w:id="2107" w:author="Author">
              <w:r>
                <w:t>1.9</w:t>
              </w:r>
            </w:ins>
          </w:p>
        </w:tc>
        <w:tc>
          <w:tcPr>
            <w:tcW w:w="896" w:type="dxa"/>
            <w:tcBorders>
              <w:top w:val="nil"/>
              <w:left w:val="single" w:sz="8" w:space="0" w:color="auto"/>
              <w:bottom w:val="nil"/>
              <w:right w:val="nil"/>
            </w:tcBorders>
            <w:vAlign w:val="center"/>
            <w:hideMark/>
          </w:tcPr>
          <w:p w14:paraId="662B7E6D" w14:textId="77777777" w:rsidR="00413AF4" w:rsidRDefault="00413AF4" w:rsidP="004320F5">
            <w:pPr>
              <w:pStyle w:val="TAC"/>
              <w:rPr>
                <w:ins w:id="2108" w:author="Author"/>
                <w:color w:val="000000" w:themeColor="text1"/>
                <w:szCs w:val="18"/>
              </w:rPr>
            </w:pPr>
            <w:ins w:id="2109" w:author="Author">
              <w:r>
                <w:t>100010</w:t>
              </w:r>
            </w:ins>
          </w:p>
        </w:tc>
        <w:tc>
          <w:tcPr>
            <w:tcW w:w="828" w:type="dxa"/>
            <w:tcBorders>
              <w:top w:val="nil"/>
              <w:left w:val="nil"/>
              <w:bottom w:val="nil"/>
              <w:right w:val="single" w:sz="8" w:space="0" w:color="auto"/>
            </w:tcBorders>
            <w:vAlign w:val="center"/>
            <w:hideMark/>
          </w:tcPr>
          <w:p w14:paraId="2D9E0C97" w14:textId="77777777" w:rsidR="00413AF4" w:rsidRDefault="00413AF4" w:rsidP="004320F5">
            <w:pPr>
              <w:pStyle w:val="TAC"/>
              <w:rPr>
                <w:ins w:id="2110" w:author="Author"/>
                <w:color w:val="000000" w:themeColor="text1"/>
                <w:szCs w:val="18"/>
              </w:rPr>
            </w:pPr>
            <w:ins w:id="2111" w:author="Author">
              <w:r>
                <w:t>3.5</w:t>
              </w:r>
            </w:ins>
          </w:p>
        </w:tc>
        <w:tc>
          <w:tcPr>
            <w:tcW w:w="891" w:type="dxa"/>
            <w:tcBorders>
              <w:top w:val="nil"/>
              <w:left w:val="single" w:sz="8" w:space="0" w:color="auto"/>
              <w:bottom w:val="nil"/>
              <w:right w:val="nil"/>
            </w:tcBorders>
            <w:vAlign w:val="center"/>
            <w:hideMark/>
          </w:tcPr>
          <w:p w14:paraId="2355D366" w14:textId="77777777" w:rsidR="00413AF4" w:rsidRDefault="00413AF4" w:rsidP="004320F5">
            <w:pPr>
              <w:pStyle w:val="TAC"/>
              <w:rPr>
                <w:ins w:id="2112" w:author="Author"/>
                <w:color w:val="000000" w:themeColor="text1"/>
                <w:szCs w:val="18"/>
              </w:rPr>
            </w:pPr>
            <w:ins w:id="2113" w:author="Author">
              <w:r>
                <w:t>110010</w:t>
              </w:r>
            </w:ins>
          </w:p>
        </w:tc>
        <w:tc>
          <w:tcPr>
            <w:tcW w:w="852" w:type="dxa"/>
            <w:tcBorders>
              <w:top w:val="nil"/>
              <w:left w:val="nil"/>
              <w:bottom w:val="nil"/>
              <w:right w:val="single" w:sz="8" w:space="0" w:color="auto"/>
            </w:tcBorders>
            <w:vAlign w:val="center"/>
            <w:hideMark/>
          </w:tcPr>
          <w:p w14:paraId="2E9BC207" w14:textId="77777777" w:rsidR="00413AF4" w:rsidRDefault="00413AF4" w:rsidP="004320F5">
            <w:pPr>
              <w:pStyle w:val="TAC"/>
              <w:rPr>
                <w:ins w:id="2114" w:author="Author"/>
                <w:color w:val="000000" w:themeColor="text1"/>
                <w:szCs w:val="18"/>
              </w:rPr>
            </w:pPr>
            <w:ins w:id="2115" w:author="Author">
              <w:r>
                <w:t>5.1</w:t>
              </w:r>
            </w:ins>
          </w:p>
        </w:tc>
      </w:tr>
      <w:tr w:rsidR="00413AF4" w14:paraId="5A15F71E" w14:textId="77777777" w:rsidTr="004320F5">
        <w:trPr>
          <w:trHeight w:val="300"/>
          <w:jc w:val="center"/>
          <w:ins w:id="2116" w:author="Author"/>
        </w:trPr>
        <w:tc>
          <w:tcPr>
            <w:tcW w:w="896" w:type="dxa"/>
            <w:tcBorders>
              <w:top w:val="nil"/>
              <w:left w:val="single" w:sz="8" w:space="0" w:color="auto"/>
              <w:bottom w:val="nil"/>
              <w:right w:val="nil"/>
            </w:tcBorders>
            <w:vAlign w:val="center"/>
            <w:hideMark/>
          </w:tcPr>
          <w:p w14:paraId="522DB427" w14:textId="77777777" w:rsidR="00413AF4" w:rsidRDefault="00413AF4" w:rsidP="004320F5">
            <w:pPr>
              <w:pStyle w:val="TAC"/>
              <w:rPr>
                <w:ins w:id="2117" w:author="Author"/>
                <w:color w:val="000000" w:themeColor="text1"/>
                <w:szCs w:val="18"/>
              </w:rPr>
            </w:pPr>
            <w:ins w:id="2118" w:author="Author">
              <w:r>
                <w:t>000011</w:t>
              </w:r>
            </w:ins>
          </w:p>
        </w:tc>
        <w:tc>
          <w:tcPr>
            <w:tcW w:w="828" w:type="dxa"/>
            <w:tcBorders>
              <w:top w:val="nil"/>
              <w:left w:val="nil"/>
              <w:bottom w:val="nil"/>
              <w:right w:val="single" w:sz="8" w:space="0" w:color="auto"/>
            </w:tcBorders>
            <w:vAlign w:val="center"/>
            <w:hideMark/>
          </w:tcPr>
          <w:p w14:paraId="3E652FC8" w14:textId="77777777" w:rsidR="00413AF4" w:rsidRDefault="00413AF4" w:rsidP="004320F5">
            <w:pPr>
              <w:pStyle w:val="TAC"/>
              <w:rPr>
                <w:ins w:id="2119" w:author="Author"/>
                <w:color w:val="000000" w:themeColor="text1"/>
                <w:szCs w:val="18"/>
              </w:rPr>
            </w:pPr>
            <w:ins w:id="2120" w:author="Author">
              <w:r>
                <w:t>0.4</w:t>
              </w:r>
            </w:ins>
          </w:p>
        </w:tc>
        <w:tc>
          <w:tcPr>
            <w:tcW w:w="896" w:type="dxa"/>
            <w:tcBorders>
              <w:top w:val="nil"/>
              <w:left w:val="single" w:sz="8" w:space="0" w:color="auto"/>
              <w:bottom w:val="nil"/>
              <w:right w:val="nil"/>
            </w:tcBorders>
            <w:vAlign w:val="center"/>
            <w:hideMark/>
          </w:tcPr>
          <w:p w14:paraId="4AE6EFE9" w14:textId="77777777" w:rsidR="00413AF4" w:rsidRDefault="00413AF4" w:rsidP="004320F5">
            <w:pPr>
              <w:pStyle w:val="TAC"/>
              <w:rPr>
                <w:ins w:id="2121" w:author="Author"/>
                <w:color w:val="000000" w:themeColor="text1"/>
                <w:szCs w:val="18"/>
              </w:rPr>
            </w:pPr>
            <w:ins w:id="2122" w:author="Author">
              <w:r>
                <w:t>010011</w:t>
              </w:r>
            </w:ins>
          </w:p>
        </w:tc>
        <w:tc>
          <w:tcPr>
            <w:tcW w:w="828" w:type="dxa"/>
            <w:tcBorders>
              <w:top w:val="nil"/>
              <w:left w:val="nil"/>
              <w:bottom w:val="nil"/>
              <w:right w:val="single" w:sz="8" w:space="0" w:color="auto"/>
            </w:tcBorders>
            <w:vAlign w:val="center"/>
            <w:hideMark/>
          </w:tcPr>
          <w:p w14:paraId="188E98D6" w14:textId="77777777" w:rsidR="00413AF4" w:rsidRDefault="00413AF4" w:rsidP="004320F5">
            <w:pPr>
              <w:pStyle w:val="TAC"/>
              <w:rPr>
                <w:ins w:id="2123" w:author="Author"/>
                <w:color w:val="000000" w:themeColor="text1"/>
                <w:szCs w:val="18"/>
              </w:rPr>
            </w:pPr>
            <w:ins w:id="2124" w:author="Author">
              <w:r>
                <w:t>2.0</w:t>
              </w:r>
            </w:ins>
          </w:p>
        </w:tc>
        <w:tc>
          <w:tcPr>
            <w:tcW w:w="896" w:type="dxa"/>
            <w:tcBorders>
              <w:top w:val="nil"/>
              <w:left w:val="single" w:sz="8" w:space="0" w:color="auto"/>
              <w:bottom w:val="nil"/>
              <w:right w:val="nil"/>
            </w:tcBorders>
            <w:vAlign w:val="center"/>
            <w:hideMark/>
          </w:tcPr>
          <w:p w14:paraId="3189FF64" w14:textId="77777777" w:rsidR="00413AF4" w:rsidRDefault="00413AF4" w:rsidP="004320F5">
            <w:pPr>
              <w:pStyle w:val="TAC"/>
              <w:rPr>
                <w:ins w:id="2125" w:author="Author"/>
                <w:color w:val="000000" w:themeColor="text1"/>
                <w:szCs w:val="18"/>
              </w:rPr>
            </w:pPr>
            <w:ins w:id="2126" w:author="Author">
              <w:r>
                <w:t>100011</w:t>
              </w:r>
            </w:ins>
          </w:p>
        </w:tc>
        <w:tc>
          <w:tcPr>
            <w:tcW w:w="828" w:type="dxa"/>
            <w:tcBorders>
              <w:top w:val="nil"/>
              <w:left w:val="nil"/>
              <w:bottom w:val="nil"/>
              <w:right w:val="single" w:sz="8" w:space="0" w:color="auto"/>
            </w:tcBorders>
            <w:vAlign w:val="center"/>
            <w:hideMark/>
          </w:tcPr>
          <w:p w14:paraId="16177B45" w14:textId="77777777" w:rsidR="00413AF4" w:rsidRDefault="00413AF4" w:rsidP="004320F5">
            <w:pPr>
              <w:pStyle w:val="TAC"/>
              <w:rPr>
                <w:ins w:id="2127" w:author="Author"/>
                <w:color w:val="000000" w:themeColor="text1"/>
                <w:szCs w:val="18"/>
              </w:rPr>
            </w:pPr>
            <w:ins w:id="2128" w:author="Author">
              <w:r>
                <w:t>3.6</w:t>
              </w:r>
            </w:ins>
          </w:p>
        </w:tc>
        <w:tc>
          <w:tcPr>
            <w:tcW w:w="891" w:type="dxa"/>
            <w:tcBorders>
              <w:top w:val="nil"/>
              <w:left w:val="single" w:sz="8" w:space="0" w:color="auto"/>
              <w:bottom w:val="nil"/>
              <w:right w:val="nil"/>
            </w:tcBorders>
            <w:vAlign w:val="center"/>
            <w:hideMark/>
          </w:tcPr>
          <w:p w14:paraId="1DE0B4AD" w14:textId="77777777" w:rsidR="00413AF4" w:rsidRDefault="00413AF4" w:rsidP="004320F5">
            <w:pPr>
              <w:pStyle w:val="TAC"/>
              <w:rPr>
                <w:ins w:id="2129" w:author="Author"/>
                <w:color w:val="000000" w:themeColor="text1"/>
                <w:szCs w:val="18"/>
              </w:rPr>
            </w:pPr>
            <w:ins w:id="2130" w:author="Author">
              <w:r>
                <w:t>110011</w:t>
              </w:r>
            </w:ins>
          </w:p>
        </w:tc>
        <w:tc>
          <w:tcPr>
            <w:tcW w:w="852" w:type="dxa"/>
            <w:tcBorders>
              <w:top w:val="nil"/>
              <w:left w:val="nil"/>
              <w:bottom w:val="nil"/>
              <w:right w:val="single" w:sz="8" w:space="0" w:color="auto"/>
            </w:tcBorders>
            <w:vAlign w:val="center"/>
            <w:hideMark/>
          </w:tcPr>
          <w:p w14:paraId="50800393" w14:textId="77777777" w:rsidR="00413AF4" w:rsidRDefault="00413AF4" w:rsidP="004320F5">
            <w:pPr>
              <w:pStyle w:val="TAC"/>
              <w:rPr>
                <w:ins w:id="2131" w:author="Author"/>
                <w:color w:val="000000" w:themeColor="text1"/>
                <w:szCs w:val="18"/>
              </w:rPr>
            </w:pPr>
            <w:ins w:id="2132" w:author="Author">
              <w:r>
                <w:t>5.2</w:t>
              </w:r>
            </w:ins>
          </w:p>
        </w:tc>
      </w:tr>
      <w:tr w:rsidR="00413AF4" w14:paraId="43893FB0" w14:textId="77777777" w:rsidTr="004320F5">
        <w:trPr>
          <w:trHeight w:val="300"/>
          <w:jc w:val="center"/>
          <w:ins w:id="2133" w:author="Author"/>
        </w:trPr>
        <w:tc>
          <w:tcPr>
            <w:tcW w:w="896" w:type="dxa"/>
            <w:tcBorders>
              <w:top w:val="nil"/>
              <w:left w:val="single" w:sz="8" w:space="0" w:color="auto"/>
              <w:bottom w:val="nil"/>
              <w:right w:val="nil"/>
            </w:tcBorders>
            <w:vAlign w:val="center"/>
            <w:hideMark/>
          </w:tcPr>
          <w:p w14:paraId="17B61623" w14:textId="77777777" w:rsidR="00413AF4" w:rsidRDefault="00413AF4" w:rsidP="004320F5">
            <w:pPr>
              <w:pStyle w:val="TAC"/>
              <w:rPr>
                <w:ins w:id="2134" w:author="Author"/>
                <w:color w:val="000000" w:themeColor="text1"/>
                <w:szCs w:val="18"/>
              </w:rPr>
            </w:pPr>
            <w:ins w:id="2135" w:author="Author">
              <w:r>
                <w:t>000100</w:t>
              </w:r>
            </w:ins>
          </w:p>
        </w:tc>
        <w:tc>
          <w:tcPr>
            <w:tcW w:w="828" w:type="dxa"/>
            <w:tcBorders>
              <w:top w:val="nil"/>
              <w:left w:val="nil"/>
              <w:bottom w:val="nil"/>
              <w:right w:val="single" w:sz="8" w:space="0" w:color="auto"/>
            </w:tcBorders>
            <w:vAlign w:val="center"/>
            <w:hideMark/>
          </w:tcPr>
          <w:p w14:paraId="3F7C0732" w14:textId="77777777" w:rsidR="00413AF4" w:rsidRDefault="00413AF4" w:rsidP="004320F5">
            <w:pPr>
              <w:pStyle w:val="TAC"/>
              <w:rPr>
                <w:ins w:id="2136" w:author="Author"/>
                <w:color w:val="000000" w:themeColor="text1"/>
                <w:szCs w:val="18"/>
              </w:rPr>
            </w:pPr>
            <w:ins w:id="2137" w:author="Author">
              <w:r>
                <w:t>0.5</w:t>
              </w:r>
            </w:ins>
          </w:p>
        </w:tc>
        <w:tc>
          <w:tcPr>
            <w:tcW w:w="896" w:type="dxa"/>
            <w:tcBorders>
              <w:top w:val="nil"/>
              <w:left w:val="single" w:sz="8" w:space="0" w:color="auto"/>
              <w:bottom w:val="nil"/>
              <w:right w:val="nil"/>
            </w:tcBorders>
            <w:vAlign w:val="center"/>
            <w:hideMark/>
          </w:tcPr>
          <w:p w14:paraId="142CD1C6" w14:textId="77777777" w:rsidR="00413AF4" w:rsidRDefault="00413AF4" w:rsidP="004320F5">
            <w:pPr>
              <w:pStyle w:val="TAC"/>
              <w:rPr>
                <w:ins w:id="2138" w:author="Author"/>
                <w:color w:val="000000" w:themeColor="text1"/>
                <w:szCs w:val="18"/>
              </w:rPr>
            </w:pPr>
            <w:ins w:id="2139" w:author="Author">
              <w:r>
                <w:t>010100</w:t>
              </w:r>
            </w:ins>
          </w:p>
        </w:tc>
        <w:tc>
          <w:tcPr>
            <w:tcW w:w="828" w:type="dxa"/>
            <w:tcBorders>
              <w:top w:val="nil"/>
              <w:left w:val="nil"/>
              <w:bottom w:val="nil"/>
              <w:right w:val="single" w:sz="8" w:space="0" w:color="auto"/>
            </w:tcBorders>
            <w:vAlign w:val="center"/>
            <w:hideMark/>
          </w:tcPr>
          <w:p w14:paraId="16784CC8" w14:textId="77777777" w:rsidR="00413AF4" w:rsidRDefault="00413AF4" w:rsidP="004320F5">
            <w:pPr>
              <w:pStyle w:val="TAC"/>
              <w:rPr>
                <w:ins w:id="2140" w:author="Author"/>
                <w:color w:val="000000" w:themeColor="text1"/>
                <w:szCs w:val="18"/>
              </w:rPr>
            </w:pPr>
            <w:ins w:id="2141" w:author="Author">
              <w:r>
                <w:t>2.1</w:t>
              </w:r>
            </w:ins>
          </w:p>
        </w:tc>
        <w:tc>
          <w:tcPr>
            <w:tcW w:w="896" w:type="dxa"/>
            <w:tcBorders>
              <w:top w:val="nil"/>
              <w:left w:val="single" w:sz="8" w:space="0" w:color="auto"/>
              <w:bottom w:val="nil"/>
              <w:right w:val="nil"/>
            </w:tcBorders>
            <w:vAlign w:val="center"/>
            <w:hideMark/>
          </w:tcPr>
          <w:p w14:paraId="202662CF" w14:textId="77777777" w:rsidR="00413AF4" w:rsidRDefault="00413AF4" w:rsidP="004320F5">
            <w:pPr>
              <w:pStyle w:val="TAC"/>
              <w:rPr>
                <w:ins w:id="2142" w:author="Author"/>
                <w:color w:val="000000" w:themeColor="text1"/>
                <w:szCs w:val="18"/>
              </w:rPr>
            </w:pPr>
            <w:ins w:id="2143" w:author="Author">
              <w:r>
                <w:t>100100</w:t>
              </w:r>
            </w:ins>
          </w:p>
        </w:tc>
        <w:tc>
          <w:tcPr>
            <w:tcW w:w="828" w:type="dxa"/>
            <w:tcBorders>
              <w:top w:val="nil"/>
              <w:left w:val="nil"/>
              <w:bottom w:val="nil"/>
              <w:right w:val="single" w:sz="8" w:space="0" w:color="auto"/>
            </w:tcBorders>
            <w:vAlign w:val="center"/>
            <w:hideMark/>
          </w:tcPr>
          <w:p w14:paraId="7BA963FB" w14:textId="77777777" w:rsidR="00413AF4" w:rsidRDefault="00413AF4" w:rsidP="004320F5">
            <w:pPr>
              <w:pStyle w:val="TAC"/>
              <w:rPr>
                <w:ins w:id="2144" w:author="Author"/>
                <w:color w:val="000000" w:themeColor="text1"/>
                <w:szCs w:val="18"/>
              </w:rPr>
            </w:pPr>
            <w:ins w:id="2145" w:author="Author">
              <w:r>
                <w:t>3.7</w:t>
              </w:r>
            </w:ins>
          </w:p>
        </w:tc>
        <w:tc>
          <w:tcPr>
            <w:tcW w:w="891" w:type="dxa"/>
            <w:tcBorders>
              <w:top w:val="nil"/>
              <w:left w:val="single" w:sz="8" w:space="0" w:color="auto"/>
              <w:bottom w:val="nil"/>
              <w:right w:val="nil"/>
            </w:tcBorders>
            <w:vAlign w:val="center"/>
            <w:hideMark/>
          </w:tcPr>
          <w:p w14:paraId="2C6D8AA6" w14:textId="77777777" w:rsidR="00413AF4" w:rsidRDefault="00413AF4" w:rsidP="004320F5">
            <w:pPr>
              <w:pStyle w:val="TAC"/>
              <w:rPr>
                <w:ins w:id="2146" w:author="Author"/>
                <w:color w:val="000000" w:themeColor="text1"/>
                <w:szCs w:val="18"/>
              </w:rPr>
            </w:pPr>
            <w:ins w:id="2147" w:author="Author">
              <w:r>
                <w:t>110100</w:t>
              </w:r>
            </w:ins>
          </w:p>
        </w:tc>
        <w:tc>
          <w:tcPr>
            <w:tcW w:w="852" w:type="dxa"/>
            <w:tcBorders>
              <w:top w:val="nil"/>
              <w:left w:val="nil"/>
              <w:bottom w:val="nil"/>
              <w:right w:val="single" w:sz="8" w:space="0" w:color="auto"/>
            </w:tcBorders>
            <w:vAlign w:val="center"/>
            <w:hideMark/>
          </w:tcPr>
          <w:p w14:paraId="016CBC87" w14:textId="77777777" w:rsidR="00413AF4" w:rsidRDefault="00413AF4" w:rsidP="004320F5">
            <w:pPr>
              <w:pStyle w:val="TAC"/>
              <w:rPr>
                <w:ins w:id="2148" w:author="Author"/>
                <w:color w:val="000000" w:themeColor="text1"/>
                <w:szCs w:val="18"/>
              </w:rPr>
            </w:pPr>
            <w:ins w:id="2149" w:author="Author">
              <w:r>
                <w:t>5.3</w:t>
              </w:r>
            </w:ins>
          </w:p>
        </w:tc>
      </w:tr>
      <w:tr w:rsidR="00413AF4" w14:paraId="2DF255A8" w14:textId="77777777" w:rsidTr="004320F5">
        <w:trPr>
          <w:trHeight w:val="300"/>
          <w:jc w:val="center"/>
          <w:ins w:id="2150" w:author="Author"/>
        </w:trPr>
        <w:tc>
          <w:tcPr>
            <w:tcW w:w="896" w:type="dxa"/>
            <w:tcBorders>
              <w:top w:val="nil"/>
              <w:left w:val="single" w:sz="8" w:space="0" w:color="auto"/>
              <w:bottom w:val="nil"/>
              <w:right w:val="nil"/>
            </w:tcBorders>
            <w:vAlign w:val="center"/>
            <w:hideMark/>
          </w:tcPr>
          <w:p w14:paraId="035D2912" w14:textId="77777777" w:rsidR="00413AF4" w:rsidRDefault="00413AF4" w:rsidP="004320F5">
            <w:pPr>
              <w:pStyle w:val="TAC"/>
              <w:rPr>
                <w:ins w:id="2151" w:author="Author"/>
                <w:color w:val="000000" w:themeColor="text1"/>
                <w:szCs w:val="18"/>
              </w:rPr>
            </w:pPr>
            <w:ins w:id="2152" w:author="Author">
              <w:r>
                <w:t>000101</w:t>
              </w:r>
            </w:ins>
          </w:p>
        </w:tc>
        <w:tc>
          <w:tcPr>
            <w:tcW w:w="828" w:type="dxa"/>
            <w:tcBorders>
              <w:top w:val="nil"/>
              <w:left w:val="nil"/>
              <w:bottom w:val="nil"/>
              <w:right w:val="single" w:sz="8" w:space="0" w:color="auto"/>
            </w:tcBorders>
            <w:vAlign w:val="center"/>
            <w:hideMark/>
          </w:tcPr>
          <w:p w14:paraId="27FD4639" w14:textId="77777777" w:rsidR="00413AF4" w:rsidRDefault="00413AF4" w:rsidP="004320F5">
            <w:pPr>
              <w:pStyle w:val="TAC"/>
              <w:rPr>
                <w:ins w:id="2153" w:author="Author"/>
                <w:color w:val="000000" w:themeColor="text1"/>
                <w:szCs w:val="18"/>
              </w:rPr>
            </w:pPr>
            <w:ins w:id="2154" w:author="Author">
              <w:r>
                <w:t>0.6</w:t>
              </w:r>
            </w:ins>
          </w:p>
        </w:tc>
        <w:tc>
          <w:tcPr>
            <w:tcW w:w="896" w:type="dxa"/>
            <w:tcBorders>
              <w:top w:val="nil"/>
              <w:left w:val="single" w:sz="8" w:space="0" w:color="auto"/>
              <w:bottom w:val="nil"/>
              <w:right w:val="nil"/>
            </w:tcBorders>
            <w:vAlign w:val="center"/>
            <w:hideMark/>
          </w:tcPr>
          <w:p w14:paraId="3A7BB267" w14:textId="77777777" w:rsidR="00413AF4" w:rsidRDefault="00413AF4" w:rsidP="004320F5">
            <w:pPr>
              <w:pStyle w:val="TAC"/>
              <w:rPr>
                <w:ins w:id="2155" w:author="Author"/>
                <w:color w:val="000000" w:themeColor="text1"/>
                <w:szCs w:val="18"/>
              </w:rPr>
            </w:pPr>
            <w:ins w:id="2156" w:author="Author">
              <w:r>
                <w:t>010101</w:t>
              </w:r>
            </w:ins>
          </w:p>
        </w:tc>
        <w:tc>
          <w:tcPr>
            <w:tcW w:w="828" w:type="dxa"/>
            <w:tcBorders>
              <w:top w:val="nil"/>
              <w:left w:val="nil"/>
              <w:bottom w:val="nil"/>
              <w:right w:val="single" w:sz="8" w:space="0" w:color="auto"/>
            </w:tcBorders>
            <w:vAlign w:val="center"/>
            <w:hideMark/>
          </w:tcPr>
          <w:p w14:paraId="3677EE03" w14:textId="77777777" w:rsidR="00413AF4" w:rsidRDefault="00413AF4" w:rsidP="004320F5">
            <w:pPr>
              <w:pStyle w:val="TAC"/>
              <w:rPr>
                <w:ins w:id="2157" w:author="Author"/>
                <w:color w:val="000000" w:themeColor="text1"/>
                <w:szCs w:val="18"/>
              </w:rPr>
            </w:pPr>
            <w:ins w:id="2158" w:author="Author">
              <w:r>
                <w:t>2.2</w:t>
              </w:r>
            </w:ins>
          </w:p>
        </w:tc>
        <w:tc>
          <w:tcPr>
            <w:tcW w:w="896" w:type="dxa"/>
            <w:tcBorders>
              <w:top w:val="nil"/>
              <w:left w:val="single" w:sz="8" w:space="0" w:color="auto"/>
              <w:bottom w:val="nil"/>
              <w:right w:val="nil"/>
            </w:tcBorders>
            <w:vAlign w:val="center"/>
            <w:hideMark/>
          </w:tcPr>
          <w:p w14:paraId="31F2C5B4" w14:textId="77777777" w:rsidR="00413AF4" w:rsidRDefault="00413AF4" w:rsidP="004320F5">
            <w:pPr>
              <w:pStyle w:val="TAC"/>
              <w:rPr>
                <w:ins w:id="2159" w:author="Author"/>
                <w:color w:val="000000" w:themeColor="text1"/>
                <w:szCs w:val="18"/>
              </w:rPr>
            </w:pPr>
            <w:ins w:id="2160" w:author="Author">
              <w:r>
                <w:t>100101</w:t>
              </w:r>
            </w:ins>
          </w:p>
        </w:tc>
        <w:tc>
          <w:tcPr>
            <w:tcW w:w="828" w:type="dxa"/>
            <w:tcBorders>
              <w:top w:val="nil"/>
              <w:left w:val="nil"/>
              <w:bottom w:val="nil"/>
              <w:right w:val="single" w:sz="8" w:space="0" w:color="auto"/>
            </w:tcBorders>
            <w:vAlign w:val="center"/>
            <w:hideMark/>
          </w:tcPr>
          <w:p w14:paraId="49975159" w14:textId="77777777" w:rsidR="00413AF4" w:rsidRDefault="00413AF4" w:rsidP="004320F5">
            <w:pPr>
              <w:pStyle w:val="TAC"/>
              <w:rPr>
                <w:ins w:id="2161" w:author="Author"/>
                <w:color w:val="000000" w:themeColor="text1"/>
                <w:szCs w:val="18"/>
              </w:rPr>
            </w:pPr>
            <w:ins w:id="2162" w:author="Author">
              <w:r>
                <w:t>3.8</w:t>
              </w:r>
            </w:ins>
          </w:p>
        </w:tc>
        <w:tc>
          <w:tcPr>
            <w:tcW w:w="891" w:type="dxa"/>
            <w:tcBorders>
              <w:top w:val="nil"/>
              <w:left w:val="single" w:sz="8" w:space="0" w:color="auto"/>
              <w:bottom w:val="nil"/>
              <w:right w:val="nil"/>
            </w:tcBorders>
            <w:vAlign w:val="center"/>
            <w:hideMark/>
          </w:tcPr>
          <w:p w14:paraId="4D189DB2" w14:textId="77777777" w:rsidR="00413AF4" w:rsidRDefault="00413AF4" w:rsidP="004320F5">
            <w:pPr>
              <w:pStyle w:val="TAC"/>
              <w:rPr>
                <w:ins w:id="2163" w:author="Author"/>
                <w:color w:val="000000" w:themeColor="text1"/>
                <w:szCs w:val="18"/>
              </w:rPr>
            </w:pPr>
            <w:ins w:id="2164" w:author="Author">
              <w:r>
                <w:t>110101</w:t>
              </w:r>
            </w:ins>
          </w:p>
        </w:tc>
        <w:tc>
          <w:tcPr>
            <w:tcW w:w="852" w:type="dxa"/>
            <w:tcBorders>
              <w:top w:val="nil"/>
              <w:left w:val="nil"/>
              <w:bottom w:val="nil"/>
              <w:right w:val="single" w:sz="8" w:space="0" w:color="auto"/>
            </w:tcBorders>
            <w:vAlign w:val="center"/>
            <w:hideMark/>
          </w:tcPr>
          <w:p w14:paraId="446691C0" w14:textId="77777777" w:rsidR="00413AF4" w:rsidRDefault="00413AF4" w:rsidP="004320F5">
            <w:pPr>
              <w:pStyle w:val="TAC"/>
              <w:rPr>
                <w:ins w:id="2165" w:author="Author"/>
                <w:color w:val="000000" w:themeColor="text1"/>
                <w:szCs w:val="18"/>
              </w:rPr>
            </w:pPr>
            <w:ins w:id="2166" w:author="Author">
              <w:r>
                <w:t>5.4</w:t>
              </w:r>
            </w:ins>
          </w:p>
        </w:tc>
      </w:tr>
      <w:tr w:rsidR="00413AF4" w14:paraId="29B0B81B" w14:textId="77777777" w:rsidTr="004320F5">
        <w:trPr>
          <w:trHeight w:val="300"/>
          <w:jc w:val="center"/>
          <w:ins w:id="2167" w:author="Author"/>
        </w:trPr>
        <w:tc>
          <w:tcPr>
            <w:tcW w:w="896" w:type="dxa"/>
            <w:tcBorders>
              <w:top w:val="nil"/>
              <w:left w:val="single" w:sz="8" w:space="0" w:color="auto"/>
              <w:bottom w:val="nil"/>
              <w:right w:val="nil"/>
            </w:tcBorders>
            <w:vAlign w:val="center"/>
            <w:hideMark/>
          </w:tcPr>
          <w:p w14:paraId="44CCDEE1" w14:textId="77777777" w:rsidR="00413AF4" w:rsidRDefault="00413AF4" w:rsidP="004320F5">
            <w:pPr>
              <w:pStyle w:val="TAC"/>
              <w:rPr>
                <w:ins w:id="2168" w:author="Author"/>
                <w:color w:val="000000" w:themeColor="text1"/>
                <w:szCs w:val="18"/>
              </w:rPr>
            </w:pPr>
            <w:ins w:id="2169" w:author="Author">
              <w:r>
                <w:t>000110</w:t>
              </w:r>
            </w:ins>
          </w:p>
        </w:tc>
        <w:tc>
          <w:tcPr>
            <w:tcW w:w="828" w:type="dxa"/>
            <w:tcBorders>
              <w:top w:val="nil"/>
              <w:left w:val="nil"/>
              <w:bottom w:val="nil"/>
              <w:right w:val="single" w:sz="8" w:space="0" w:color="auto"/>
            </w:tcBorders>
            <w:vAlign w:val="center"/>
            <w:hideMark/>
          </w:tcPr>
          <w:p w14:paraId="028F3735" w14:textId="77777777" w:rsidR="00413AF4" w:rsidRDefault="00413AF4" w:rsidP="004320F5">
            <w:pPr>
              <w:pStyle w:val="TAC"/>
              <w:rPr>
                <w:ins w:id="2170" w:author="Author"/>
                <w:color w:val="000000" w:themeColor="text1"/>
                <w:szCs w:val="18"/>
              </w:rPr>
            </w:pPr>
            <w:ins w:id="2171" w:author="Author">
              <w:r>
                <w:t>0.7</w:t>
              </w:r>
            </w:ins>
          </w:p>
        </w:tc>
        <w:tc>
          <w:tcPr>
            <w:tcW w:w="896" w:type="dxa"/>
            <w:tcBorders>
              <w:top w:val="nil"/>
              <w:left w:val="single" w:sz="8" w:space="0" w:color="auto"/>
              <w:bottom w:val="nil"/>
              <w:right w:val="nil"/>
            </w:tcBorders>
            <w:vAlign w:val="center"/>
            <w:hideMark/>
          </w:tcPr>
          <w:p w14:paraId="4B459B15" w14:textId="77777777" w:rsidR="00413AF4" w:rsidRDefault="00413AF4" w:rsidP="004320F5">
            <w:pPr>
              <w:pStyle w:val="TAC"/>
              <w:rPr>
                <w:ins w:id="2172" w:author="Author"/>
                <w:color w:val="000000" w:themeColor="text1"/>
                <w:szCs w:val="18"/>
              </w:rPr>
            </w:pPr>
            <w:ins w:id="2173" w:author="Author">
              <w:r>
                <w:t>010110</w:t>
              </w:r>
            </w:ins>
          </w:p>
        </w:tc>
        <w:tc>
          <w:tcPr>
            <w:tcW w:w="828" w:type="dxa"/>
            <w:tcBorders>
              <w:top w:val="nil"/>
              <w:left w:val="nil"/>
              <w:bottom w:val="nil"/>
              <w:right w:val="single" w:sz="8" w:space="0" w:color="auto"/>
            </w:tcBorders>
            <w:vAlign w:val="center"/>
            <w:hideMark/>
          </w:tcPr>
          <w:p w14:paraId="485B62A0" w14:textId="77777777" w:rsidR="00413AF4" w:rsidRDefault="00413AF4" w:rsidP="004320F5">
            <w:pPr>
              <w:pStyle w:val="TAC"/>
              <w:rPr>
                <w:ins w:id="2174" w:author="Author"/>
                <w:color w:val="000000" w:themeColor="text1"/>
                <w:szCs w:val="18"/>
              </w:rPr>
            </w:pPr>
            <w:ins w:id="2175" w:author="Author">
              <w:r>
                <w:t>2.3</w:t>
              </w:r>
            </w:ins>
          </w:p>
        </w:tc>
        <w:tc>
          <w:tcPr>
            <w:tcW w:w="896" w:type="dxa"/>
            <w:tcBorders>
              <w:top w:val="nil"/>
              <w:left w:val="single" w:sz="8" w:space="0" w:color="auto"/>
              <w:bottom w:val="nil"/>
              <w:right w:val="nil"/>
            </w:tcBorders>
            <w:vAlign w:val="center"/>
            <w:hideMark/>
          </w:tcPr>
          <w:p w14:paraId="74E3777A" w14:textId="77777777" w:rsidR="00413AF4" w:rsidRDefault="00413AF4" w:rsidP="004320F5">
            <w:pPr>
              <w:pStyle w:val="TAC"/>
              <w:rPr>
                <w:ins w:id="2176" w:author="Author"/>
                <w:color w:val="000000" w:themeColor="text1"/>
                <w:szCs w:val="18"/>
              </w:rPr>
            </w:pPr>
            <w:ins w:id="2177" w:author="Author">
              <w:r>
                <w:t>100110</w:t>
              </w:r>
            </w:ins>
          </w:p>
        </w:tc>
        <w:tc>
          <w:tcPr>
            <w:tcW w:w="828" w:type="dxa"/>
            <w:tcBorders>
              <w:top w:val="nil"/>
              <w:left w:val="nil"/>
              <w:bottom w:val="nil"/>
              <w:right w:val="single" w:sz="8" w:space="0" w:color="auto"/>
            </w:tcBorders>
            <w:vAlign w:val="center"/>
            <w:hideMark/>
          </w:tcPr>
          <w:p w14:paraId="556B7DFA" w14:textId="77777777" w:rsidR="00413AF4" w:rsidRDefault="00413AF4" w:rsidP="004320F5">
            <w:pPr>
              <w:pStyle w:val="TAC"/>
              <w:rPr>
                <w:ins w:id="2178" w:author="Author"/>
                <w:color w:val="000000" w:themeColor="text1"/>
                <w:szCs w:val="18"/>
              </w:rPr>
            </w:pPr>
            <w:ins w:id="2179" w:author="Author">
              <w:r>
                <w:t>3.9</w:t>
              </w:r>
            </w:ins>
          </w:p>
        </w:tc>
        <w:tc>
          <w:tcPr>
            <w:tcW w:w="891" w:type="dxa"/>
            <w:tcBorders>
              <w:top w:val="nil"/>
              <w:left w:val="single" w:sz="8" w:space="0" w:color="auto"/>
              <w:bottom w:val="nil"/>
              <w:right w:val="nil"/>
            </w:tcBorders>
            <w:vAlign w:val="center"/>
            <w:hideMark/>
          </w:tcPr>
          <w:p w14:paraId="17CCC700" w14:textId="77777777" w:rsidR="00413AF4" w:rsidRDefault="00413AF4" w:rsidP="004320F5">
            <w:pPr>
              <w:pStyle w:val="TAC"/>
              <w:rPr>
                <w:ins w:id="2180" w:author="Author"/>
                <w:color w:val="000000" w:themeColor="text1"/>
                <w:szCs w:val="18"/>
              </w:rPr>
            </w:pPr>
            <w:ins w:id="2181" w:author="Author">
              <w:r>
                <w:t>110110</w:t>
              </w:r>
            </w:ins>
          </w:p>
        </w:tc>
        <w:tc>
          <w:tcPr>
            <w:tcW w:w="852" w:type="dxa"/>
            <w:tcBorders>
              <w:top w:val="nil"/>
              <w:left w:val="nil"/>
              <w:bottom w:val="nil"/>
              <w:right w:val="single" w:sz="8" w:space="0" w:color="auto"/>
            </w:tcBorders>
            <w:vAlign w:val="center"/>
            <w:hideMark/>
          </w:tcPr>
          <w:p w14:paraId="25FB030C" w14:textId="77777777" w:rsidR="00413AF4" w:rsidRDefault="00413AF4" w:rsidP="004320F5">
            <w:pPr>
              <w:pStyle w:val="TAC"/>
              <w:rPr>
                <w:ins w:id="2182" w:author="Author"/>
                <w:color w:val="000000" w:themeColor="text1"/>
                <w:szCs w:val="18"/>
              </w:rPr>
            </w:pPr>
            <w:ins w:id="2183" w:author="Author">
              <w:r>
                <w:t>5.5</w:t>
              </w:r>
            </w:ins>
          </w:p>
        </w:tc>
      </w:tr>
      <w:tr w:rsidR="00413AF4" w14:paraId="50E46E67" w14:textId="77777777" w:rsidTr="004320F5">
        <w:trPr>
          <w:trHeight w:val="300"/>
          <w:jc w:val="center"/>
          <w:ins w:id="2184" w:author="Author"/>
        </w:trPr>
        <w:tc>
          <w:tcPr>
            <w:tcW w:w="896" w:type="dxa"/>
            <w:tcBorders>
              <w:top w:val="nil"/>
              <w:left w:val="single" w:sz="8" w:space="0" w:color="auto"/>
              <w:bottom w:val="nil"/>
              <w:right w:val="nil"/>
            </w:tcBorders>
            <w:vAlign w:val="center"/>
            <w:hideMark/>
          </w:tcPr>
          <w:p w14:paraId="7B93A7FD" w14:textId="77777777" w:rsidR="00413AF4" w:rsidRDefault="00413AF4" w:rsidP="004320F5">
            <w:pPr>
              <w:pStyle w:val="TAC"/>
              <w:rPr>
                <w:ins w:id="2185" w:author="Author"/>
                <w:color w:val="000000" w:themeColor="text1"/>
                <w:szCs w:val="18"/>
              </w:rPr>
            </w:pPr>
            <w:ins w:id="2186" w:author="Author">
              <w:r>
                <w:t>000111</w:t>
              </w:r>
            </w:ins>
          </w:p>
        </w:tc>
        <w:tc>
          <w:tcPr>
            <w:tcW w:w="828" w:type="dxa"/>
            <w:tcBorders>
              <w:top w:val="nil"/>
              <w:left w:val="nil"/>
              <w:bottom w:val="nil"/>
              <w:right w:val="single" w:sz="8" w:space="0" w:color="auto"/>
            </w:tcBorders>
            <w:vAlign w:val="center"/>
            <w:hideMark/>
          </w:tcPr>
          <w:p w14:paraId="6AA0A059" w14:textId="77777777" w:rsidR="00413AF4" w:rsidRDefault="00413AF4" w:rsidP="004320F5">
            <w:pPr>
              <w:pStyle w:val="TAC"/>
              <w:rPr>
                <w:ins w:id="2187" w:author="Author"/>
                <w:color w:val="000000" w:themeColor="text1"/>
                <w:szCs w:val="18"/>
              </w:rPr>
            </w:pPr>
            <w:ins w:id="2188" w:author="Author">
              <w:r>
                <w:t>0.8</w:t>
              </w:r>
            </w:ins>
          </w:p>
        </w:tc>
        <w:tc>
          <w:tcPr>
            <w:tcW w:w="896" w:type="dxa"/>
            <w:tcBorders>
              <w:top w:val="nil"/>
              <w:left w:val="single" w:sz="8" w:space="0" w:color="auto"/>
              <w:bottom w:val="nil"/>
              <w:right w:val="nil"/>
            </w:tcBorders>
            <w:vAlign w:val="center"/>
            <w:hideMark/>
          </w:tcPr>
          <w:p w14:paraId="2F3477E2" w14:textId="77777777" w:rsidR="00413AF4" w:rsidRDefault="00413AF4" w:rsidP="004320F5">
            <w:pPr>
              <w:pStyle w:val="TAC"/>
              <w:rPr>
                <w:ins w:id="2189" w:author="Author"/>
                <w:color w:val="000000" w:themeColor="text1"/>
                <w:szCs w:val="18"/>
              </w:rPr>
            </w:pPr>
            <w:ins w:id="2190" w:author="Author">
              <w:r>
                <w:t>010111</w:t>
              </w:r>
            </w:ins>
          </w:p>
        </w:tc>
        <w:tc>
          <w:tcPr>
            <w:tcW w:w="828" w:type="dxa"/>
            <w:tcBorders>
              <w:top w:val="nil"/>
              <w:left w:val="nil"/>
              <w:bottom w:val="nil"/>
              <w:right w:val="single" w:sz="8" w:space="0" w:color="auto"/>
            </w:tcBorders>
            <w:vAlign w:val="center"/>
            <w:hideMark/>
          </w:tcPr>
          <w:p w14:paraId="0AE7F51E" w14:textId="77777777" w:rsidR="00413AF4" w:rsidRDefault="00413AF4" w:rsidP="004320F5">
            <w:pPr>
              <w:pStyle w:val="TAC"/>
              <w:rPr>
                <w:ins w:id="2191" w:author="Author"/>
                <w:color w:val="000000" w:themeColor="text1"/>
                <w:szCs w:val="18"/>
              </w:rPr>
            </w:pPr>
            <w:ins w:id="2192" w:author="Author">
              <w:r>
                <w:t>2.4</w:t>
              </w:r>
            </w:ins>
          </w:p>
        </w:tc>
        <w:tc>
          <w:tcPr>
            <w:tcW w:w="896" w:type="dxa"/>
            <w:tcBorders>
              <w:top w:val="nil"/>
              <w:left w:val="single" w:sz="8" w:space="0" w:color="auto"/>
              <w:bottom w:val="nil"/>
              <w:right w:val="nil"/>
            </w:tcBorders>
            <w:vAlign w:val="center"/>
            <w:hideMark/>
          </w:tcPr>
          <w:p w14:paraId="7FB33578" w14:textId="77777777" w:rsidR="00413AF4" w:rsidRDefault="00413AF4" w:rsidP="004320F5">
            <w:pPr>
              <w:pStyle w:val="TAC"/>
              <w:rPr>
                <w:ins w:id="2193" w:author="Author"/>
                <w:color w:val="000000" w:themeColor="text1"/>
                <w:szCs w:val="18"/>
              </w:rPr>
            </w:pPr>
            <w:ins w:id="2194" w:author="Author">
              <w:r>
                <w:t>100111</w:t>
              </w:r>
            </w:ins>
          </w:p>
        </w:tc>
        <w:tc>
          <w:tcPr>
            <w:tcW w:w="828" w:type="dxa"/>
            <w:tcBorders>
              <w:top w:val="nil"/>
              <w:left w:val="nil"/>
              <w:bottom w:val="nil"/>
              <w:right w:val="single" w:sz="8" w:space="0" w:color="auto"/>
            </w:tcBorders>
            <w:vAlign w:val="center"/>
            <w:hideMark/>
          </w:tcPr>
          <w:p w14:paraId="191737EE" w14:textId="77777777" w:rsidR="00413AF4" w:rsidRDefault="00413AF4" w:rsidP="004320F5">
            <w:pPr>
              <w:pStyle w:val="TAC"/>
              <w:rPr>
                <w:ins w:id="2195" w:author="Author"/>
                <w:color w:val="000000" w:themeColor="text1"/>
                <w:szCs w:val="18"/>
              </w:rPr>
            </w:pPr>
            <w:ins w:id="2196" w:author="Author">
              <w:r>
                <w:t>4.0</w:t>
              </w:r>
            </w:ins>
          </w:p>
        </w:tc>
        <w:tc>
          <w:tcPr>
            <w:tcW w:w="891" w:type="dxa"/>
            <w:tcBorders>
              <w:top w:val="nil"/>
              <w:left w:val="single" w:sz="8" w:space="0" w:color="auto"/>
              <w:bottom w:val="nil"/>
              <w:right w:val="nil"/>
            </w:tcBorders>
            <w:vAlign w:val="center"/>
            <w:hideMark/>
          </w:tcPr>
          <w:p w14:paraId="2AC95830" w14:textId="77777777" w:rsidR="00413AF4" w:rsidRDefault="00413AF4" w:rsidP="004320F5">
            <w:pPr>
              <w:pStyle w:val="TAC"/>
              <w:rPr>
                <w:ins w:id="2197" w:author="Author"/>
                <w:color w:val="000000" w:themeColor="text1"/>
                <w:szCs w:val="18"/>
              </w:rPr>
            </w:pPr>
            <w:ins w:id="2198" w:author="Author">
              <w:r>
                <w:t>110111</w:t>
              </w:r>
            </w:ins>
          </w:p>
        </w:tc>
        <w:tc>
          <w:tcPr>
            <w:tcW w:w="852" w:type="dxa"/>
            <w:tcBorders>
              <w:top w:val="nil"/>
              <w:left w:val="nil"/>
              <w:bottom w:val="nil"/>
              <w:right w:val="single" w:sz="8" w:space="0" w:color="auto"/>
            </w:tcBorders>
            <w:vAlign w:val="center"/>
            <w:hideMark/>
          </w:tcPr>
          <w:p w14:paraId="09490228" w14:textId="77777777" w:rsidR="00413AF4" w:rsidRDefault="00413AF4" w:rsidP="004320F5">
            <w:pPr>
              <w:pStyle w:val="TAC"/>
              <w:rPr>
                <w:ins w:id="2199" w:author="Author"/>
                <w:color w:val="000000" w:themeColor="text1"/>
                <w:szCs w:val="18"/>
              </w:rPr>
            </w:pPr>
            <w:ins w:id="2200" w:author="Author">
              <w:r>
                <w:t>5.6</w:t>
              </w:r>
            </w:ins>
          </w:p>
        </w:tc>
      </w:tr>
      <w:tr w:rsidR="00413AF4" w14:paraId="4F1E3AC1" w14:textId="77777777" w:rsidTr="004320F5">
        <w:trPr>
          <w:trHeight w:val="300"/>
          <w:jc w:val="center"/>
          <w:ins w:id="2201" w:author="Author"/>
        </w:trPr>
        <w:tc>
          <w:tcPr>
            <w:tcW w:w="896" w:type="dxa"/>
            <w:tcBorders>
              <w:top w:val="nil"/>
              <w:left w:val="single" w:sz="8" w:space="0" w:color="auto"/>
              <w:bottom w:val="nil"/>
              <w:right w:val="nil"/>
            </w:tcBorders>
            <w:vAlign w:val="center"/>
            <w:hideMark/>
          </w:tcPr>
          <w:p w14:paraId="666C5642" w14:textId="77777777" w:rsidR="00413AF4" w:rsidRDefault="00413AF4" w:rsidP="004320F5">
            <w:pPr>
              <w:pStyle w:val="TAC"/>
              <w:rPr>
                <w:ins w:id="2202" w:author="Author"/>
                <w:color w:val="000000" w:themeColor="text1"/>
                <w:szCs w:val="18"/>
              </w:rPr>
            </w:pPr>
            <w:ins w:id="2203" w:author="Author">
              <w:r>
                <w:t>001000</w:t>
              </w:r>
            </w:ins>
          </w:p>
        </w:tc>
        <w:tc>
          <w:tcPr>
            <w:tcW w:w="828" w:type="dxa"/>
            <w:tcBorders>
              <w:top w:val="nil"/>
              <w:left w:val="nil"/>
              <w:bottom w:val="nil"/>
              <w:right w:val="single" w:sz="8" w:space="0" w:color="auto"/>
            </w:tcBorders>
            <w:vAlign w:val="center"/>
            <w:hideMark/>
          </w:tcPr>
          <w:p w14:paraId="653610F2" w14:textId="77777777" w:rsidR="00413AF4" w:rsidRDefault="00413AF4" w:rsidP="004320F5">
            <w:pPr>
              <w:pStyle w:val="TAC"/>
              <w:rPr>
                <w:ins w:id="2204" w:author="Author"/>
                <w:color w:val="000000" w:themeColor="text1"/>
                <w:szCs w:val="18"/>
              </w:rPr>
            </w:pPr>
            <w:ins w:id="2205" w:author="Author">
              <w:r>
                <w:t>0.9</w:t>
              </w:r>
            </w:ins>
          </w:p>
        </w:tc>
        <w:tc>
          <w:tcPr>
            <w:tcW w:w="896" w:type="dxa"/>
            <w:tcBorders>
              <w:top w:val="nil"/>
              <w:left w:val="single" w:sz="8" w:space="0" w:color="auto"/>
              <w:bottom w:val="nil"/>
              <w:right w:val="nil"/>
            </w:tcBorders>
            <w:vAlign w:val="center"/>
            <w:hideMark/>
          </w:tcPr>
          <w:p w14:paraId="6634EE20" w14:textId="77777777" w:rsidR="00413AF4" w:rsidRDefault="00413AF4" w:rsidP="004320F5">
            <w:pPr>
              <w:pStyle w:val="TAC"/>
              <w:rPr>
                <w:ins w:id="2206" w:author="Author"/>
                <w:color w:val="000000" w:themeColor="text1"/>
                <w:szCs w:val="18"/>
              </w:rPr>
            </w:pPr>
            <w:ins w:id="2207" w:author="Author">
              <w:r>
                <w:t>011000</w:t>
              </w:r>
            </w:ins>
          </w:p>
        </w:tc>
        <w:tc>
          <w:tcPr>
            <w:tcW w:w="828" w:type="dxa"/>
            <w:tcBorders>
              <w:top w:val="nil"/>
              <w:left w:val="nil"/>
              <w:bottom w:val="nil"/>
              <w:right w:val="single" w:sz="8" w:space="0" w:color="auto"/>
            </w:tcBorders>
            <w:vAlign w:val="center"/>
            <w:hideMark/>
          </w:tcPr>
          <w:p w14:paraId="17A03624" w14:textId="77777777" w:rsidR="00413AF4" w:rsidRDefault="00413AF4" w:rsidP="004320F5">
            <w:pPr>
              <w:pStyle w:val="TAC"/>
              <w:rPr>
                <w:ins w:id="2208" w:author="Author"/>
                <w:color w:val="000000" w:themeColor="text1"/>
                <w:szCs w:val="18"/>
              </w:rPr>
            </w:pPr>
            <w:ins w:id="2209" w:author="Author">
              <w:r>
                <w:t>2.5</w:t>
              </w:r>
            </w:ins>
          </w:p>
        </w:tc>
        <w:tc>
          <w:tcPr>
            <w:tcW w:w="896" w:type="dxa"/>
            <w:tcBorders>
              <w:top w:val="nil"/>
              <w:left w:val="single" w:sz="8" w:space="0" w:color="auto"/>
              <w:bottom w:val="nil"/>
              <w:right w:val="nil"/>
            </w:tcBorders>
            <w:vAlign w:val="center"/>
            <w:hideMark/>
          </w:tcPr>
          <w:p w14:paraId="7849C7DC" w14:textId="77777777" w:rsidR="00413AF4" w:rsidRDefault="00413AF4" w:rsidP="004320F5">
            <w:pPr>
              <w:pStyle w:val="TAC"/>
              <w:rPr>
                <w:ins w:id="2210" w:author="Author"/>
                <w:color w:val="000000" w:themeColor="text1"/>
                <w:szCs w:val="18"/>
              </w:rPr>
            </w:pPr>
            <w:ins w:id="2211" w:author="Author">
              <w:r>
                <w:t>101000</w:t>
              </w:r>
            </w:ins>
          </w:p>
        </w:tc>
        <w:tc>
          <w:tcPr>
            <w:tcW w:w="828" w:type="dxa"/>
            <w:tcBorders>
              <w:top w:val="nil"/>
              <w:left w:val="nil"/>
              <w:bottom w:val="nil"/>
              <w:right w:val="single" w:sz="8" w:space="0" w:color="auto"/>
            </w:tcBorders>
            <w:vAlign w:val="center"/>
            <w:hideMark/>
          </w:tcPr>
          <w:p w14:paraId="41853962" w14:textId="77777777" w:rsidR="00413AF4" w:rsidRDefault="00413AF4" w:rsidP="004320F5">
            <w:pPr>
              <w:pStyle w:val="TAC"/>
              <w:rPr>
                <w:ins w:id="2212" w:author="Author"/>
                <w:color w:val="000000" w:themeColor="text1"/>
                <w:szCs w:val="18"/>
              </w:rPr>
            </w:pPr>
            <w:ins w:id="2213" w:author="Author">
              <w:r>
                <w:t>4.1</w:t>
              </w:r>
            </w:ins>
          </w:p>
        </w:tc>
        <w:tc>
          <w:tcPr>
            <w:tcW w:w="891" w:type="dxa"/>
            <w:tcBorders>
              <w:top w:val="nil"/>
              <w:left w:val="single" w:sz="8" w:space="0" w:color="auto"/>
              <w:bottom w:val="nil"/>
              <w:right w:val="nil"/>
            </w:tcBorders>
            <w:vAlign w:val="center"/>
            <w:hideMark/>
          </w:tcPr>
          <w:p w14:paraId="2EF7452F" w14:textId="77777777" w:rsidR="00413AF4" w:rsidRDefault="00413AF4" w:rsidP="004320F5">
            <w:pPr>
              <w:pStyle w:val="TAC"/>
              <w:rPr>
                <w:ins w:id="2214" w:author="Author"/>
                <w:color w:val="000000" w:themeColor="text1"/>
                <w:szCs w:val="18"/>
              </w:rPr>
            </w:pPr>
            <w:ins w:id="2215" w:author="Author">
              <w:r>
                <w:t>111000</w:t>
              </w:r>
            </w:ins>
          </w:p>
        </w:tc>
        <w:tc>
          <w:tcPr>
            <w:tcW w:w="852" w:type="dxa"/>
            <w:tcBorders>
              <w:top w:val="nil"/>
              <w:left w:val="nil"/>
              <w:bottom w:val="nil"/>
              <w:right w:val="single" w:sz="8" w:space="0" w:color="auto"/>
            </w:tcBorders>
            <w:vAlign w:val="center"/>
            <w:hideMark/>
          </w:tcPr>
          <w:p w14:paraId="5F25FB15" w14:textId="77777777" w:rsidR="00413AF4" w:rsidRDefault="00413AF4" w:rsidP="004320F5">
            <w:pPr>
              <w:pStyle w:val="TAC"/>
              <w:rPr>
                <w:ins w:id="2216" w:author="Author"/>
                <w:color w:val="000000" w:themeColor="text1"/>
                <w:szCs w:val="18"/>
              </w:rPr>
            </w:pPr>
            <w:ins w:id="2217" w:author="Author">
              <w:r>
                <w:t>5.7</w:t>
              </w:r>
            </w:ins>
          </w:p>
        </w:tc>
      </w:tr>
      <w:tr w:rsidR="00413AF4" w14:paraId="4C0A1A9B" w14:textId="77777777" w:rsidTr="004320F5">
        <w:trPr>
          <w:trHeight w:val="300"/>
          <w:jc w:val="center"/>
          <w:ins w:id="2218" w:author="Author"/>
        </w:trPr>
        <w:tc>
          <w:tcPr>
            <w:tcW w:w="896" w:type="dxa"/>
            <w:tcBorders>
              <w:top w:val="nil"/>
              <w:left w:val="single" w:sz="8" w:space="0" w:color="auto"/>
              <w:bottom w:val="nil"/>
              <w:right w:val="nil"/>
            </w:tcBorders>
            <w:vAlign w:val="center"/>
            <w:hideMark/>
          </w:tcPr>
          <w:p w14:paraId="55C0EE0E" w14:textId="77777777" w:rsidR="00413AF4" w:rsidRDefault="00413AF4" w:rsidP="004320F5">
            <w:pPr>
              <w:pStyle w:val="TAC"/>
              <w:rPr>
                <w:ins w:id="2219" w:author="Author"/>
                <w:color w:val="000000" w:themeColor="text1"/>
                <w:szCs w:val="18"/>
              </w:rPr>
            </w:pPr>
            <w:ins w:id="2220" w:author="Author">
              <w:r>
                <w:t>001001</w:t>
              </w:r>
            </w:ins>
          </w:p>
        </w:tc>
        <w:tc>
          <w:tcPr>
            <w:tcW w:w="828" w:type="dxa"/>
            <w:tcBorders>
              <w:top w:val="nil"/>
              <w:left w:val="nil"/>
              <w:bottom w:val="nil"/>
              <w:right w:val="single" w:sz="8" w:space="0" w:color="auto"/>
            </w:tcBorders>
            <w:vAlign w:val="center"/>
            <w:hideMark/>
          </w:tcPr>
          <w:p w14:paraId="65797729" w14:textId="77777777" w:rsidR="00413AF4" w:rsidRDefault="00413AF4" w:rsidP="004320F5">
            <w:pPr>
              <w:pStyle w:val="TAC"/>
              <w:rPr>
                <w:ins w:id="2221" w:author="Author"/>
                <w:color w:val="000000" w:themeColor="text1"/>
                <w:szCs w:val="18"/>
              </w:rPr>
            </w:pPr>
            <w:ins w:id="2222" w:author="Author">
              <w:r>
                <w:t>1.0</w:t>
              </w:r>
            </w:ins>
          </w:p>
        </w:tc>
        <w:tc>
          <w:tcPr>
            <w:tcW w:w="896" w:type="dxa"/>
            <w:tcBorders>
              <w:top w:val="nil"/>
              <w:left w:val="single" w:sz="8" w:space="0" w:color="auto"/>
              <w:bottom w:val="nil"/>
              <w:right w:val="nil"/>
            </w:tcBorders>
            <w:vAlign w:val="center"/>
            <w:hideMark/>
          </w:tcPr>
          <w:p w14:paraId="7FDD4532" w14:textId="77777777" w:rsidR="00413AF4" w:rsidRDefault="00413AF4" w:rsidP="004320F5">
            <w:pPr>
              <w:pStyle w:val="TAC"/>
              <w:rPr>
                <w:ins w:id="2223" w:author="Author"/>
                <w:color w:val="000000" w:themeColor="text1"/>
                <w:szCs w:val="18"/>
              </w:rPr>
            </w:pPr>
            <w:ins w:id="2224" w:author="Author">
              <w:r>
                <w:t>011001</w:t>
              </w:r>
            </w:ins>
          </w:p>
        </w:tc>
        <w:tc>
          <w:tcPr>
            <w:tcW w:w="828" w:type="dxa"/>
            <w:tcBorders>
              <w:top w:val="nil"/>
              <w:left w:val="nil"/>
              <w:bottom w:val="nil"/>
              <w:right w:val="single" w:sz="8" w:space="0" w:color="auto"/>
            </w:tcBorders>
            <w:vAlign w:val="center"/>
            <w:hideMark/>
          </w:tcPr>
          <w:p w14:paraId="66B47F2E" w14:textId="77777777" w:rsidR="00413AF4" w:rsidRDefault="00413AF4" w:rsidP="004320F5">
            <w:pPr>
              <w:pStyle w:val="TAC"/>
              <w:rPr>
                <w:ins w:id="2225" w:author="Author"/>
                <w:color w:val="000000" w:themeColor="text1"/>
                <w:szCs w:val="18"/>
              </w:rPr>
            </w:pPr>
            <w:ins w:id="2226" w:author="Author">
              <w:r>
                <w:t>2.6</w:t>
              </w:r>
            </w:ins>
          </w:p>
        </w:tc>
        <w:tc>
          <w:tcPr>
            <w:tcW w:w="896" w:type="dxa"/>
            <w:tcBorders>
              <w:top w:val="nil"/>
              <w:left w:val="single" w:sz="8" w:space="0" w:color="auto"/>
              <w:bottom w:val="nil"/>
              <w:right w:val="nil"/>
            </w:tcBorders>
            <w:vAlign w:val="center"/>
            <w:hideMark/>
          </w:tcPr>
          <w:p w14:paraId="357FF6D5" w14:textId="77777777" w:rsidR="00413AF4" w:rsidRDefault="00413AF4" w:rsidP="004320F5">
            <w:pPr>
              <w:pStyle w:val="TAC"/>
              <w:rPr>
                <w:ins w:id="2227" w:author="Author"/>
                <w:color w:val="000000" w:themeColor="text1"/>
                <w:szCs w:val="18"/>
              </w:rPr>
            </w:pPr>
            <w:ins w:id="2228" w:author="Author">
              <w:r>
                <w:t>101001</w:t>
              </w:r>
            </w:ins>
          </w:p>
        </w:tc>
        <w:tc>
          <w:tcPr>
            <w:tcW w:w="828" w:type="dxa"/>
            <w:tcBorders>
              <w:top w:val="nil"/>
              <w:left w:val="nil"/>
              <w:bottom w:val="nil"/>
              <w:right w:val="single" w:sz="8" w:space="0" w:color="auto"/>
            </w:tcBorders>
            <w:vAlign w:val="center"/>
            <w:hideMark/>
          </w:tcPr>
          <w:p w14:paraId="092D0B2B" w14:textId="77777777" w:rsidR="00413AF4" w:rsidRDefault="00413AF4" w:rsidP="004320F5">
            <w:pPr>
              <w:pStyle w:val="TAC"/>
              <w:rPr>
                <w:ins w:id="2229" w:author="Author"/>
                <w:color w:val="000000" w:themeColor="text1"/>
                <w:szCs w:val="18"/>
              </w:rPr>
            </w:pPr>
            <w:ins w:id="2230" w:author="Author">
              <w:r>
                <w:t>4.2</w:t>
              </w:r>
            </w:ins>
          </w:p>
        </w:tc>
        <w:tc>
          <w:tcPr>
            <w:tcW w:w="891" w:type="dxa"/>
            <w:tcBorders>
              <w:top w:val="nil"/>
              <w:left w:val="single" w:sz="8" w:space="0" w:color="auto"/>
              <w:bottom w:val="nil"/>
              <w:right w:val="nil"/>
            </w:tcBorders>
            <w:vAlign w:val="center"/>
            <w:hideMark/>
          </w:tcPr>
          <w:p w14:paraId="20123688" w14:textId="77777777" w:rsidR="00413AF4" w:rsidRDefault="00413AF4" w:rsidP="004320F5">
            <w:pPr>
              <w:pStyle w:val="TAC"/>
              <w:rPr>
                <w:ins w:id="2231" w:author="Author"/>
                <w:color w:val="000000" w:themeColor="text1"/>
                <w:szCs w:val="18"/>
              </w:rPr>
            </w:pPr>
            <w:ins w:id="2232" w:author="Author">
              <w:r>
                <w:t>111001</w:t>
              </w:r>
            </w:ins>
          </w:p>
        </w:tc>
        <w:tc>
          <w:tcPr>
            <w:tcW w:w="852" w:type="dxa"/>
            <w:tcBorders>
              <w:top w:val="nil"/>
              <w:left w:val="nil"/>
              <w:bottom w:val="nil"/>
              <w:right w:val="single" w:sz="8" w:space="0" w:color="auto"/>
            </w:tcBorders>
            <w:vAlign w:val="center"/>
            <w:hideMark/>
          </w:tcPr>
          <w:p w14:paraId="75C2C4F0" w14:textId="77777777" w:rsidR="00413AF4" w:rsidRDefault="00413AF4" w:rsidP="004320F5">
            <w:pPr>
              <w:pStyle w:val="TAC"/>
              <w:rPr>
                <w:ins w:id="2233" w:author="Author"/>
                <w:color w:val="000000" w:themeColor="text1"/>
                <w:szCs w:val="18"/>
              </w:rPr>
            </w:pPr>
            <w:ins w:id="2234" w:author="Author">
              <w:r>
                <w:t>5.8</w:t>
              </w:r>
            </w:ins>
          </w:p>
        </w:tc>
      </w:tr>
      <w:tr w:rsidR="00413AF4" w14:paraId="25442915" w14:textId="77777777" w:rsidTr="004320F5">
        <w:trPr>
          <w:trHeight w:val="300"/>
          <w:jc w:val="center"/>
          <w:ins w:id="2235" w:author="Author"/>
        </w:trPr>
        <w:tc>
          <w:tcPr>
            <w:tcW w:w="896" w:type="dxa"/>
            <w:tcBorders>
              <w:top w:val="nil"/>
              <w:left w:val="single" w:sz="8" w:space="0" w:color="auto"/>
              <w:bottom w:val="nil"/>
              <w:right w:val="nil"/>
            </w:tcBorders>
            <w:vAlign w:val="center"/>
            <w:hideMark/>
          </w:tcPr>
          <w:p w14:paraId="3AAB8A0B" w14:textId="77777777" w:rsidR="00413AF4" w:rsidRDefault="00413AF4" w:rsidP="004320F5">
            <w:pPr>
              <w:pStyle w:val="TAC"/>
              <w:rPr>
                <w:ins w:id="2236" w:author="Author"/>
                <w:color w:val="000000" w:themeColor="text1"/>
                <w:szCs w:val="18"/>
              </w:rPr>
            </w:pPr>
            <w:ins w:id="2237" w:author="Author">
              <w:r>
                <w:t>001010</w:t>
              </w:r>
            </w:ins>
          </w:p>
        </w:tc>
        <w:tc>
          <w:tcPr>
            <w:tcW w:w="828" w:type="dxa"/>
            <w:tcBorders>
              <w:top w:val="nil"/>
              <w:left w:val="nil"/>
              <w:bottom w:val="nil"/>
              <w:right w:val="single" w:sz="8" w:space="0" w:color="auto"/>
            </w:tcBorders>
            <w:vAlign w:val="center"/>
            <w:hideMark/>
          </w:tcPr>
          <w:p w14:paraId="61DBAAC0" w14:textId="77777777" w:rsidR="00413AF4" w:rsidRDefault="00413AF4" w:rsidP="004320F5">
            <w:pPr>
              <w:pStyle w:val="TAC"/>
              <w:rPr>
                <w:ins w:id="2238" w:author="Author"/>
                <w:color w:val="000000" w:themeColor="text1"/>
                <w:szCs w:val="18"/>
              </w:rPr>
            </w:pPr>
            <w:ins w:id="2239" w:author="Author">
              <w:r>
                <w:t>1.1</w:t>
              </w:r>
            </w:ins>
          </w:p>
        </w:tc>
        <w:tc>
          <w:tcPr>
            <w:tcW w:w="896" w:type="dxa"/>
            <w:tcBorders>
              <w:top w:val="nil"/>
              <w:left w:val="single" w:sz="8" w:space="0" w:color="auto"/>
              <w:bottom w:val="nil"/>
              <w:right w:val="nil"/>
            </w:tcBorders>
            <w:vAlign w:val="center"/>
            <w:hideMark/>
          </w:tcPr>
          <w:p w14:paraId="43327106" w14:textId="77777777" w:rsidR="00413AF4" w:rsidRDefault="00413AF4" w:rsidP="004320F5">
            <w:pPr>
              <w:pStyle w:val="TAC"/>
              <w:rPr>
                <w:ins w:id="2240" w:author="Author"/>
                <w:color w:val="000000" w:themeColor="text1"/>
                <w:szCs w:val="18"/>
              </w:rPr>
            </w:pPr>
            <w:ins w:id="2241" w:author="Author">
              <w:r>
                <w:t>011010</w:t>
              </w:r>
            </w:ins>
          </w:p>
        </w:tc>
        <w:tc>
          <w:tcPr>
            <w:tcW w:w="828" w:type="dxa"/>
            <w:tcBorders>
              <w:top w:val="nil"/>
              <w:left w:val="nil"/>
              <w:bottom w:val="nil"/>
              <w:right w:val="single" w:sz="8" w:space="0" w:color="auto"/>
            </w:tcBorders>
            <w:vAlign w:val="center"/>
            <w:hideMark/>
          </w:tcPr>
          <w:p w14:paraId="0126D4E4" w14:textId="77777777" w:rsidR="00413AF4" w:rsidRDefault="00413AF4" w:rsidP="004320F5">
            <w:pPr>
              <w:pStyle w:val="TAC"/>
              <w:rPr>
                <w:ins w:id="2242" w:author="Author"/>
                <w:color w:val="000000" w:themeColor="text1"/>
                <w:szCs w:val="18"/>
              </w:rPr>
            </w:pPr>
            <w:ins w:id="2243" w:author="Author">
              <w:r>
                <w:t>2.7</w:t>
              </w:r>
            </w:ins>
          </w:p>
        </w:tc>
        <w:tc>
          <w:tcPr>
            <w:tcW w:w="896" w:type="dxa"/>
            <w:tcBorders>
              <w:top w:val="nil"/>
              <w:left w:val="single" w:sz="8" w:space="0" w:color="auto"/>
              <w:bottom w:val="nil"/>
              <w:right w:val="nil"/>
            </w:tcBorders>
            <w:vAlign w:val="center"/>
            <w:hideMark/>
          </w:tcPr>
          <w:p w14:paraId="49C1DCE9" w14:textId="77777777" w:rsidR="00413AF4" w:rsidRDefault="00413AF4" w:rsidP="004320F5">
            <w:pPr>
              <w:pStyle w:val="TAC"/>
              <w:rPr>
                <w:ins w:id="2244" w:author="Author"/>
                <w:color w:val="000000" w:themeColor="text1"/>
                <w:szCs w:val="18"/>
              </w:rPr>
            </w:pPr>
            <w:ins w:id="2245" w:author="Author">
              <w:r>
                <w:t>101010</w:t>
              </w:r>
            </w:ins>
          </w:p>
        </w:tc>
        <w:tc>
          <w:tcPr>
            <w:tcW w:w="828" w:type="dxa"/>
            <w:tcBorders>
              <w:top w:val="nil"/>
              <w:left w:val="nil"/>
              <w:bottom w:val="nil"/>
              <w:right w:val="single" w:sz="8" w:space="0" w:color="auto"/>
            </w:tcBorders>
            <w:vAlign w:val="center"/>
            <w:hideMark/>
          </w:tcPr>
          <w:p w14:paraId="2D44A552" w14:textId="77777777" w:rsidR="00413AF4" w:rsidRDefault="00413AF4" w:rsidP="004320F5">
            <w:pPr>
              <w:pStyle w:val="TAC"/>
              <w:rPr>
                <w:ins w:id="2246" w:author="Author"/>
                <w:color w:val="000000" w:themeColor="text1"/>
                <w:szCs w:val="18"/>
              </w:rPr>
            </w:pPr>
            <w:ins w:id="2247" w:author="Author">
              <w:r>
                <w:t>4.3</w:t>
              </w:r>
            </w:ins>
          </w:p>
        </w:tc>
        <w:tc>
          <w:tcPr>
            <w:tcW w:w="891" w:type="dxa"/>
            <w:tcBorders>
              <w:top w:val="nil"/>
              <w:left w:val="single" w:sz="8" w:space="0" w:color="auto"/>
              <w:bottom w:val="nil"/>
              <w:right w:val="nil"/>
            </w:tcBorders>
            <w:vAlign w:val="center"/>
            <w:hideMark/>
          </w:tcPr>
          <w:p w14:paraId="3D871574" w14:textId="77777777" w:rsidR="00413AF4" w:rsidRDefault="00413AF4" w:rsidP="004320F5">
            <w:pPr>
              <w:pStyle w:val="TAC"/>
              <w:rPr>
                <w:ins w:id="2248" w:author="Author"/>
                <w:color w:val="000000" w:themeColor="text1"/>
                <w:szCs w:val="18"/>
              </w:rPr>
            </w:pPr>
            <w:ins w:id="2249" w:author="Author">
              <w:r>
                <w:t>111010</w:t>
              </w:r>
            </w:ins>
          </w:p>
        </w:tc>
        <w:tc>
          <w:tcPr>
            <w:tcW w:w="852" w:type="dxa"/>
            <w:tcBorders>
              <w:top w:val="nil"/>
              <w:left w:val="nil"/>
              <w:bottom w:val="nil"/>
              <w:right w:val="single" w:sz="8" w:space="0" w:color="auto"/>
            </w:tcBorders>
            <w:vAlign w:val="center"/>
            <w:hideMark/>
          </w:tcPr>
          <w:p w14:paraId="024ED4BE" w14:textId="77777777" w:rsidR="00413AF4" w:rsidRDefault="00413AF4" w:rsidP="004320F5">
            <w:pPr>
              <w:pStyle w:val="TAC"/>
              <w:rPr>
                <w:ins w:id="2250" w:author="Author"/>
                <w:color w:val="000000" w:themeColor="text1"/>
                <w:szCs w:val="18"/>
              </w:rPr>
            </w:pPr>
            <w:ins w:id="2251" w:author="Author">
              <w:r>
                <w:t>5.9</w:t>
              </w:r>
            </w:ins>
          </w:p>
        </w:tc>
      </w:tr>
      <w:tr w:rsidR="00413AF4" w14:paraId="78824F93" w14:textId="77777777" w:rsidTr="004320F5">
        <w:trPr>
          <w:trHeight w:val="300"/>
          <w:jc w:val="center"/>
          <w:ins w:id="2252" w:author="Author"/>
        </w:trPr>
        <w:tc>
          <w:tcPr>
            <w:tcW w:w="896" w:type="dxa"/>
            <w:tcBorders>
              <w:top w:val="nil"/>
              <w:left w:val="single" w:sz="8" w:space="0" w:color="auto"/>
              <w:bottom w:val="nil"/>
              <w:right w:val="nil"/>
            </w:tcBorders>
            <w:vAlign w:val="center"/>
            <w:hideMark/>
          </w:tcPr>
          <w:p w14:paraId="42E8DCFA" w14:textId="77777777" w:rsidR="00413AF4" w:rsidRDefault="00413AF4" w:rsidP="004320F5">
            <w:pPr>
              <w:pStyle w:val="TAC"/>
              <w:rPr>
                <w:ins w:id="2253" w:author="Author"/>
                <w:color w:val="000000" w:themeColor="text1"/>
                <w:szCs w:val="18"/>
              </w:rPr>
            </w:pPr>
            <w:ins w:id="2254" w:author="Author">
              <w:r>
                <w:t>001011</w:t>
              </w:r>
            </w:ins>
          </w:p>
        </w:tc>
        <w:tc>
          <w:tcPr>
            <w:tcW w:w="828" w:type="dxa"/>
            <w:tcBorders>
              <w:top w:val="nil"/>
              <w:left w:val="nil"/>
              <w:bottom w:val="nil"/>
              <w:right w:val="single" w:sz="8" w:space="0" w:color="auto"/>
            </w:tcBorders>
            <w:vAlign w:val="center"/>
            <w:hideMark/>
          </w:tcPr>
          <w:p w14:paraId="7A724533" w14:textId="77777777" w:rsidR="00413AF4" w:rsidRDefault="00413AF4" w:rsidP="004320F5">
            <w:pPr>
              <w:pStyle w:val="TAC"/>
              <w:rPr>
                <w:ins w:id="2255" w:author="Author"/>
                <w:color w:val="000000" w:themeColor="text1"/>
                <w:szCs w:val="18"/>
              </w:rPr>
            </w:pPr>
            <w:ins w:id="2256" w:author="Author">
              <w:r>
                <w:t>1.2</w:t>
              </w:r>
            </w:ins>
          </w:p>
        </w:tc>
        <w:tc>
          <w:tcPr>
            <w:tcW w:w="896" w:type="dxa"/>
            <w:tcBorders>
              <w:top w:val="nil"/>
              <w:left w:val="single" w:sz="8" w:space="0" w:color="auto"/>
              <w:bottom w:val="nil"/>
              <w:right w:val="nil"/>
            </w:tcBorders>
            <w:vAlign w:val="center"/>
            <w:hideMark/>
          </w:tcPr>
          <w:p w14:paraId="0CD5A254" w14:textId="77777777" w:rsidR="00413AF4" w:rsidRDefault="00413AF4" w:rsidP="004320F5">
            <w:pPr>
              <w:pStyle w:val="TAC"/>
              <w:rPr>
                <w:ins w:id="2257" w:author="Author"/>
                <w:color w:val="000000" w:themeColor="text1"/>
                <w:szCs w:val="18"/>
              </w:rPr>
            </w:pPr>
            <w:ins w:id="2258" w:author="Author">
              <w:r>
                <w:t>011011</w:t>
              </w:r>
            </w:ins>
          </w:p>
        </w:tc>
        <w:tc>
          <w:tcPr>
            <w:tcW w:w="828" w:type="dxa"/>
            <w:tcBorders>
              <w:top w:val="nil"/>
              <w:left w:val="nil"/>
              <w:bottom w:val="nil"/>
              <w:right w:val="single" w:sz="8" w:space="0" w:color="auto"/>
            </w:tcBorders>
            <w:vAlign w:val="center"/>
            <w:hideMark/>
          </w:tcPr>
          <w:p w14:paraId="7AC11A19" w14:textId="77777777" w:rsidR="00413AF4" w:rsidRDefault="00413AF4" w:rsidP="004320F5">
            <w:pPr>
              <w:pStyle w:val="TAC"/>
              <w:rPr>
                <w:ins w:id="2259" w:author="Author"/>
                <w:color w:val="000000" w:themeColor="text1"/>
                <w:szCs w:val="18"/>
              </w:rPr>
            </w:pPr>
            <w:ins w:id="2260" w:author="Author">
              <w:r>
                <w:t>2.8</w:t>
              </w:r>
            </w:ins>
          </w:p>
        </w:tc>
        <w:tc>
          <w:tcPr>
            <w:tcW w:w="896" w:type="dxa"/>
            <w:tcBorders>
              <w:top w:val="nil"/>
              <w:left w:val="single" w:sz="8" w:space="0" w:color="auto"/>
              <w:bottom w:val="nil"/>
              <w:right w:val="nil"/>
            </w:tcBorders>
            <w:vAlign w:val="center"/>
            <w:hideMark/>
          </w:tcPr>
          <w:p w14:paraId="5D132A04" w14:textId="77777777" w:rsidR="00413AF4" w:rsidRDefault="00413AF4" w:rsidP="004320F5">
            <w:pPr>
              <w:pStyle w:val="TAC"/>
              <w:rPr>
                <w:ins w:id="2261" w:author="Author"/>
                <w:color w:val="000000" w:themeColor="text1"/>
                <w:szCs w:val="18"/>
              </w:rPr>
            </w:pPr>
            <w:ins w:id="2262" w:author="Author">
              <w:r>
                <w:t>101011</w:t>
              </w:r>
            </w:ins>
          </w:p>
        </w:tc>
        <w:tc>
          <w:tcPr>
            <w:tcW w:w="828" w:type="dxa"/>
            <w:tcBorders>
              <w:top w:val="nil"/>
              <w:left w:val="nil"/>
              <w:bottom w:val="nil"/>
              <w:right w:val="single" w:sz="8" w:space="0" w:color="auto"/>
            </w:tcBorders>
            <w:vAlign w:val="center"/>
            <w:hideMark/>
          </w:tcPr>
          <w:p w14:paraId="433FBBBC" w14:textId="77777777" w:rsidR="00413AF4" w:rsidRDefault="00413AF4" w:rsidP="004320F5">
            <w:pPr>
              <w:pStyle w:val="TAC"/>
              <w:rPr>
                <w:ins w:id="2263" w:author="Author"/>
                <w:color w:val="000000" w:themeColor="text1"/>
                <w:szCs w:val="18"/>
              </w:rPr>
            </w:pPr>
            <w:ins w:id="2264" w:author="Author">
              <w:r>
                <w:t>4.4</w:t>
              </w:r>
            </w:ins>
          </w:p>
        </w:tc>
        <w:tc>
          <w:tcPr>
            <w:tcW w:w="891" w:type="dxa"/>
            <w:tcBorders>
              <w:top w:val="nil"/>
              <w:left w:val="single" w:sz="8" w:space="0" w:color="auto"/>
              <w:bottom w:val="nil"/>
              <w:right w:val="nil"/>
            </w:tcBorders>
            <w:vAlign w:val="center"/>
            <w:hideMark/>
          </w:tcPr>
          <w:p w14:paraId="7F1204CB" w14:textId="77777777" w:rsidR="00413AF4" w:rsidRDefault="00413AF4" w:rsidP="004320F5">
            <w:pPr>
              <w:pStyle w:val="TAC"/>
              <w:rPr>
                <w:ins w:id="2265" w:author="Author"/>
                <w:color w:val="000000" w:themeColor="text1"/>
                <w:szCs w:val="18"/>
              </w:rPr>
            </w:pPr>
            <w:ins w:id="2266" w:author="Author">
              <w:r>
                <w:t>111011</w:t>
              </w:r>
            </w:ins>
          </w:p>
        </w:tc>
        <w:tc>
          <w:tcPr>
            <w:tcW w:w="852" w:type="dxa"/>
            <w:tcBorders>
              <w:top w:val="nil"/>
              <w:left w:val="nil"/>
              <w:bottom w:val="nil"/>
              <w:right w:val="single" w:sz="8" w:space="0" w:color="auto"/>
            </w:tcBorders>
            <w:vAlign w:val="center"/>
            <w:hideMark/>
          </w:tcPr>
          <w:p w14:paraId="714ED65B" w14:textId="77777777" w:rsidR="00413AF4" w:rsidRDefault="00413AF4" w:rsidP="004320F5">
            <w:pPr>
              <w:pStyle w:val="TAC"/>
              <w:rPr>
                <w:ins w:id="2267" w:author="Author"/>
                <w:color w:val="000000" w:themeColor="text1"/>
                <w:szCs w:val="18"/>
              </w:rPr>
            </w:pPr>
            <w:ins w:id="2268" w:author="Author">
              <w:r>
                <w:t>6.0</w:t>
              </w:r>
            </w:ins>
          </w:p>
        </w:tc>
      </w:tr>
      <w:tr w:rsidR="00413AF4" w14:paraId="4F74ACEA" w14:textId="77777777" w:rsidTr="004320F5">
        <w:trPr>
          <w:trHeight w:val="300"/>
          <w:jc w:val="center"/>
          <w:ins w:id="2269" w:author="Author"/>
        </w:trPr>
        <w:tc>
          <w:tcPr>
            <w:tcW w:w="896" w:type="dxa"/>
            <w:tcBorders>
              <w:top w:val="nil"/>
              <w:left w:val="single" w:sz="8" w:space="0" w:color="auto"/>
              <w:bottom w:val="nil"/>
              <w:right w:val="nil"/>
            </w:tcBorders>
            <w:vAlign w:val="center"/>
            <w:hideMark/>
          </w:tcPr>
          <w:p w14:paraId="3A33B79C" w14:textId="77777777" w:rsidR="00413AF4" w:rsidRDefault="00413AF4" w:rsidP="004320F5">
            <w:pPr>
              <w:pStyle w:val="TAC"/>
              <w:rPr>
                <w:ins w:id="2270" w:author="Author"/>
                <w:color w:val="000000" w:themeColor="text1"/>
                <w:szCs w:val="18"/>
              </w:rPr>
            </w:pPr>
            <w:ins w:id="2271" w:author="Author">
              <w:r>
                <w:t>001100</w:t>
              </w:r>
            </w:ins>
          </w:p>
        </w:tc>
        <w:tc>
          <w:tcPr>
            <w:tcW w:w="828" w:type="dxa"/>
            <w:tcBorders>
              <w:top w:val="nil"/>
              <w:left w:val="nil"/>
              <w:bottom w:val="nil"/>
              <w:right w:val="single" w:sz="8" w:space="0" w:color="auto"/>
            </w:tcBorders>
            <w:vAlign w:val="center"/>
            <w:hideMark/>
          </w:tcPr>
          <w:p w14:paraId="6D17A33A" w14:textId="77777777" w:rsidR="00413AF4" w:rsidRDefault="00413AF4" w:rsidP="004320F5">
            <w:pPr>
              <w:pStyle w:val="TAC"/>
              <w:rPr>
                <w:ins w:id="2272" w:author="Author"/>
                <w:color w:val="000000" w:themeColor="text1"/>
                <w:szCs w:val="18"/>
              </w:rPr>
            </w:pPr>
            <w:ins w:id="2273" w:author="Author">
              <w:r>
                <w:rPr>
                  <w:color w:val="000000"/>
                </w:rPr>
                <w:t>1.3</w:t>
              </w:r>
            </w:ins>
          </w:p>
        </w:tc>
        <w:tc>
          <w:tcPr>
            <w:tcW w:w="896" w:type="dxa"/>
            <w:tcBorders>
              <w:top w:val="nil"/>
              <w:left w:val="single" w:sz="8" w:space="0" w:color="auto"/>
              <w:bottom w:val="nil"/>
              <w:right w:val="nil"/>
            </w:tcBorders>
            <w:vAlign w:val="center"/>
            <w:hideMark/>
          </w:tcPr>
          <w:p w14:paraId="3EDDD3D1" w14:textId="77777777" w:rsidR="00413AF4" w:rsidRDefault="00413AF4" w:rsidP="004320F5">
            <w:pPr>
              <w:pStyle w:val="TAC"/>
              <w:rPr>
                <w:ins w:id="2274" w:author="Author"/>
                <w:color w:val="000000" w:themeColor="text1"/>
                <w:szCs w:val="18"/>
              </w:rPr>
            </w:pPr>
            <w:ins w:id="2275" w:author="Author">
              <w:r>
                <w:t>011100</w:t>
              </w:r>
            </w:ins>
          </w:p>
        </w:tc>
        <w:tc>
          <w:tcPr>
            <w:tcW w:w="828" w:type="dxa"/>
            <w:tcBorders>
              <w:top w:val="nil"/>
              <w:left w:val="nil"/>
              <w:bottom w:val="nil"/>
              <w:right w:val="single" w:sz="8" w:space="0" w:color="auto"/>
            </w:tcBorders>
            <w:vAlign w:val="center"/>
            <w:hideMark/>
          </w:tcPr>
          <w:p w14:paraId="5F13DA68" w14:textId="77777777" w:rsidR="00413AF4" w:rsidRDefault="00413AF4" w:rsidP="004320F5">
            <w:pPr>
              <w:pStyle w:val="TAC"/>
              <w:rPr>
                <w:ins w:id="2276" w:author="Author"/>
                <w:color w:val="000000" w:themeColor="text1"/>
                <w:szCs w:val="18"/>
              </w:rPr>
            </w:pPr>
            <w:ins w:id="2277" w:author="Author">
              <w:r>
                <w:t>2.9</w:t>
              </w:r>
            </w:ins>
          </w:p>
        </w:tc>
        <w:tc>
          <w:tcPr>
            <w:tcW w:w="896" w:type="dxa"/>
            <w:tcBorders>
              <w:top w:val="nil"/>
              <w:left w:val="single" w:sz="8" w:space="0" w:color="auto"/>
              <w:bottom w:val="nil"/>
              <w:right w:val="nil"/>
            </w:tcBorders>
            <w:vAlign w:val="center"/>
            <w:hideMark/>
          </w:tcPr>
          <w:p w14:paraId="17AEADB0" w14:textId="77777777" w:rsidR="00413AF4" w:rsidRDefault="00413AF4" w:rsidP="004320F5">
            <w:pPr>
              <w:pStyle w:val="TAC"/>
              <w:rPr>
                <w:ins w:id="2278" w:author="Author"/>
                <w:color w:val="000000" w:themeColor="text1"/>
                <w:szCs w:val="18"/>
              </w:rPr>
            </w:pPr>
            <w:ins w:id="2279" w:author="Author">
              <w:r>
                <w:t>101100</w:t>
              </w:r>
            </w:ins>
          </w:p>
        </w:tc>
        <w:tc>
          <w:tcPr>
            <w:tcW w:w="828" w:type="dxa"/>
            <w:tcBorders>
              <w:top w:val="nil"/>
              <w:left w:val="nil"/>
              <w:bottom w:val="nil"/>
              <w:right w:val="single" w:sz="8" w:space="0" w:color="auto"/>
            </w:tcBorders>
            <w:vAlign w:val="center"/>
            <w:hideMark/>
          </w:tcPr>
          <w:p w14:paraId="2349ED9D" w14:textId="77777777" w:rsidR="00413AF4" w:rsidRDefault="00413AF4" w:rsidP="004320F5">
            <w:pPr>
              <w:pStyle w:val="TAC"/>
              <w:rPr>
                <w:ins w:id="2280" w:author="Author"/>
                <w:color w:val="000000" w:themeColor="text1"/>
                <w:szCs w:val="18"/>
              </w:rPr>
            </w:pPr>
            <w:ins w:id="2281" w:author="Author">
              <w:r>
                <w:t>4.5</w:t>
              </w:r>
            </w:ins>
          </w:p>
        </w:tc>
        <w:tc>
          <w:tcPr>
            <w:tcW w:w="891" w:type="dxa"/>
            <w:tcBorders>
              <w:top w:val="nil"/>
              <w:left w:val="single" w:sz="8" w:space="0" w:color="auto"/>
              <w:bottom w:val="nil"/>
              <w:right w:val="nil"/>
            </w:tcBorders>
            <w:vAlign w:val="center"/>
            <w:hideMark/>
          </w:tcPr>
          <w:p w14:paraId="662D6E1C" w14:textId="77777777" w:rsidR="00413AF4" w:rsidRDefault="00413AF4" w:rsidP="004320F5">
            <w:pPr>
              <w:pStyle w:val="TAC"/>
              <w:rPr>
                <w:ins w:id="2282" w:author="Author"/>
                <w:color w:val="000000" w:themeColor="text1"/>
                <w:szCs w:val="18"/>
              </w:rPr>
            </w:pPr>
            <w:ins w:id="2283" w:author="Author">
              <w:r>
                <w:t>111100</w:t>
              </w:r>
            </w:ins>
          </w:p>
        </w:tc>
        <w:tc>
          <w:tcPr>
            <w:tcW w:w="852" w:type="dxa"/>
            <w:tcBorders>
              <w:top w:val="nil"/>
              <w:left w:val="nil"/>
              <w:bottom w:val="nil"/>
              <w:right w:val="single" w:sz="8" w:space="0" w:color="auto"/>
            </w:tcBorders>
            <w:vAlign w:val="center"/>
            <w:hideMark/>
          </w:tcPr>
          <w:p w14:paraId="77E60C59" w14:textId="77777777" w:rsidR="00413AF4" w:rsidRDefault="00413AF4" w:rsidP="004320F5">
            <w:pPr>
              <w:pStyle w:val="TAC"/>
              <w:rPr>
                <w:ins w:id="2284" w:author="Author"/>
                <w:color w:val="000000" w:themeColor="text1"/>
                <w:szCs w:val="18"/>
              </w:rPr>
            </w:pPr>
            <w:ins w:id="2285" w:author="Author">
              <w:r>
                <w:t>6.1</w:t>
              </w:r>
            </w:ins>
          </w:p>
        </w:tc>
      </w:tr>
      <w:tr w:rsidR="00413AF4" w14:paraId="1EBF34D3" w14:textId="77777777" w:rsidTr="004320F5">
        <w:trPr>
          <w:trHeight w:val="300"/>
          <w:jc w:val="center"/>
          <w:ins w:id="2286" w:author="Author"/>
        </w:trPr>
        <w:tc>
          <w:tcPr>
            <w:tcW w:w="896" w:type="dxa"/>
            <w:tcBorders>
              <w:top w:val="nil"/>
              <w:left w:val="single" w:sz="8" w:space="0" w:color="auto"/>
              <w:bottom w:val="nil"/>
              <w:right w:val="nil"/>
            </w:tcBorders>
            <w:vAlign w:val="center"/>
            <w:hideMark/>
          </w:tcPr>
          <w:p w14:paraId="4A1A6D24" w14:textId="77777777" w:rsidR="00413AF4" w:rsidRDefault="00413AF4" w:rsidP="004320F5">
            <w:pPr>
              <w:pStyle w:val="TAC"/>
              <w:rPr>
                <w:ins w:id="2287" w:author="Author"/>
                <w:color w:val="000000" w:themeColor="text1"/>
                <w:szCs w:val="18"/>
              </w:rPr>
            </w:pPr>
            <w:ins w:id="2288" w:author="Author">
              <w:r>
                <w:t>001101</w:t>
              </w:r>
            </w:ins>
          </w:p>
        </w:tc>
        <w:tc>
          <w:tcPr>
            <w:tcW w:w="828" w:type="dxa"/>
            <w:tcBorders>
              <w:top w:val="nil"/>
              <w:left w:val="nil"/>
              <w:bottom w:val="nil"/>
              <w:right w:val="single" w:sz="8" w:space="0" w:color="auto"/>
            </w:tcBorders>
            <w:vAlign w:val="center"/>
            <w:hideMark/>
          </w:tcPr>
          <w:p w14:paraId="72D9D9A3" w14:textId="77777777" w:rsidR="00413AF4" w:rsidRDefault="00413AF4" w:rsidP="004320F5">
            <w:pPr>
              <w:pStyle w:val="TAC"/>
              <w:rPr>
                <w:ins w:id="2289" w:author="Author"/>
                <w:color w:val="000000" w:themeColor="text1"/>
                <w:szCs w:val="18"/>
              </w:rPr>
            </w:pPr>
            <w:ins w:id="2290" w:author="Author">
              <w:r>
                <w:rPr>
                  <w:color w:val="000000"/>
                </w:rPr>
                <w:t>1.4</w:t>
              </w:r>
            </w:ins>
          </w:p>
        </w:tc>
        <w:tc>
          <w:tcPr>
            <w:tcW w:w="896" w:type="dxa"/>
            <w:tcBorders>
              <w:top w:val="nil"/>
              <w:left w:val="single" w:sz="8" w:space="0" w:color="auto"/>
              <w:bottom w:val="nil"/>
              <w:right w:val="nil"/>
            </w:tcBorders>
            <w:vAlign w:val="center"/>
            <w:hideMark/>
          </w:tcPr>
          <w:p w14:paraId="2A7F4112" w14:textId="77777777" w:rsidR="00413AF4" w:rsidRDefault="00413AF4" w:rsidP="004320F5">
            <w:pPr>
              <w:pStyle w:val="TAC"/>
              <w:rPr>
                <w:ins w:id="2291" w:author="Author"/>
                <w:color w:val="000000" w:themeColor="text1"/>
                <w:szCs w:val="18"/>
              </w:rPr>
            </w:pPr>
            <w:ins w:id="2292" w:author="Author">
              <w:r>
                <w:t>011101</w:t>
              </w:r>
            </w:ins>
          </w:p>
        </w:tc>
        <w:tc>
          <w:tcPr>
            <w:tcW w:w="828" w:type="dxa"/>
            <w:tcBorders>
              <w:top w:val="nil"/>
              <w:left w:val="nil"/>
              <w:bottom w:val="nil"/>
              <w:right w:val="single" w:sz="8" w:space="0" w:color="auto"/>
            </w:tcBorders>
            <w:vAlign w:val="center"/>
            <w:hideMark/>
          </w:tcPr>
          <w:p w14:paraId="6EF016F1" w14:textId="77777777" w:rsidR="00413AF4" w:rsidRDefault="00413AF4" w:rsidP="004320F5">
            <w:pPr>
              <w:pStyle w:val="TAC"/>
              <w:rPr>
                <w:ins w:id="2293" w:author="Author"/>
                <w:color w:val="000000" w:themeColor="text1"/>
                <w:szCs w:val="18"/>
              </w:rPr>
            </w:pPr>
            <w:ins w:id="2294" w:author="Author">
              <w:r>
                <w:t>3.0</w:t>
              </w:r>
            </w:ins>
          </w:p>
        </w:tc>
        <w:tc>
          <w:tcPr>
            <w:tcW w:w="896" w:type="dxa"/>
            <w:tcBorders>
              <w:top w:val="nil"/>
              <w:left w:val="single" w:sz="8" w:space="0" w:color="auto"/>
              <w:bottom w:val="nil"/>
              <w:right w:val="nil"/>
            </w:tcBorders>
            <w:vAlign w:val="center"/>
            <w:hideMark/>
          </w:tcPr>
          <w:p w14:paraId="0BAD1FBA" w14:textId="77777777" w:rsidR="00413AF4" w:rsidRDefault="00413AF4" w:rsidP="004320F5">
            <w:pPr>
              <w:pStyle w:val="TAC"/>
              <w:rPr>
                <w:ins w:id="2295" w:author="Author"/>
                <w:color w:val="000000" w:themeColor="text1"/>
                <w:szCs w:val="18"/>
              </w:rPr>
            </w:pPr>
            <w:ins w:id="2296" w:author="Author">
              <w:r>
                <w:t>101101</w:t>
              </w:r>
            </w:ins>
          </w:p>
        </w:tc>
        <w:tc>
          <w:tcPr>
            <w:tcW w:w="828" w:type="dxa"/>
            <w:tcBorders>
              <w:top w:val="nil"/>
              <w:left w:val="nil"/>
              <w:bottom w:val="nil"/>
              <w:right w:val="single" w:sz="8" w:space="0" w:color="auto"/>
            </w:tcBorders>
            <w:vAlign w:val="center"/>
            <w:hideMark/>
          </w:tcPr>
          <w:p w14:paraId="0BA6E5EF" w14:textId="77777777" w:rsidR="00413AF4" w:rsidRDefault="00413AF4" w:rsidP="004320F5">
            <w:pPr>
              <w:pStyle w:val="TAC"/>
              <w:rPr>
                <w:ins w:id="2297" w:author="Author"/>
                <w:color w:val="000000" w:themeColor="text1"/>
                <w:szCs w:val="18"/>
              </w:rPr>
            </w:pPr>
            <w:ins w:id="2298" w:author="Author">
              <w:r>
                <w:t>4.6</w:t>
              </w:r>
            </w:ins>
          </w:p>
        </w:tc>
        <w:tc>
          <w:tcPr>
            <w:tcW w:w="891" w:type="dxa"/>
            <w:tcBorders>
              <w:top w:val="nil"/>
              <w:left w:val="single" w:sz="8" w:space="0" w:color="auto"/>
              <w:bottom w:val="nil"/>
              <w:right w:val="nil"/>
            </w:tcBorders>
            <w:vAlign w:val="center"/>
            <w:hideMark/>
          </w:tcPr>
          <w:p w14:paraId="1CCFC09E" w14:textId="77777777" w:rsidR="00413AF4" w:rsidRDefault="00413AF4" w:rsidP="004320F5">
            <w:pPr>
              <w:pStyle w:val="TAC"/>
              <w:rPr>
                <w:ins w:id="2299" w:author="Author"/>
                <w:color w:val="000000" w:themeColor="text1"/>
                <w:szCs w:val="18"/>
              </w:rPr>
            </w:pPr>
            <w:ins w:id="2300" w:author="Author">
              <w:r>
                <w:t>111101</w:t>
              </w:r>
            </w:ins>
          </w:p>
        </w:tc>
        <w:tc>
          <w:tcPr>
            <w:tcW w:w="852" w:type="dxa"/>
            <w:tcBorders>
              <w:top w:val="nil"/>
              <w:left w:val="nil"/>
              <w:bottom w:val="nil"/>
              <w:right w:val="single" w:sz="8" w:space="0" w:color="auto"/>
            </w:tcBorders>
            <w:vAlign w:val="center"/>
            <w:hideMark/>
          </w:tcPr>
          <w:p w14:paraId="691D291D" w14:textId="77777777" w:rsidR="00413AF4" w:rsidRDefault="00413AF4" w:rsidP="004320F5">
            <w:pPr>
              <w:pStyle w:val="TAC"/>
              <w:rPr>
                <w:ins w:id="2301" w:author="Author"/>
                <w:color w:val="000000" w:themeColor="text1"/>
                <w:szCs w:val="18"/>
              </w:rPr>
            </w:pPr>
            <w:ins w:id="2302" w:author="Author">
              <w:r>
                <w:t>6.2</w:t>
              </w:r>
            </w:ins>
          </w:p>
        </w:tc>
      </w:tr>
      <w:tr w:rsidR="00413AF4" w14:paraId="1CDAA564" w14:textId="77777777" w:rsidTr="004320F5">
        <w:trPr>
          <w:trHeight w:val="300"/>
          <w:jc w:val="center"/>
          <w:ins w:id="2303" w:author="Author"/>
        </w:trPr>
        <w:tc>
          <w:tcPr>
            <w:tcW w:w="896" w:type="dxa"/>
            <w:tcBorders>
              <w:top w:val="nil"/>
              <w:left w:val="single" w:sz="8" w:space="0" w:color="auto"/>
              <w:bottom w:val="nil"/>
              <w:right w:val="nil"/>
            </w:tcBorders>
            <w:vAlign w:val="center"/>
            <w:hideMark/>
          </w:tcPr>
          <w:p w14:paraId="285A3CB9" w14:textId="77777777" w:rsidR="00413AF4" w:rsidRDefault="00413AF4" w:rsidP="004320F5">
            <w:pPr>
              <w:pStyle w:val="TAC"/>
              <w:rPr>
                <w:ins w:id="2304" w:author="Author"/>
                <w:color w:val="000000" w:themeColor="text1"/>
                <w:szCs w:val="18"/>
              </w:rPr>
            </w:pPr>
            <w:ins w:id="2305" w:author="Author">
              <w:r>
                <w:t>001110</w:t>
              </w:r>
            </w:ins>
          </w:p>
        </w:tc>
        <w:tc>
          <w:tcPr>
            <w:tcW w:w="828" w:type="dxa"/>
            <w:tcBorders>
              <w:top w:val="nil"/>
              <w:left w:val="nil"/>
              <w:bottom w:val="nil"/>
              <w:right w:val="single" w:sz="8" w:space="0" w:color="auto"/>
            </w:tcBorders>
            <w:vAlign w:val="center"/>
            <w:hideMark/>
          </w:tcPr>
          <w:p w14:paraId="28D85648" w14:textId="77777777" w:rsidR="00413AF4" w:rsidRDefault="00413AF4" w:rsidP="004320F5">
            <w:pPr>
              <w:pStyle w:val="TAC"/>
              <w:rPr>
                <w:ins w:id="2306" w:author="Author"/>
                <w:color w:val="000000" w:themeColor="text1"/>
                <w:szCs w:val="18"/>
              </w:rPr>
            </w:pPr>
            <w:ins w:id="2307" w:author="Author">
              <w:r>
                <w:rPr>
                  <w:color w:val="000000"/>
                </w:rPr>
                <w:t>1.5</w:t>
              </w:r>
            </w:ins>
          </w:p>
        </w:tc>
        <w:tc>
          <w:tcPr>
            <w:tcW w:w="896" w:type="dxa"/>
            <w:tcBorders>
              <w:top w:val="nil"/>
              <w:left w:val="single" w:sz="8" w:space="0" w:color="auto"/>
              <w:bottom w:val="nil"/>
              <w:right w:val="nil"/>
            </w:tcBorders>
            <w:vAlign w:val="center"/>
            <w:hideMark/>
          </w:tcPr>
          <w:p w14:paraId="0E72D02A" w14:textId="77777777" w:rsidR="00413AF4" w:rsidRDefault="00413AF4" w:rsidP="004320F5">
            <w:pPr>
              <w:pStyle w:val="TAC"/>
              <w:rPr>
                <w:ins w:id="2308" w:author="Author"/>
                <w:color w:val="000000" w:themeColor="text1"/>
                <w:szCs w:val="18"/>
              </w:rPr>
            </w:pPr>
            <w:ins w:id="2309" w:author="Author">
              <w:r>
                <w:t>011110</w:t>
              </w:r>
            </w:ins>
          </w:p>
        </w:tc>
        <w:tc>
          <w:tcPr>
            <w:tcW w:w="828" w:type="dxa"/>
            <w:tcBorders>
              <w:top w:val="nil"/>
              <w:left w:val="nil"/>
              <w:bottom w:val="nil"/>
              <w:right w:val="single" w:sz="8" w:space="0" w:color="auto"/>
            </w:tcBorders>
            <w:vAlign w:val="center"/>
            <w:hideMark/>
          </w:tcPr>
          <w:p w14:paraId="65A8A416" w14:textId="77777777" w:rsidR="00413AF4" w:rsidRDefault="00413AF4" w:rsidP="004320F5">
            <w:pPr>
              <w:pStyle w:val="TAC"/>
              <w:rPr>
                <w:ins w:id="2310" w:author="Author"/>
                <w:color w:val="000000" w:themeColor="text1"/>
                <w:szCs w:val="18"/>
              </w:rPr>
            </w:pPr>
            <w:ins w:id="2311" w:author="Author">
              <w:r>
                <w:t>3.1</w:t>
              </w:r>
            </w:ins>
          </w:p>
        </w:tc>
        <w:tc>
          <w:tcPr>
            <w:tcW w:w="896" w:type="dxa"/>
            <w:tcBorders>
              <w:top w:val="nil"/>
              <w:left w:val="single" w:sz="8" w:space="0" w:color="auto"/>
              <w:bottom w:val="nil"/>
              <w:right w:val="nil"/>
            </w:tcBorders>
            <w:vAlign w:val="center"/>
            <w:hideMark/>
          </w:tcPr>
          <w:p w14:paraId="11ABCF1D" w14:textId="77777777" w:rsidR="00413AF4" w:rsidRDefault="00413AF4" w:rsidP="004320F5">
            <w:pPr>
              <w:pStyle w:val="TAC"/>
              <w:rPr>
                <w:ins w:id="2312" w:author="Author"/>
                <w:color w:val="000000" w:themeColor="text1"/>
                <w:szCs w:val="18"/>
              </w:rPr>
            </w:pPr>
            <w:ins w:id="2313" w:author="Author">
              <w:r>
                <w:t>101110</w:t>
              </w:r>
            </w:ins>
          </w:p>
        </w:tc>
        <w:tc>
          <w:tcPr>
            <w:tcW w:w="828" w:type="dxa"/>
            <w:tcBorders>
              <w:top w:val="nil"/>
              <w:left w:val="nil"/>
              <w:bottom w:val="nil"/>
              <w:right w:val="single" w:sz="8" w:space="0" w:color="auto"/>
            </w:tcBorders>
            <w:vAlign w:val="center"/>
            <w:hideMark/>
          </w:tcPr>
          <w:p w14:paraId="07354D53" w14:textId="77777777" w:rsidR="00413AF4" w:rsidRDefault="00413AF4" w:rsidP="004320F5">
            <w:pPr>
              <w:pStyle w:val="TAC"/>
              <w:rPr>
                <w:ins w:id="2314" w:author="Author"/>
                <w:color w:val="000000" w:themeColor="text1"/>
                <w:szCs w:val="18"/>
              </w:rPr>
            </w:pPr>
            <w:ins w:id="2315" w:author="Author">
              <w:r>
                <w:t>4.7</w:t>
              </w:r>
            </w:ins>
          </w:p>
        </w:tc>
        <w:tc>
          <w:tcPr>
            <w:tcW w:w="891" w:type="dxa"/>
            <w:tcBorders>
              <w:top w:val="nil"/>
              <w:left w:val="single" w:sz="8" w:space="0" w:color="auto"/>
              <w:bottom w:val="nil"/>
              <w:right w:val="nil"/>
            </w:tcBorders>
            <w:vAlign w:val="center"/>
            <w:hideMark/>
          </w:tcPr>
          <w:p w14:paraId="22E42F10" w14:textId="77777777" w:rsidR="00413AF4" w:rsidRDefault="00413AF4" w:rsidP="004320F5">
            <w:pPr>
              <w:pStyle w:val="TAC"/>
              <w:rPr>
                <w:ins w:id="2316" w:author="Author"/>
                <w:color w:val="000000" w:themeColor="text1"/>
                <w:szCs w:val="18"/>
              </w:rPr>
            </w:pPr>
            <w:ins w:id="2317" w:author="Author">
              <w:r>
                <w:t>111110</w:t>
              </w:r>
            </w:ins>
          </w:p>
        </w:tc>
        <w:tc>
          <w:tcPr>
            <w:tcW w:w="852" w:type="dxa"/>
            <w:tcBorders>
              <w:top w:val="nil"/>
              <w:left w:val="nil"/>
              <w:bottom w:val="nil"/>
              <w:right w:val="single" w:sz="8" w:space="0" w:color="auto"/>
            </w:tcBorders>
            <w:vAlign w:val="center"/>
            <w:hideMark/>
          </w:tcPr>
          <w:p w14:paraId="26EE3E59" w14:textId="77777777" w:rsidR="00413AF4" w:rsidRDefault="00413AF4" w:rsidP="004320F5">
            <w:pPr>
              <w:pStyle w:val="TAC"/>
              <w:rPr>
                <w:ins w:id="2318" w:author="Author"/>
                <w:color w:val="000000" w:themeColor="text1"/>
                <w:szCs w:val="18"/>
              </w:rPr>
            </w:pPr>
            <w:ins w:id="2319" w:author="Author">
              <w:r>
                <w:t>6.3</w:t>
              </w:r>
            </w:ins>
          </w:p>
        </w:tc>
      </w:tr>
      <w:tr w:rsidR="00413AF4" w14:paraId="01A47DAC" w14:textId="77777777" w:rsidTr="004320F5">
        <w:trPr>
          <w:trHeight w:val="300"/>
          <w:jc w:val="center"/>
          <w:ins w:id="2320" w:author="Author"/>
        </w:trPr>
        <w:tc>
          <w:tcPr>
            <w:tcW w:w="896" w:type="dxa"/>
            <w:tcBorders>
              <w:top w:val="nil"/>
              <w:left w:val="single" w:sz="8" w:space="0" w:color="auto"/>
              <w:bottom w:val="single" w:sz="8" w:space="0" w:color="auto"/>
              <w:right w:val="nil"/>
            </w:tcBorders>
            <w:vAlign w:val="center"/>
            <w:hideMark/>
          </w:tcPr>
          <w:p w14:paraId="0B07A4A1" w14:textId="77777777" w:rsidR="00413AF4" w:rsidRDefault="00413AF4" w:rsidP="004320F5">
            <w:pPr>
              <w:pStyle w:val="TAC"/>
              <w:rPr>
                <w:ins w:id="2321" w:author="Author"/>
                <w:color w:val="000000" w:themeColor="text1"/>
                <w:szCs w:val="18"/>
              </w:rPr>
            </w:pPr>
            <w:ins w:id="2322" w:author="Author">
              <w:r>
                <w:t>001111</w:t>
              </w:r>
            </w:ins>
          </w:p>
        </w:tc>
        <w:tc>
          <w:tcPr>
            <w:tcW w:w="828" w:type="dxa"/>
            <w:tcBorders>
              <w:top w:val="nil"/>
              <w:left w:val="nil"/>
              <w:bottom w:val="single" w:sz="8" w:space="0" w:color="auto"/>
              <w:right w:val="single" w:sz="8" w:space="0" w:color="auto"/>
            </w:tcBorders>
            <w:vAlign w:val="center"/>
            <w:hideMark/>
          </w:tcPr>
          <w:p w14:paraId="3F4369EA" w14:textId="77777777" w:rsidR="00413AF4" w:rsidRDefault="00413AF4" w:rsidP="004320F5">
            <w:pPr>
              <w:pStyle w:val="TAC"/>
              <w:rPr>
                <w:ins w:id="2323" w:author="Author"/>
                <w:color w:val="000000" w:themeColor="text1"/>
                <w:szCs w:val="18"/>
              </w:rPr>
            </w:pPr>
            <w:ins w:id="2324" w:author="Author">
              <w:r>
                <w:rPr>
                  <w:color w:val="000000"/>
                </w:rPr>
                <w:t>1.6</w:t>
              </w:r>
            </w:ins>
          </w:p>
        </w:tc>
        <w:tc>
          <w:tcPr>
            <w:tcW w:w="896" w:type="dxa"/>
            <w:tcBorders>
              <w:top w:val="nil"/>
              <w:left w:val="single" w:sz="8" w:space="0" w:color="auto"/>
              <w:bottom w:val="single" w:sz="8" w:space="0" w:color="auto"/>
              <w:right w:val="nil"/>
            </w:tcBorders>
            <w:vAlign w:val="center"/>
            <w:hideMark/>
          </w:tcPr>
          <w:p w14:paraId="1842FD0B" w14:textId="77777777" w:rsidR="00413AF4" w:rsidRDefault="00413AF4" w:rsidP="004320F5">
            <w:pPr>
              <w:pStyle w:val="TAC"/>
              <w:rPr>
                <w:ins w:id="2325" w:author="Author"/>
                <w:color w:val="000000" w:themeColor="text1"/>
                <w:szCs w:val="18"/>
              </w:rPr>
            </w:pPr>
            <w:ins w:id="2326" w:author="Author">
              <w:r>
                <w:t>011111</w:t>
              </w:r>
            </w:ins>
          </w:p>
        </w:tc>
        <w:tc>
          <w:tcPr>
            <w:tcW w:w="828" w:type="dxa"/>
            <w:tcBorders>
              <w:top w:val="nil"/>
              <w:left w:val="nil"/>
              <w:bottom w:val="single" w:sz="8" w:space="0" w:color="auto"/>
              <w:right w:val="single" w:sz="8" w:space="0" w:color="auto"/>
            </w:tcBorders>
            <w:vAlign w:val="center"/>
            <w:hideMark/>
          </w:tcPr>
          <w:p w14:paraId="5CF249F7" w14:textId="77777777" w:rsidR="00413AF4" w:rsidRDefault="00413AF4" w:rsidP="004320F5">
            <w:pPr>
              <w:pStyle w:val="TAC"/>
              <w:rPr>
                <w:ins w:id="2327" w:author="Author"/>
                <w:color w:val="000000" w:themeColor="text1"/>
                <w:szCs w:val="18"/>
              </w:rPr>
            </w:pPr>
            <w:ins w:id="2328" w:author="Author">
              <w:r>
                <w:t>3.2</w:t>
              </w:r>
            </w:ins>
          </w:p>
        </w:tc>
        <w:tc>
          <w:tcPr>
            <w:tcW w:w="896" w:type="dxa"/>
            <w:tcBorders>
              <w:top w:val="nil"/>
              <w:left w:val="single" w:sz="8" w:space="0" w:color="auto"/>
              <w:bottom w:val="single" w:sz="8" w:space="0" w:color="auto"/>
              <w:right w:val="nil"/>
            </w:tcBorders>
            <w:vAlign w:val="center"/>
            <w:hideMark/>
          </w:tcPr>
          <w:p w14:paraId="560C60B2" w14:textId="77777777" w:rsidR="00413AF4" w:rsidRDefault="00413AF4" w:rsidP="004320F5">
            <w:pPr>
              <w:pStyle w:val="TAC"/>
              <w:rPr>
                <w:ins w:id="2329" w:author="Author"/>
                <w:color w:val="000000" w:themeColor="text1"/>
                <w:szCs w:val="18"/>
              </w:rPr>
            </w:pPr>
            <w:ins w:id="2330" w:author="Author">
              <w:r>
                <w:t>101111</w:t>
              </w:r>
            </w:ins>
          </w:p>
        </w:tc>
        <w:tc>
          <w:tcPr>
            <w:tcW w:w="828" w:type="dxa"/>
            <w:tcBorders>
              <w:top w:val="nil"/>
              <w:left w:val="nil"/>
              <w:bottom w:val="single" w:sz="8" w:space="0" w:color="auto"/>
              <w:right w:val="single" w:sz="8" w:space="0" w:color="auto"/>
            </w:tcBorders>
            <w:vAlign w:val="center"/>
            <w:hideMark/>
          </w:tcPr>
          <w:p w14:paraId="33E66FF2" w14:textId="77777777" w:rsidR="00413AF4" w:rsidRDefault="00413AF4" w:rsidP="004320F5">
            <w:pPr>
              <w:pStyle w:val="TAC"/>
              <w:rPr>
                <w:ins w:id="2331" w:author="Author"/>
                <w:color w:val="000000" w:themeColor="text1"/>
                <w:szCs w:val="18"/>
              </w:rPr>
            </w:pPr>
            <w:ins w:id="2332" w:author="Author">
              <w:r>
                <w:t>4.8</w:t>
              </w:r>
            </w:ins>
          </w:p>
        </w:tc>
        <w:tc>
          <w:tcPr>
            <w:tcW w:w="891" w:type="dxa"/>
            <w:tcBorders>
              <w:top w:val="nil"/>
              <w:left w:val="single" w:sz="8" w:space="0" w:color="auto"/>
              <w:bottom w:val="single" w:sz="8" w:space="0" w:color="auto"/>
              <w:right w:val="nil"/>
            </w:tcBorders>
            <w:vAlign w:val="center"/>
            <w:hideMark/>
          </w:tcPr>
          <w:p w14:paraId="2A61643E" w14:textId="77777777" w:rsidR="00413AF4" w:rsidRDefault="00413AF4" w:rsidP="004320F5">
            <w:pPr>
              <w:pStyle w:val="TAC"/>
              <w:rPr>
                <w:ins w:id="2333" w:author="Author"/>
                <w:color w:val="000000" w:themeColor="text1"/>
                <w:szCs w:val="18"/>
              </w:rPr>
            </w:pPr>
            <w:ins w:id="2334" w:author="Author">
              <w:r>
                <w:t>111111</w:t>
              </w:r>
            </w:ins>
          </w:p>
        </w:tc>
        <w:tc>
          <w:tcPr>
            <w:tcW w:w="852" w:type="dxa"/>
            <w:tcBorders>
              <w:top w:val="nil"/>
              <w:left w:val="nil"/>
              <w:bottom w:val="single" w:sz="8" w:space="0" w:color="auto"/>
              <w:right w:val="single" w:sz="8" w:space="0" w:color="auto"/>
            </w:tcBorders>
            <w:vAlign w:val="center"/>
            <w:hideMark/>
          </w:tcPr>
          <w:p w14:paraId="754F6361" w14:textId="77777777" w:rsidR="00413AF4" w:rsidRDefault="00413AF4" w:rsidP="004320F5">
            <w:pPr>
              <w:pStyle w:val="TAC"/>
              <w:rPr>
                <w:ins w:id="2335" w:author="Author"/>
                <w:color w:val="000000" w:themeColor="text1"/>
                <w:szCs w:val="18"/>
              </w:rPr>
            </w:pPr>
            <w:ins w:id="2336" w:author="Author">
              <w:r>
                <w:t>6.4</w:t>
              </w:r>
            </w:ins>
          </w:p>
        </w:tc>
      </w:tr>
    </w:tbl>
    <w:p w14:paraId="1E75E583" w14:textId="77777777" w:rsidR="00413AF4" w:rsidRDefault="00413AF4" w:rsidP="00E41A06">
      <w:pPr>
        <w:spacing w:after="240"/>
        <w:jc w:val="center"/>
        <w:rPr>
          <w:ins w:id="2337" w:author="Author"/>
          <w:rFonts w:ascii="Arial" w:eastAsia="Arial" w:hAnsi="Arial" w:cs="Arial"/>
          <w:b/>
          <w:bCs/>
        </w:rPr>
      </w:pPr>
    </w:p>
    <w:p w14:paraId="2BF284A5" w14:textId="77777777" w:rsidR="00413AF4" w:rsidRDefault="00413AF4" w:rsidP="00E41A06">
      <w:pPr>
        <w:pStyle w:val="TH"/>
        <w:rPr>
          <w:ins w:id="2338" w:author="Author"/>
          <w:rFonts w:eastAsia="Arial" w:cs="Arial"/>
          <w:bCs/>
        </w:rPr>
      </w:pPr>
      <w:ins w:id="2339" w:author="Author">
        <w:r w:rsidRPr="00AD36E4">
          <w:rPr>
            <w:rFonts w:eastAsia="Arial"/>
          </w:rPr>
          <w:lastRenderedPageBreak/>
          <w:t xml:space="preserve">Table </w:t>
        </w:r>
        <w:r w:rsidRPr="00AD36E4">
          <w:t>A.3.5.6.4.7-2</w:t>
        </w:r>
        <w:r w:rsidRPr="00AD36E4">
          <w:rPr>
            <w:rFonts w:eastAsia="Arial" w:cs="Arial"/>
            <w:bCs/>
          </w:rPr>
          <w:t>:</w:t>
        </w:r>
        <w:r>
          <w:rPr>
            <w:rFonts w:eastAsia="Arial" w:cs="Arial"/>
            <w:bCs/>
          </w:rPr>
          <w:t xml:space="preserve"> 6-bit codes and respective Maximum distance values (m)</w:t>
        </w:r>
      </w:ins>
    </w:p>
    <w:tbl>
      <w:tblPr>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413AF4" w14:paraId="3155CB8B" w14:textId="77777777" w:rsidTr="004320F5">
        <w:trPr>
          <w:trHeight w:val="300"/>
          <w:jc w:val="center"/>
          <w:ins w:id="2340"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11D779CF" w14:textId="77777777" w:rsidR="00413AF4" w:rsidRDefault="00413AF4" w:rsidP="004320F5">
            <w:pPr>
              <w:pStyle w:val="TAH"/>
              <w:rPr>
                <w:ins w:id="2341" w:author="Author"/>
                <w:b w:val="0"/>
                <w:bCs/>
                <w:color w:val="000000" w:themeColor="text1"/>
                <w:szCs w:val="18"/>
              </w:rPr>
            </w:pPr>
            <w:ins w:id="2342"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268BD73" w14:textId="77777777" w:rsidR="00413AF4" w:rsidRDefault="00413AF4" w:rsidP="004320F5">
            <w:pPr>
              <w:pStyle w:val="TAH"/>
              <w:rPr>
                <w:ins w:id="2343" w:author="Author"/>
                <w:b w:val="0"/>
                <w:bCs/>
                <w:color w:val="000000" w:themeColor="text1"/>
                <w:szCs w:val="18"/>
              </w:rPr>
            </w:pPr>
            <w:ins w:id="2344"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738AC4C" w14:textId="77777777" w:rsidR="00413AF4" w:rsidRDefault="00413AF4" w:rsidP="004320F5">
            <w:pPr>
              <w:pStyle w:val="TAH"/>
              <w:rPr>
                <w:ins w:id="2345" w:author="Author"/>
                <w:b w:val="0"/>
                <w:bCs/>
                <w:color w:val="000000" w:themeColor="text1"/>
                <w:szCs w:val="18"/>
              </w:rPr>
            </w:pPr>
            <w:ins w:id="2346"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436B4B1" w14:textId="77777777" w:rsidR="00413AF4" w:rsidRDefault="00413AF4" w:rsidP="004320F5">
            <w:pPr>
              <w:pStyle w:val="TAH"/>
              <w:rPr>
                <w:ins w:id="2347" w:author="Author"/>
                <w:b w:val="0"/>
                <w:bCs/>
                <w:color w:val="000000" w:themeColor="text1"/>
                <w:szCs w:val="18"/>
              </w:rPr>
            </w:pPr>
            <w:ins w:id="2348"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31BEBAB3" w14:textId="77777777" w:rsidR="00413AF4" w:rsidRDefault="00413AF4" w:rsidP="004320F5">
            <w:pPr>
              <w:pStyle w:val="TAH"/>
              <w:rPr>
                <w:ins w:id="2349" w:author="Author"/>
                <w:b w:val="0"/>
                <w:bCs/>
                <w:color w:val="000000" w:themeColor="text1"/>
                <w:szCs w:val="18"/>
              </w:rPr>
            </w:pPr>
            <w:ins w:id="2350"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D0D3B0B" w14:textId="77777777" w:rsidR="00413AF4" w:rsidRDefault="00413AF4" w:rsidP="004320F5">
            <w:pPr>
              <w:pStyle w:val="TAH"/>
              <w:rPr>
                <w:ins w:id="2351" w:author="Author"/>
                <w:b w:val="0"/>
                <w:bCs/>
                <w:color w:val="000000" w:themeColor="text1"/>
                <w:szCs w:val="18"/>
              </w:rPr>
            </w:pPr>
            <w:ins w:id="2352" w:author="Author">
              <w:r>
                <w:t>Value</w:t>
              </w:r>
            </w:ins>
          </w:p>
        </w:tc>
        <w:tc>
          <w:tcPr>
            <w:tcW w:w="891"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F9F02EA" w14:textId="77777777" w:rsidR="00413AF4" w:rsidRDefault="00413AF4" w:rsidP="004320F5">
            <w:pPr>
              <w:pStyle w:val="TAH"/>
              <w:rPr>
                <w:ins w:id="2353" w:author="Author"/>
                <w:b w:val="0"/>
                <w:bCs/>
                <w:color w:val="000000" w:themeColor="text1"/>
                <w:szCs w:val="18"/>
              </w:rPr>
            </w:pPr>
            <w:ins w:id="2354" w:author="Author">
              <w:r>
                <w:t>Code</w:t>
              </w:r>
            </w:ins>
          </w:p>
        </w:tc>
        <w:tc>
          <w:tcPr>
            <w:tcW w:w="85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23FB6D5" w14:textId="77777777" w:rsidR="00413AF4" w:rsidRDefault="00413AF4" w:rsidP="004320F5">
            <w:pPr>
              <w:pStyle w:val="TAH"/>
              <w:rPr>
                <w:ins w:id="2355" w:author="Author"/>
                <w:b w:val="0"/>
                <w:bCs/>
                <w:color w:val="000000" w:themeColor="text1"/>
                <w:szCs w:val="18"/>
              </w:rPr>
            </w:pPr>
            <w:ins w:id="2356"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828"/>
        <w:gridCol w:w="896"/>
        <w:gridCol w:w="828"/>
        <w:gridCol w:w="891"/>
        <w:gridCol w:w="852"/>
      </w:tblGrid>
      <w:tr w:rsidR="00413AF4" w14:paraId="260F20CB" w14:textId="77777777" w:rsidTr="004320F5">
        <w:trPr>
          <w:trHeight w:val="300"/>
          <w:jc w:val="center"/>
          <w:ins w:id="2357" w:author="Author"/>
        </w:trPr>
        <w:tc>
          <w:tcPr>
            <w:tcW w:w="896" w:type="dxa"/>
            <w:tcBorders>
              <w:top w:val="single" w:sz="8" w:space="0" w:color="auto"/>
              <w:left w:val="single" w:sz="8" w:space="0" w:color="auto"/>
              <w:bottom w:val="nil"/>
              <w:right w:val="nil"/>
            </w:tcBorders>
            <w:vAlign w:val="center"/>
            <w:hideMark/>
          </w:tcPr>
          <w:p w14:paraId="436E55E2" w14:textId="77777777" w:rsidR="00413AF4" w:rsidRDefault="00413AF4" w:rsidP="004320F5">
            <w:pPr>
              <w:pStyle w:val="TAC"/>
              <w:rPr>
                <w:ins w:id="2358" w:author="Author"/>
                <w:color w:val="000000" w:themeColor="text1"/>
                <w:szCs w:val="18"/>
              </w:rPr>
            </w:pPr>
            <w:ins w:id="2359" w:author="Author">
              <w:r>
                <w:t>000000</w:t>
              </w:r>
            </w:ins>
          </w:p>
        </w:tc>
        <w:tc>
          <w:tcPr>
            <w:tcW w:w="828" w:type="dxa"/>
            <w:tcBorders>
              <w:top w:val="single" w:sz="8" w:space="0" w:color="auto"/>
              <w:left w:val="nil"/>
              <w:bottom w:val="nil"/>
              <w:right w:val="single" w:sz="8" w:space="0" w:color="auto"/>
            </w:tcBorders>
            <w:vAlign w:val="center"/>
            <w:hideMark/>
          </w:tcPr>
          <w:p w14:paraId="7AE19664" w14:textId="77777777" w:rsidR="00413AF4" w:rsidRDefault="00413AF4" w:rsidP="004320F5">
            <w:pPr>
              <w:pStyle w:val="TAC"/>
              <w:rPr>
                <w:ins w:id="2360" w:author="Author"/>
                <w:color w:val="000000" w:themeColor="text1"/>
                <w:szCs w:val="18"/>
              </w:rPr>
            </w:pPr>
            <w:ins w:id="2361" w:author="Author">
              <w:r>
                <w:t>1</w:t>
              </w:r>
            </w:ins>
          </w:p>
        </w:tc>
        <w:tc>
          <w:tcPr>
            <w:tcW w:w="896" w:type="dxa"/>
            <w:tcBorders>
              <w:top w:val="single" w:sz="8" w:space="0" w:color="auto"/>
              <w:left w:val="single" w:sz="8" w:space="0" w:color="auto"/>
              <w:bottom w:val="nil"/>
              <w:right w:val="nil"/>
            </w:tcBorders>
            <w:vAlign w:val="center"/>
            <w:hideMark/>
          </w:tcPr>
          <w:p w14:paraId="3B536B9F" w14:textId="77777777" w:rsidR="00413AF4" w:rsidRDefault="00413AF4" w:rsidP="004320F5">
            <w:pPr>
              <w:pStyle w:val="TAC"/>
              <w:rPr>
                <w:ins w:id="2362" w:author="Author"/>
                <w:color w:val="000000" w:themeColor="text1"/>
                <w:szCs w:val="18"/>
              </w:rPr>
            </w:pPr>
            <w:ins w:id="2363" w:author="Author">
              <w:r>
                <w:t>010000</w:t>
              </w:r>
            </w:ins>
          </w:p>
        </w:tc>
        <w:tc>
          <w:tcPr>
            <w:tcW w:w="828" w:type="dxa"/>
            <w:tcBorders>
              <w:top w:val="single" w:sz="8" w:space="0" w:color="auto"/>
              <w:left w:val="nil"/>
              <w:bottom w:val="nil"/>
              <w:right w:val="single" w:sz="8" w:space="0" w:color="auto"/>
            </w:tcBorders>
            <w:vAlign w:val="center"/>
            <w:hideMark/>
          </w:tcPr>
          <w:p w14:paraId="0A547ED1" w14:textId="77777777" w:rsidR="00413AF4" w:rsidRDefault="00413AF4" w:rsidP="004320F5">
            <w:pPr>
              <w:pStyle w:val="TAC"/>
              <w:rPr>
                <w:ins w:id="2364" w:author="Author"/>
                <w:color w:val="000000" w:themeColor="text1"/>
                <w:szCs w:val="18"/>
              </w:rPr>
            </w:pPr>
            <w:ins w:id="2365" w:author="Author">
              <w:r>
                <w:t>17</w:t>
              </w:r>
            </w:ins>
          </w:p>
        </w:tc>
        <w:tc>
          <w:tcPr>
            <w:tcW w:w="896" w:type="dxa"/>
            <w:tcBorders>
              <w:top w:val="single" w:sz="8" w:space="0" w:color="auto"/>
              <w:left w:val="single" w:sz="8" w:space="0" w:color="auto"/>
              <w:bottom w:val="nil"/>
              <w:right w:val="nil"/>
            </w:tcBorders>
            <w:vAlign w:val="center"/>
            <w:hideMark/>
          </w:tcPr>
          <w:p w14:paraId="6691D969" w14:textId="77777777" w:rsidR="00413AF4" w:rsidRDefault="00413AF4" w:rsidP="004320F5">
            <w:pPr>
              <w:pStyle w:val="TAC"/>
              <w:rPr>
                <w:ins w:id="2366" w:author="Author"/>
                <w:color w:val="000000" w:themeColor="text1"/>
                <w:szCs w:val="18"/>
              </w:rPr>
            </w:pPr>
            <w:ins w:id="2367" w:author="Author">
              <w:r>
                <w:t>100000</w:t>
              </w:r>
            </w:ins>
          </w:p>
        </w:tc>
        <w:tc>
          <w:tcPr>
            <w:tcW w:w="828" w:type="dxa"/>
            <w:tcBorders>
              <w:top w:val="single" w:sz="8" w:space="0" w:color="auto"/>
              <w:left w:val="nil"/>
              <w:bottom w:val="nil"/>
              <w:right w:val="single" w:sz="8" w:space="0" w:color="auto"/>
            </w:tcBorders>
            <w:vAlign w:val="center"/>
            <w:hideMark/>
          </w:tcPr>
          <w:p w14:paraId="044E87E9" w14:textId="77777777" w:rsidR="00413AF4" w:rsidRDefault="00413AF4" w:rsidP="004320F5">
            <w:pPr>
              <w:pStyle w:val="TAC"/>
              <w:rPr>
                <w:ins w:id="2368" w:author="Author"/>
                <w:color w:val="000000" w:themeColor="text1"/>
                <w:szCs w:val="18"/>
              </w:rPr>
            </w:pPr>
            <w:ins w:id="2369" w:author="Author">
              <w:r>
                <w:t>33</w:t>
              </w:r>
            </w:ins>
          </w:p>
        </w:tc>
        <w:tc>
          <w:tcPr>
            <w:tcW w:w="891" w:type="dxa"/>
            <w:tcBorders>
              <w:top w:val="single" w:sz="8" w:space="0" w:color="auto"/>
              <w:left w:val="single" w:sz="8" w:space="0" w:color="auto"/>
              <w:bottom w:val="nil"/>
              <w:right w:val="nil"/>
            </w:tcBorders>
            <w:vAlign w:val="center"/>
            <w:hideMark/>
          </w:tcPr>
          <w:p w14:paraId="53C0A54C" w14:textId="77777777" w:rsidR="00413AF4" w:rsidRDefault="00413AF4" w:rsidP="004320F5">
            <w:pPr>
              <w:pStyle w:val="TAC"/>
              <w:rPr>
                <w:ins w:id="2370" w:author="Author"/>
                <w:color w:val="000000" w:themeColor="text1"/>
                <w:szCs w:val="18"/>
              </w:rPr>
            </w:pPr>
            <w:ins w:id="2371" w:author="Author">
              <w:r>
                <w:t>110000</w:t>
              </w:r>
            </w:ins>
          </w:p>
        </w:tc>
        <w:tc>
          <w:tcPr>
            <w:tcW w:w="852" w:type="dxa"/>
            <w:tcBorders>
              <w:top w:val="single" w:sz="8" w:space="0" w:color="auto"/>
              <w:left w:val="nil"/>
              <w:bottom w:val="nil"/>
              <w:right w:val="single" w:sz="8" w:space="0" w:color="auto"/>
            </w:tcBorders>
            <w:vAlign w:val="center"/>
            <w:hideMark/>
          </w:tcPr>
          <w:p w14:paraId="20924288" w14:textId="77777777" w:rsidR="00413AF4" w:rsidRDefault="00413AF4" w:rsidP="004320F5">
            <w:pPr>
              <w:pStyle w:val="TAC"/>
              <w:rPr>
                <w:ins w:id="2372" w:author="Author"/>
                <w:color w:val="000000" w:themeColor="text1"/>
                <w:szCs w:val="18"/>
              </w:rPr>
            </w:pPr>
            <w:ins w:id="2373" w:author="Author">
              <w:r>
                <w:t>49</w:t>
              </w:r>
            </w:ins>
          </w:p>
        </w:tc>
      </w:tr>
      <w:tr w:rsidR="00413AF4" w14:paraId="5104FEDA" w14:textId="77777777" w:rsidTr="004320F5">
        <w:trPr>
          <w:trHeight w:val="300"/>
          <w:jc w:val="center"/>
          <w:ins w:id="2374" w:author="Author"/>
        </w:trPr>
        <w:tc>
          <w:tcPr>
            <w:tcW w:w="896" w:type="dxa"/>
            <w:tcBorders>
              <w:top w:val="nil"/>
              <w:left w:val="single" w:sz="8" w:space="0" w:color="auto"/>
              <w:bottom w:val="nil"/>
              <w:right w:val="nil"/>
            </w:tcBorders>
            <w:vAlign w:val="center"/>
            <w:hideMark/>
          </w:tcPr>
          <w:p w14:paraId="2D69C6DE" w14:textId="77777777" w:rsidR="00413AF4" w:rsidRDefault="00413AF4" w:rsidP="004320F5">
            <w:pPr>
              <w:pStyle w:val="TAC"/>
              <w:rPr>
                <w:ins w:id="2375" w:author="Author"/>
                <w:color w:val="000000" w:themeColor="text1"/>
                <w:szCs w:val="18"/>
              </w:rPr>
            </w:pPr>
            <w:ins w:id="2376" w:author="Author">
              <w:r>
                <w:t>000001</w:t>
              </w:r>
            </w:ins>
          </w:p>
        </w:tc>
        <w:tc>
          <w:tcPr>
            <w:tcW w:w="828" w:type="dxa"/>
            <w:tcBorders>
              <w:top w:val="nil"/>
              <w:left w:val="nil"/>
              <w:bottom w:val="nil"/>
              <w:right w:val="single" w:sz="8" w:space="0" w:color="auto"/>
            </w:tcBorders>
            <w:vAlign w:val="center"/>
            <w:hideMark/>
          </w:tcPr>
          <w:p w14:paraId="4DFEF230" w14:textId="77777777" w:rsidR="00413AF4" w:rsidRDefault="00413AF4" w:rsidP="004320F5">
            <w:pPr>
              <w:pStyle w:val="TAC"/>
              <w:rPr>
                <w:ins w:id="2377" w:author="Author"/>
                <w:color w:val="000000" w:themeColor="text1"/>
                <w:szCs w:val="18"/>
              </w:rPr>
            </w:pPr>
            <w:ins w:id="2378" w:author="Author">
              <w:r>
                <w:t>2</w:t>
              </w:r>
            </w:ins>
          </w:p>
        </w:tc>
        <w:tc>
          <w:tcPr>
            <w:tcW w:w="896" w:type="dxa"/>
            <w:tcBorders>
              <w:top w:val="nil"/>
              <w:left w:val="single" w:sz="8" w:space="0" w:color="auto"/>
              <w:bottom w:val="nil"/>
              <w:right w:val="nil"/>
            </w:tcBorders>
            <w:vAlign w:val="center"/>
            <w:hideMark/>
          </w:tcPr>
          <w:p w14:paraId="489DF67A" w14:textId="77777777" w:rsidR="00413AF4" w:rsidRDefault="00413AF4" w:rsidP="004320F5">
            <w:pPr>
              <w:pStyle w:val="TAC"/>
              <w:rPr>
                <w:ins w:id="2379" w:author="Author"/>
                <w:color w:val="000000" w:themeColor="text1"/>
                <w:szCs w:val="18"/>
              </w:rPr>
            </w:pPr>
            <w:ins w:id="2380" w:author="Author">
              <w:r>
                <w:t>010001</w:t>
              </w:r>
            </w:ins>
          </w:p>
        </w:tc>
        <w:tc>
          <w:tcPr>
            <w:tcW w:w="828" w:type="dxa"/>
            <w:tcBorders>
              <w:top w:val="nil"/>
              <w:left w:val="nil"/>
              <w:bottom w:val="nil"/>
              <w:right w:val="single" w:sz="8" w:space="0" w:color="auto"/>
            </w:tcBorders>
            <w:vAlign w:val="center"/>
            <w:hideMark/>
          </w:tcPr>
          <w:p w14:paraId="6F057465" w14:textId="77777777" w:rsidR="00413AF4" w:rsidRDefault="00413AF4" w:rsidP="004320F5">
            <w:pPr>
              <w:pStyle w:val="TAC"/>
              <w:rPr>
                <w:ins w:id="2381" w:author="Author"/>
                <w:color w:val="000000" w:themeColor="text1"/>
                <w:szCs w:val="18"/>
              </w:rPr>
            </w:pPr>
            <w:ins w:id="2382" w:author="Author">
              <w:r>
                <w:t>18</w:t>
              </w:r>
            </w:ins>
          </w:p>
        </w:tc>
        <w:tc>
          <w:tcPr>
            <w:tcW w:w="896" w:type="dxa"/>
            <w:tcBorders>
              <w:top w:val="nil"/>
              <w:left w:val="single" w:sz="8" w:space="0" w:color="auto"/>
              <w:bottom w:val="nil"/>
              <w:right w:val="nil"/>
            </w:tcBorders>
            <w:vAlign w:val="center"/>
            <w:hideMark/>
          </w:tcPr>
          <w:p w14:paraId="3F4F2ADF" w14:textId="77777777" w:rsidR="00413AF4" w:rsidRDefault="00413AF4" w:rsidP="004320F5">
            <w:pPr>
              <w:pStyle w:val="TAC"/>
              <w:rPr>
                <w:ins w:id="2383" w:author="Author"/>
                <w:color w:val="000000" w:themeColor="text1"/>
                <w:szCs w:val="18"/>
              </w:rPr>
            </w:pPr>
            <w:ins w:id="2384" w:author="Author">
              <w:r>
                <w:t>100001</w:t>
              </w:r>
            </w:ins>
          </w:p>
        </w:tc>
        <w:tc>
          <w:tcPr>
            <w:tcW w:w="828" w:type="dxa"/>
            <w:tcBorders>
              <w:top w:val="nil"/>
              <w:left w:val="nil"/>
              <w:bottom w:val="nil"/>
              <w:right w:val="single" w:sz="8" w:space="0" w:color="auto"/>
            </w:tcBorders>
            <w:vAlign w:val="center"/>
            <w:hideMark/>
          </w:tcPr>
          <w:p w14:paraId="5B2C814E" w14:textId="77777777" w:rsidR="00413AF4" w:rsidRDefault="00413AF4" w:rsidP="004320F5">
            <w:pPr>
              <w:pStyle w:val="TAC"/>
              <w:rPr>
                <w:ins w:id="2385" w:author="Author"/>
                <w:color w:val="000000" w:themeColor="text1"/>
                <w:szCs w:val="18"/>
              </w:rPr>
            </w:pPr>
            <w:ins w:id="2386" w:author="Author">
              <w:r>
                <w:t>34</w:t>
              </w:r>
            </w:ins>
          </w:p>
        </w:tc>
        <w:tc>
          <w:tcPr>
            <w:tcW w:w="891" w:type="dxa"/>
            <w:tcBorders>
              <w:top w:val="nil"/>
              <w:left w:val="single" w:sz="8" w:space="0" w:color="auto"/>
              <w:bottom w:val="nil"/>
              <w:right w:val="nil"/>
            </w:tcBorders>
            <w:vAlign w:val="center"/>
            <w:hideMark/>
          </w:tcPr>
          <w:p w14:paraId="55697470" w14:textId="77777777" w:rsidR="00413AF4" w:rsidRDefault="00413AF4" w:rsidP="004320F5">
            <w:pPr>
              <w:pStyle w:val="TAC"/>
              <w:rPr>
                <w:ins w:id="2387" w:author="Author"/>
                <w:color w:val="000000" w:themeColor="text1"/>
                <w:szCs w:val="18"/>
              </w:rPr>
            </w:pPr>
            <w:ins w:id="2388" w:author="Author">
              <w:r>
                <w:t>110001</w:t>
              </w:r>
            </w:ins>
          </w:p>
        </w:tc>
        <w:tc>
          <w:tcPr>
            <w:tcW w:w="852" w:type="dxa"/>
            <w:tcBorders>
              <w:top w:val="nil"/>
              <w:left w:val="nil"/>
              <w:bottom w:val="nil"/>
              <w:right w:val="single" w:sz="8" w:space="0" w:color="auto"/>
            </w:tcBorders>
            <w:vAlign w:val="center"/>
            <w:hideMark/>
          </w:tcPr>
          <w:p w14:paraId="49A4C421" w14:textId="77777777" w:rsidR="00413AF4" w:rsidRDefault="00413AF4" w:rsidP="004320F5">
            <w:pPr>
              <w:pStyle w:val="TAC"/>
              <w:rPr>
                <w:ins w:id="2389" w:author="Author"/>
                <w:color w:val="000000" w:themeColor="text1"/>
                <w:szCs w:val="18"/>
              </w:rPr>
            </w:pPr>
            <w:ins w:id="2390" w:author="Author">
              <w:r>
                <w:t>50</w:t>
              </w:r>
            </w:ins>
          </w:p>
        </w:tc>
      </w:tr>
      <w:tr w:rsidR="00413AF4" w14:paraId="7467BD02" w14:textId="77777777" w:rsidTr="004320F5">
        <w:trPr>
          <w:trHeight w:val="300"/>
          <w:jc w:val="center"/>
          <w:ins w:id="2391" w:author="Author"/>
        </w:trPr>
        <w:tc>
          <w:tcPr>
            <w:tcW w:w="896" w:type="dxa"/>
            <w:tcBorders>
              <w:top w:val="nil"/>
              <w:left w:val="single" w:sz="8" w:space="0" w:color="auto"/>
              <w:bottom w:val="nil"/>
              <w:right w:val="nil"/>
            </w:tcBorders>
            <w:vAlign w:val="center"/>
            <w:hideMark/>
          </w:tcPr>
          <w:p w14:paraId="47B1DB5E" w14:textId="77777777" w:rsidR="00413AF4" w:rsidRDefault="00413AF4" w:rsidP="004320F5">
            <w:pPr>
              <w:pStyle w:val="TAC"/>
              <w:rPr>
                <w:ins w:id="2392" w:author="Author"/>
                <w:color w:val="000000" w:themeColor="text1"/>
                <w:szCs w:val="18"/>
              </w:rPr>
            </w:pPr>
            <w:ins w:id="2393" w:author="Author">
              <w:r>
                <w:t>000010</w:t>
              </w:r>
            </w:ins>
          </w:p>
        </w:tc>
        <w:tc>
          <w:tcPr>
            <w:tcW w:w="828" w:type="dxa"/>
            <w:tcBorders>
              <w:top w:val="nil"/>
              <w:left w:val="nil"/>
              <w:bottom w:val="nil"/>
              <w:right w:val="single" w:sz="8" w:space="0" w:color="auto"/>
            </w:tcBorders>
            <w:vAlign w:val="center"/>
            <w:hideMark/>
          </w:tcPr>
          <w:p w14:paraId="0D398DC0" w14:textId="77777777" w:rsidR="00413AF4" w:rsidRDefault="00413AF4" w:rsidP="004320F5">
            <w:pPr>
              <w:pStyle w:val="TAC"/>
              <w:rPr>
                <w:ins w:id="2394" w:author="Author"/>
                <w:color w:val="000000" w:themeColor="text1"/>
                <w:szCs w:val="18"/>
              </w:rPr>
            </w:pPr>
            <w:ins w:id="2395" w:author="Author">
              <w:r>
                <w:t>3</w:t>
              </w:r>
            </w:ins>
          </w:p>
        </w:tc>
        <w:tc>
          <w:tcPr>
            <w:tcW w:w="896" w:type="dxa"/>
            <w:tcBorders>
              <w:top w:val="nil"/>
              <w:left w:val="single" w:sz="8" w:space="0" w:color="auto"/>
              <w:bottom w:val="nil"/>
              <w:right w:val="nil"/>
            </w:tcBorders>
            <w:vAlign w:val="center"/>
            <w:hideMark/>
          </w:tcPr>
          <w:p w14:paraId="73FFC81A" w14:textId="77777777" w:rsidR="00413AF4" w:rsidRDefault="00413AF4" w:rsidP="004320F5">
            <w:pPr>
              <w:pStyle w:val="TAC"/>
              <w:rPr>
                <w:ins w:id="2396" w:author="Author"/>
                <w:color w:val="000000" w:themeColor="text1"/>
                <w:szCs w:val="18"/>
              </w:rPr>
            </w:pPr>
            <w:ins w:id="2397" w:author="Author">
              <w:r>
                <w:t>010010</w:t>
              </w:r>
            </w:ins>
          </w:p>
        </w:tc>
        <w:tc>
          <w:tcPr>
            <w:tcW w:w="828" w:type="dxa"/>
            <w:tcBorders>
              <w:top w:val="nil"/>
              <w:left w:val="nil"/>
              <w:bottom w:val="nil"/>
              <w:right w:val="single" w:sz="8" w:space="0" w:color="auto"/>
            </w:tcBorders>
            <w:vAlign w:val="center"/>
            <w:hideMark/>
          </w:tcPr>
          <w:p w14:paraId="36AC86FB" w14:textId="77777777" w:rsidR="00413AF4" w:rsidRDefault="00413AF4" w:rsidP="004320F5">
            <w:pPr>
              <w:pStyle w:val="TAC"/>
              <w:rPr>
                <w:ins w:id="2398" w:author="Author"/>
                <w:color w:val="000000" w:themeColor="text1"/>
                <w:szCs w:val="18"/>
              </w:rPr>
            </w:pPr>
            <w:ins w:id="2399" w:author="Author">
              <w:r>
                <w:t>19</w:t>
              </w:r>
            </w:ins>
          </w:p>
        </w:tc>
        <w:tc>
          <w:tcPr>
            <w:tcW w:w="896" w:type="dxa"/>
            <w:tcBorders>
              <w:top w:val="nil"/>
              <w:left w:val="single" w:sz="8" w:space="0" w:color="auto"/>
              <w:bottom w:val="nil"/>
              <w:right w:val="nil"/>
            </w:tcBorders>
            <w:vAlign w:val="center"/>
            <w:hideMark/>
          </w:tcPr>
          <w:p w14:paraId="13C3167D" w14:textId="77777777" w:rsidR="00413AF4" w:rsidRDefault="00413AF4" w:rsidP="004320F5">
            <w:pPr>
              <w:pStyle w:val="TAC"/>
              <w:rPr>
                <w:ins w:id="2400" w:author="Author"/>
                <w:color w:val="000000" w:themeColor="text1"/>
                <w:szCs w:val="18"/>
              </w:rPr>
            </w:pPr>
            <w:ins w:id="2401" w:author="Author">
              <w:r>
                <w:t>100010</w:t>
              </w:r>
            </w:ins>
          </w:p>
        </w:tc>
        <w:tc>
          <w:tcPr>
            <w:tcW w:w="828" w:type="dxa"/>
            <w:tcBorders>
              <w:top w:val="nil"/>
              <w:left w:val="nil"/>
              <w:bottom w:val="nil"/>
              <w:right w:val="single" w:sz="8" w:space="0" w:color="auto"/>
            </w:tcBorders>
            <w:vAlign w:val="center"/>
            <w:hideMark/>
          </w:tcPr>
          <w:p w14:paraId="3E4281F1" w14:textId="77777777" w:rsidR="00413AF4" w:rsidRDefault="00413AF4" w:rsidP="004320F5">
            <w:pPr>
              <w:pStyle w:val="TAC"/>
              <w:rPr>
                <w:ins w:id="2402" w:author="Author"/>
                <w:color w:val="000000" w:themeColor="text1"/>
                <w:szCs w:val="18"/>
              </w:rPr>
            </w:pPr>
            <w:ins w:id="2403" w:author="Author">
              <w:r>
                <w:t>35</w:t>
              </w:r>
            </w:ins>
          </w:p>
        </w:tc>
        <w:tc>
          <w:tcPr>
            <w:tcW w:w="891" w:type="dxa"/>
            <w:tcBorders>
              <w:top w:val="nil"/>
              <w:left w:val="single" w:sz="8" w:space="0" w:color="auto"/>
              <w:bottom w:val="nil"/>
              <w:right w:val="nil"/>
            </w:tcBorders>
            <w:vAlign w:val="center"/>
            <w:hideMark/>
          </w:tcPr>
          <w:p w14:paraId="187FCDCD" w14:textId="77777777" w:rsidR="00413AF4" w:rsidRDefault="00413AF4" w:rsidP="004320F5">
            <w:pPr>
              <w:pStyle w:val="TAC"/>
              <w:rPr>
                <w:ins w:id="2404" w:author="Author"/>
                <w:color w:val="000000" w:themeColor="text1"/>
                <w:szCs w:val="18"/>
              </w:rPr>
            </w:pPr>
            <w:ins w:id="2405" w:author="Author">
              <w:r>
                <w:t>110010</w:t>
              </w:r>
            </w:ins>
          </w:p>
        </w:tc>
        <w:tc>
          <w:tcPr>
            <w:tcW w:w="852" w:type="dxa"/>
            <w:tcBorders>
              <w:top w:val="nil"/>
              <w:left w:val="nil"/>
              <w:bottom w:val="nil"/>
              <w:right w:val="single" w:sz="8" w:space="0" w:color="auto"/>
            </w:tcBorders>
            <w:vAlign w:val="center"/>
            <w:hideMark/>
          </w:tcPr>
          <w:p w14:paraId="7A06DD61" w14:textId="77777777" w:rsidR="00413AF4" w:rsidRDefault="00413AF4" w:rsidP="004320F5">
            <w:pPr>
              <w:pStyle w:val="TAC"/>
              <w:rPr>
                <w:ins w:id="2406" w:author="Author"/>
                <w:color w:val="000000" w:themeColor="text1"/>
                <w:szCs w:val="18"/>
              </w:rPr>
            </w:pPr>
            <w:ins w:id="2407" w:author="Author">
              <w:r>
                <w:t>51</w:t>
              </w:r>
            </w:ins>
          </w:p>
        </w:tc>
      </w:tr>
      <w:tr w:rsidR="00413AF4" w14:paraId="063C509C" w14:textId="77777777" w:rsidTr="004320F5">
        <w:trPr>
          <w:trHeight w:val="300"/>
          <w:jc w:val="center"/>
          <w:ins w:id="2408" w:author="Author"/>
        </w:trPr>
        <w:tc>
          <w:tcPr>
            <w:tcW w:w="896" w:type="dxa"/>
            <w:tcBorders>
              <w:top w:val="nil"/>
              <w:left w:val="single" w:sz="8" w:space="0" w:color="auto"/>
              <w:bottom w:val="nil"/>
              <w:right w:val="nil"/>
            </w:tcBorders>
            <w:vAlign w:val="center"/>
            <w:hideMark/>
          </w:tcPr>
          <w:p w14:paraId="4ACAEFC9" w14:textId="77777777" w:rsidR="00413AF4" w:rsidRDefault="00413AF4" w:rsidP="004320F5">
            <w:pPr>
              <w:pStyle w:val="TAC"/>
              <w:rPr>
                <w:ins w:id="2409" w:author="Author"/>
                <w:color w:val="000000" w:themeColor="text1"/>
                <w:szCs w:val="18"/>
              </w:rPr>
            </w:pPr>
            <w:ins w:id="2410" w:author="Author">
              <w:r>
                <w:t>000011</w:t>
              </w:r>
            </w:ins>
          </w:p>
        </w:tc>
        <w:tc>
          <w:tcPr>
            <w:tcW w:w="828" w:type="dxa"/>
            <w:tcBorders>
              <w:top w:val="nil"/>
              <w:left w:val="nil"/>
              <w:bottom w:val="nil"/>
              <w:right w:val="single" w:sz="8" w:space="0" w:color="auto"/>
            </w:tcBorders>
            <w:vAlign w:val="center"/>
            <w:hideMark/>
          </w:tcPr>
          <w:p w14:paraId="665DC7CF" w14:textId="77777777" w:rsidR="00413AF4" w:rsidRDefault="00413AF4" w:rsidP="004320F5">
            <w:pPr>
              <w:pStyle w:val="TAC"/>
              <w:rPr>
                <w:ins w:id="2411" w:author="Author"/>
                <w:color w:val="000000" w:themeColor="text1"/>
                <w:szCs w:val="18"/>
              </w:rPr>
            </w:pPr>
            <w:ins w:id="2412" w:author="Author">
              <w:r>
                <w:t>4</w:t>
              </w:r>
            </w:ins>
          </w:p>
        </w:tc>
        <w:tc>
          <w:tcPr>
            <w:tcW w:w="896" w:type="dxa"/>
            <w:tcBorders>
              <w:top w:val="nil"/>
              <w:left w:val="single" w:sz="8" w:space="0" w:color="auto"/>
              <w:bottom w:val="nil"/>
              <w:right w:val="nil"/>
            </w:tcBorders>
            <w:vAlign w:val="center"/>
            <w:hideMark/>
          </w:tcPr>
          <w:p w14:paraId="36C74F94" w14:textId="77777777" w:rsidR="00413AF4" w:rsidRDefault="00413AF4" w:rsidP="004320F5">
            <w:pPr>
              <w:pStyle w:val="TAC"/>
              <w:rPr>
                <w:ins w:id="2413" w:author="Author"/>
                <w:color w:val="000000" w:themeColor="text1"/>
                <w:szCs w:val="18"/>
              </w:rPr>
            </w:pPr>
            <w:ins w:id="2414" w:author="Author">
              <w:r>
                <w:t>010011</w:t>
              </w:r>
            </w:ins>
          </w:p>
        </w:tc>
        <w:tc>
          <w:tcPr>
            <w:tcW w:w="828" w:type="dxa"/>
            <w:tcBorders>
              <w:top w:val="nil"/>
              <w:left w:val="nil"/>
              <w:bottom w:val="nil"/>
              <w:right w:val="single" w:sz="8" w:space="0" w:color="auto"/>
            </w:tcBorders>
            <w:vAlign w:val="center"/>
            <w:hideMark/>
          </w:tcPr>
          <w:p w14:paraId="1744B284" w14:textId="77777777" w:rsidR="00413AF4" w:rsidRDefault="00413AF4" w:rsidP="004320F5">
            <w:pPr>
              <w:pStyle w:val="TAC"/>
              <w:rPr>
                <w:ins w:id="2415" w:author="Author"/>
                <w:color w:val="000000" w:themeColor="text1"/>
                <w:szCs w:val="18"/>
              </w:rPr>
            </w:pPr>
            <w:ins w:id="2416" w:author="Author">
              <w:r>
                <w:t>20</w:t>
              </w:r>
            </w:ins>
          </w:p>
        </w:tc>
        <w:tc>
          <w:tcPr>
            <w:tcW w:w="896" w:type="dxa"/>
            <w:tcBorders>
              <w:top w:val="nil"/>
              <w:left w:val="single" w:sz="8" w:space="0" w:color="auto"/>
              <w:bottom w:val="nil"/>
              <w:right w:val="nil"/>
            </w:tcBorders>
            <w:vAlign w:val="center"/>
            <w:hideMark/>
          </w:tcPr>
          <w:p w14:paraId="41812BF3" w14:textId="77777777" w:rsidR="00413AF4" w:rsidRDefault="00413AF4" w:rsidP="004320F5">
            <w:pPr>
              <w:pStyle w:val="TAC"/>
              <w:rPr>
                <w:ins w:id="2417" w:author="Author"/>
                <w:color w:val="000000" w:themeColor="text1"/>
                <w:szCs w:val="18"/>
              </w:rPr>
            </w:pPr>
            <w:ins w:id="2418" w:author="Author">
              <w:r>
                <w:t>100011</w:t>
              </w:r>
            </w:ins>
          </w:p>
        </w:tc>
        <w:tc>
          <w:tcPr>
            <w:tcW w:w="828" w:type="dxa"/>
            <w:tcBorders>
              <w:top w:val="nil"/>
              <w:left w:val="nil"/>
              <w:bottom w:val="nil"/>
              <w:right w:val="single" w:sz="8" w:space="0" w:color="auto"/>
            </w:tcBorders>
            <w:vAlign w:val="center"/>
            <w:hideMark/>
          </w:tcPr>
          <w:p w14:paraId="137FD362" w14:textId="77777777" w:rsidR="00413AF4" w:rsidRDefault="00413AF4" w:rsidP="004320F5">
            <w:pPr>
              <w:pStyle w:val="TAC"/>
              <w:rPr>
                <w:ins w:id="2419" w:author="Author"/>
                <w:color w:val="000000" w:themeColor="text1"/>
                <w:szCs w:val="18"/>
              </w:rPr>
            </w:pPr>
            <w:ins w:id="2420" w:author="Author">
              <w:r>
                <w:t>36</w:t>
              </w:r>
            </w:ins>
          </w:p>
        </w:tc>
        <w:tc>
          <w:tcPr>
            <w:tcW w:w="891" w:type="dxa"/>
            <w:tcBorders>
              <w:top w:val="nil"/>
              <w:left w:val="single" w:sz="8" w:space="0" w:color="auto"/>
              <w:bottom w:val="nil"/>
              <w:right w:val="nil"/>
            </w:tcBorders>
            <w:vAlign w:val="center"/>
            <w:hideMark/>
          </w:tcPr>
          <w:p w14:paraId="29DD22BB" w14:textId="77777777" w:rsidR="00413AF4" w:rsidRDefault="00413AF4" w:rsidP="004320F5">
            <w:pPr>
              <w:pStyle w:val="TAC"/>
              <w:rPr>
                <w:ins w:id="2421" w:author="Author"/>
                <w:color w:val="000000" w:themeColor="text1"/>
                <w:szCs w:val="18"/>
              </w:rPr>
            </w:pPr>
            <w:ins w:id="2422" w:author="Author">
              <w:r>
                <w:t>110011</w:t>
              </w:r>
            </w:ins>
          </w:p>
        </w:tc>
        <w:tc>
          <w:tcPr>
            <w:tcW w:w="852" w:type="dxa"/>
            <w:tcBorders>
              <w:top w:val="nil"/>
              <w:left w:val="nil"/>
              <w:bottom w:val="nil"/>
              <w:right w:val="single" w:sz="8" w:space="0" w:color="auto"/>
            </w:tcBorders>
            <w:vAlign w:val="center"/>
            <w:hideMark/>
          </w:tcPr>
          <w:p w14:paraId="238A2864" w14:textId="77777777" w:rsidR="00413AF4" w:rsidRDefault="00413AF4" w:rsidP="004320F5">
            <w:pPr>
              <w:pStyle w:val="TAC"/>
              <w:rPr>
                <w:ins w:id="2423" w:author="Author"/>
                <w:color w:val="000000" w:themeColor="text1"/>
                <w:szCs w:val="18"/>
              </w:rPr>
            </w:pPr>
            <w:ins w:id="2424" w:author="Author">
              <w:r>
                <w:t>52</w:t>
              </w:r>
            </w:ins>
          </w:p>
        </w:tc>
      </w:tr>
      <w:tr w:rsidR="00413AF4" w14:paraId="453D3FC5" w14:textId="77777777" w:rsidTr="004320F5">
        <w:trPr>
          <w:trHeight w:val="300"/>
          <w:jc w:val="center"/>
          <w:ins w:id="2425" w:author="Author"/>
        </w:trPr>
        <w:tc>
          <w:tcPr>
            <w:tcW w:w="896" w:type="dxa"/>
            <w:tcBorders>
              <w:top w:val="nil"/>
              <w:left w:val="single" w:sz="8" w:space="0" w:color="auto"/>
              <w:bottom w:val="nil"/>
              <w:right w:val="nil"/>
            </w:tcBorders>
            <w:vAlign w:val="center"/>
            <w:hideMark/>
          </w:tcPr>
          <w:p w14:paraId="52ED20B3" w14:textId="77777777" w:rsidR="00413AF4" w:rsidRDefault="00413AF4" w:rsidP="004320F5">
            <w:pPr>
              <w:pStyle w:val="TAC"/>
              <w:rPr>
                <w:ins w:id="2426" w:author="Author"/>
                <w:color w:val="000000" w:themeColor="text1"/>
                <w:szCs w:val="18"/>
              </w:rPr>
            </w:pPr>
            <w:ins w:id="2427" w:author="Author">
              <w:r>
                <w:t>000100</w:t>
              </w:r>
            </w:ins>
          </w:p>
        </w:tc>
        <w:tc>
          <w:tcPr>
            <w:tcW w:w="828" w:type="dxa"/>
            <w:tcBorders>
              <w:top w:val="nil"/>
              <w:left w:val="nil"/>
              <w:bottom w:val="nil"/>
              <w:right w:val="single" w:sz="8" w:space="0" w:color="auto"/>
            </w:tcBorders>
            <w:vAlign w:val="center"/>
            <w:hideMark/>
          </w:tcPr>
          <w:p w14:paraId="6E0C5D6C" w14:textId="77777777" w:rsidR="00413AF4" w:rsidRDefault="00413AF4" w:rsidP="004320F5">
            <w:pPr>
              <w:pStyle w:val="TAC"/>
              <w:rPr>
                <w:ins w:id="2428" w:author="Author"/>
                <w:color w:val="000000" w:themeColor="text1"/>
                <w:szCs w:val="18"/>
              </w:rPr>
            </w:pPr>
            <w:ins w:id="2429" w:author="Author">
              <w:r>
                <w:t>5</w:t>
              </w:r>
            </w:ins>
          </w:p>
        </w:tc>
        <w:tc>
          <w:tcPr>
            <w:tcW w:w="896" w:type="dxa"/>
            <w:tcBorders>
              <w:top w:val="nil"/>
              <w:left w:val="single" w:sz="8" w:space="0" w:color="auto"/>
              <w:bottom w:val="nil"/>
              <w:right w:val="nil"/>
            </w:tcBorders>
            <w:vAlign w:val="center"/>
            <w:hideMark/>
          </w:tcPr>
          <w:p w14:paraId="6B68F5BD" w14:textId="77777777" w:rsidR="00413AF4" w:rsidRDefault="00413AF4" w:rsidP="004320F5">
            <w:pPr>
              <w:pStyle w:val="TAC"/>
              <w:rPr>
                <w:ins w:id="2430" w:author="Author"/>
                <w:color w:val="000000" w:themeColor="text1"/>
                <w:szCs w:val="18"/>
              </w:rPr>
            </w:pPr>
            <w:ins w:id="2431" w:author="Author">
              <w:r>
                <w:t>010100</w:t>
              </w:r>
            </w:ins>
          </w:p>
        </w:tc>
        <w:tc>
          <w:tcPr>
            <w:tcW w:w="828" w:type="dxa"/>
            <w:tcBorders>
              <w:top w:val="nil"/>
              <w:left w:val="nil"/>
              <w:bottom w:val="nil"/>
              <w:right w:val="single" w:sz="8" w:space="0" w:color="auto"/>
            </w:tcBorders>
            <w:vAlign w:val="center"/>
            <w:hideMark/>
          </w:tcPr>
          <w:p w14:paraId="34A83717" w14:textId="77777777" w:rsidR="00413AF4" w:rsidRDefault="00413AF4" w:rsidP="004320F5">
            <w:pPr>
              <w:pStyle w:val="TAC"/>
              <w:rPr>
                <w:ins w:id="2432" w:author="Author"/>
                <w:color w:val="000000" w:themeColor="text1"/>
                <w:szCs w:val="18"/>
              </w:rPr>
            </w:pPr>
            <w:ins w:id="2433" w:author="Author">
              <w:r>
                <w:t>21</w:t>
              </w:r>
            </w:ins>
          </w:p>
        </w:tc>
        <w:tc>
          <w:tcPr>
            <w:tcW w:w="896" w:type="dxa"/>
            <w:tcBorders>
              <w:top w:val="nil"/>
              <w:left w:val="single" w:sz="8" w:space="0" w:color="auto"/>
              <w:bottom w:val="nil"/>
              <w:right w:val="nil"/>
            </w:tcBorders>
            <w:vAlign w:val="center"/>
            <w:hideMark/>
          </w:tcPr>
          <w:p w14:paraId="345648B2" w14:textId="77777777" w:rsidR="00413AF4" w:rsidRDefault="00413AF4" w:rsidP="004320F5">
            <w:pPr>
              <w:pStyle w:val="TAC"/>
              <w:rPr>
                <w:ins w:id="2434" w:author="Author"/>
                <w:color w:val="000000" w:themeColor="text1"/>
                <w:szCs w:val="18"/>
              </w:rPr>
            </w:pPr>
            <w:ins w:id="2435" w:author="Author">
              <w:r>
                <w:t>100100</w:t>
              </w:r>
            </w:ins>
          </w:p>
        </w:tc>
        <w:tc>
          <w:tcPr>
            <w:tcW w:w="828" w:type="dxa"/>
            <w:tcBorders>
              <w:top w:val="nil"/>
              <w:left w:val="nil"/>
              <w:bottom w:val="nil"/>
              <w:right w:val="single" w:sz="8" w:space="0" w:color="auto"/>
            </w:tcBorders>
            <w:vAlign w:val="center"/>
            <w:hideMark/>
          </w:tcPr>
          <w:p w14:paraId="6D2F983F" w14:textId="77777777" w:rsidR="00413AF4" w:rsidRDefault="00413AF4" w:rsidP="004320F5">
            <w:pPr>
              <w:pStyle w:val="TAC"/>
              <w:rPr>
                <w:ins w:id="2436" w:author="Author"/>
                <w:color w:val="000000" w:themeColor="text1"/>
                <w:szCs w:val="18"/>
              </w:rPr>
            </w:pPr>
            <w:ins w:id="2437" w:author="Author">
              <w:r>
                <w:t>37</w:t>
              </w:r>
            </w:ins>
          </w:p>
        </w:tc>
        <w:tc>
          <w:tcPr>
            <w:tcW w:w="891" w:type="dxa"/>
            <w:tcBorders>
              <w:top w:val="nil"/>
              <w:left w:val="single" w:sz="8" w:space="0" w:color="auto"/>
              <w:bottom w:val="nil"/>
              <w:right w:val="nil"/>
            </w:tcBorders>
            <w:vAlign w:val="center"/>
            <w:hideMark/>
          </w:tcPr>
          <w:p w14:paraId="55F0A2F2" w14:textId="77777777" w:rsidR="00413AF4" w:rsidRDefault="00413AF4" w:rsidP="004320F5">
            <w:pPr>
              <w:pStyle w:val="TAC"/>
              <w:rPr>
                <w:ins w:id="2438" w:author="Author"/>
                <w:color w:val="000000" w:themeColor="text1"/>
                <w:szCs w:val="18"/>
              </w:rPr>
            </w:pPr>
            <w:ins w:id="2439" w:author="Author">
              <w:r>
                <w:t>110100</w:t>
              </w:r>
            </w:ins>
          </w:p>
        </w:tc>
        <w:tc>
          <w:tcPr>
            <w:tcW w:w="852" w:type="dxa"/>
            <w:tcBorders>
              <w:top w:val="nil"/>
              <w:left w:val="nil"/>
              <w:bottom w:val="nil"/>
              <w:right w:val="single" w:sz="8" w:space="0" w:color="auto"/>
            </w:tcBorders>
            <w:vAlign w:val="center"/>
            <w:hideMark/>
          </w:tcPr>
          <w:p w14:paraId="0BA7F3B6" w14:textId="77777777" w:rsidR="00413AF4" w:rsidRDefault="00413AF4" w:rsidP="004320F5">
            <w:pPr>
              <w:pStyle w:val="TAC"/>
              <w:rPr>
                <w:ins w:id="2440" w:author="Author"/>
                <w:color w:val="000000" w:themeColor="text1"/>
                <w:szCs w:val="18"/>
              </w:rPr>
            </w:pPr>
            <w:ins w:id="2441" w:author="Author">
              <w:r>
                <w:t>53</w:t>
              </w:r>
            </w:ins>
          </w:p>
        </w:tc>
      </w:tr>
      <w:tr w:rsidR="00413AF4" w14:paraId="617755AA" w14:textId="77777777" w:rsidTr="004320F5">
        <w:trPr>
          <w:trHeight w:val="300"/>
          <w:jc w:val="center"/>
          <w:ins w:id="2442" w:author="Author"/>
        </w:trPr>
        <w:tc>
          <w:tcPr>
            <w:tcW w:w="896" w:type="dxa"/>
            <w:tcBorders>
              <w:top w:val="nil"/>
              <w:left w:val="single" w:sz="8" w:space="0" w:color="auto"/>
              <w:bottom w:val="nil"/>
              <w:right w:val="nil"/>
            </w:tcBorders>
            <w:vAlign w:val="center"/>
            <w:hideMark/>
          </w:tcPr>
          <w:p w14:paraId="59C43A50" w14:textId="77777777" w:rsidR="00413AF4" w:rsidRDefault="00413AF4" w:rsidP="004320F5">
            <w:pPr>
              <w:pStyle w:val="TAC"/>
              <w:rPr>
                <w:ins w:id="2443" w:author="Author"/>
                <w:color w:val="000000" w:themeColor="text1"/>
                <w:szCs w:val="18"/>
              </w:rPr>
            </w:pPr>
            <w:ins w:id="2444" w:author="Author">
              <w:r>
                <w:t>000101</w:t>
              </w:r>
            </w:ins>
          </w:p>
        </w:tc>
        <w:tc>
          <w:tcPr>
            <w:tcW w:w="828" w:type="dxa"/>
            <w:tcBorders>
              <w:top w:val="nil"/>
              <w:left w:val="nil"/>
              <w:bottom w:val="nil"/>
              <w:right w:val="single" w:sz="8" w:space="0" w:color="auto"/>
            </w:tcBorders>
            <w:vAlign w:val="center"/>
            <w:hideMark/>
          </w:tcPr>
          <w:p w14:paraId="57FDEF6B" w14:textId="77777777" w:rsidR="00413AF4" w:rsidRDefault="00413AF4" w:rsidP="004320F5">
            <w:pPr>
              <w:pStyle w:val="TAC"/>
              <w:rPr>
                <w:ins w:id="2445" w:author="Author"/>
                <w:color w:val="000000" w:themeColor="text1"/>
                <w:szCs w:val="18"/>
              </w:rPr>
            </w:pPr>
            <w:ins w:id="2446" w:author="Author">
              <w:r>
                <w:t>6</w:t>
              </w:r>
            </w:ins>
          </w:p>
        </w:tc>
        <w:tc>
          <w:tcPr>
            <w:tcW w:w="896" w:type="dxa"/>
            <w:tcBorders>
              <w:top w:val="nil"/>
              <w:left w:val="single" w:sz="8" w:space="0" w:color="auto"/>
              <w:bottom w:val="nil"/>
              <w:right w:val="nil"/>
            </w:tcBorders>
            <w:vAlign w:val="center"/>
            <w:hideMark/>
          </w:tcPr>
          <w:p w14:paraId="43D6CC57" w14:textId="77777777" w:rsidR="00413AF4" w:rsidRDefault="00413AF4" w:rsidP="004320F5">
            <w:pPr>
              <w:pStyle w:val="TAC"/>
              <w:rPr>
                <w:ins w:id="2447" w:author="Author"/>
                <w:color w:val="000000" w:themeColor="text1"/>
                <w:szCs w:val="18"/>
              </w:rPr>
            </w:pPr>
            <w:ins w:id="2448" w:author="Author">
              <w:r>
                <w:t>010101</w:t>
              </w:r>
            </w:ins>
          </w:p>
        </w:tc>
        <w:tc>
          <w:tcPr>
            <w:tcW w:w="828" w:type="dxa"/>
            <w:tcBorders>
              <w:top w:val="nil"/>
              <w:left w:val="nil"/>
              <w:bottom w:val="nil"/>
              <w:right w:val="single" w:sz="8" w:space="0" w:color="auto"/>
            </w:tcBorders>
            <w:vAlign w:val="center"/>
            <w:hideMark/>
          </w:tcPr>
          <w:p w14:paraId="2269F1BC" w14:textId="77777777" w:rsidR="00413AF4" w:rsidRDefault="00413AF4" w:rsidP="004320F5">
            <w:pPr>
              <w:pStyle w:val="TAC"/>
              <w:rPr>
                <w:ins w:id="2449" w:author="Author"/>
                <w:color w:val="000000" w:themeColor="text1"/>
                <w:szCs w:val="18"/>
              </w:rPr>
            </w:pPr>
            <w:ins w:id="2450" w:author="Author">
              <w:r>
                <w:t>22</w:t>
              </w:r>
            </w:ins>
          </w:p>
        </w:tc>
        <w:tc>
          <w:tcPr>
            <w:tcW w:w="896" w:type="dxa"/>
            <w:tcBorders>
              <w:top w:val="nil"/>
              <w:left w:val="single" w:sz="8" w:space="0" w:color="auto"/>
              <w:bottom w:val="nil"/>
              <w:right w:val="nil"/>
            </w:tcBorders>
            <w:vAlign w:val="center"/>
            <w:hideMark/>
          </w:tcPr>
          <w:p w14:paraId="556B81C0" w14:textId="77777777" w:rsidR="00413AF4" w:rsidRDefault="00413AF4" w:rsidP="004320F5">
            <w:pPr>
              <w:pStyle w:val="TAC"/>
              <w:rPr>
                <w:ins w:id="2451" w:author="Author"/>
                <w:color w:val="000000" w:themeColor="text1"/>
                <w:szCs w:val="18"/>
              </w:rPr>
            </w:pPr>
            <w:ins w:id="2452" w:author="Author">
              <w:r>
                <w:t>100101</w:t>
              </w:r>
            </w:ins>
          </w:p>
        </w:tc>
        <w:tc>
          <w:tcPr>
            <w:tcW w:w="828" w:type="dxa"/>
            <w:tcBorders>
              <w:top w:val="nil"/>
              <w:left w:val="nil"/>
              <w:bottom w:val="nil"/>
              <w:right w:val="single" w:sz="8" w:space="0" w:color="auto"/>
            </w:tcBorders>
            <w:vAlign w:val="center"/>
            <w:hideMark/>
          </w:tcPr>
          <w:p w14:paraId="185D9565" w14:textId="77777777" w:rsidR="00413AF4" w:rsidRDefault="00413AF4" w:rsidP="004320F5">
            <w:pPr>
              <w:pStyle w:val="TAC"/>
              <w:rPr>
                <w:ins w:id="2453" w:author="Author"/>
                <w:color w:val="000000" w:themeColor="text1"/>
                <w:szCs w:val="18"/>
              </w:rPr>
            </w:pPr>
            <w:ins w:id="2454" w:author="Author">
              <w:r>
                <w:t>38</w:t>
              </w:r>
            </w:ins>
          </w:p>
        </w:tc>
        <w:tc>
          <w:tcPr>
            <w:tcW w:w="891" w:type="dxa"/>
            <w:tcBorders>
              <w:top w:val="nil"/>
              <w:left w:val="single" w:sz="8" w:space="0" w:color="auto"/>
              <w:bottom w:val="nil"/>
              <w:right w:val="nil"/>
            </w:tcBorders>
            <w:vAlign w:val="center"/>
            <w:hideMark/>
          </w:tcPr>
          <w:p w14:paraId="5938F3B8" w14:textId="77777777" w:rsidR="00413AF4" w:rsidRDefault="00413AF4" w:rsidP="004320F5">
            <w:pPr>
              <w:pStyle w:val="TAC"/>
              <w:rPr>
                <w:ins w:id="2455" w:author="Author"/>
                <w:color w:val="000000" w:themeColor="text1"/>
                <w:szCs w:val="18"/>
              </w:rPr>
            </w:pPr>
            <w:ins w:id="2456" w:author="Author">
              <w:r>
                <w:t>110101</w:t>
              </w:r>
            </w:ins>
          </w:p>
        </w:tc>
        <w:tc>
          <w:tcPr>
            <w:tcW w:w="852" w:type="dxa"/>
            <w:tcBorders>
              <w:top w:val="nil"/>
              <w:left w:val="nil"/>
              <w:bottom w:val="nil"/>
              <w:right w:val="single" w:sz="8" w:space="0" w:color="auto"/>
            </w:tcBorders>
            <w:vAlign w:val="center"/>
            <w:hideMark/>
          </w:tcPr>
          <w:p w14:paraId="78EAC43D" w14:textId="77777777" w:rsidR="00413AF4" w:rsidRDefault="00413AF4" w:rsidP="004320F5">
            <w:pPr>
              <w:pStyle w:val="TAC"/>
              <w:rPr>
                <w:ins w:id="2457" w:author="Author"/>
                <w:color w:val="000000" w:themeColor="text1"/>
                <w:szCs w:val="18"/>
              </w:rPr>
            </w:pPr>
            <w:ins w:id="2458" w:author="Author">
              <w:r>
                <w:t>54</w:t>
              </w:r>
            </w:ins>
          </w:p>
        </w:tc>
      </w:tr>
      <w:tr w:rsidR="00413AF4" w14:paraId="760ED6C4" w14:textId="77777777" w:rsidTr="004320F5">
        <w:trPr>
          <w:trHeight w:val="300"/>
          <w:jc w:val="center"/>
          <w:ins w:id="2459" w:author="Author"/>
        </w:trPr>
        <w:tc>
          <w:tcPr>
            <w:tcW w:w="896" w:type="dxa"/>
            <w:tcBorders>
              <w:top w:val="nil"/>
              <w:left w:val="single" w:sz="8" w:space="0" w:color="auto"/>
              <w:bottom w:val="nil"/>
              <w:right w:val="nil"/>
            </w:tcBorders>
            <w:vAlign w:val="center"/>
            <w:hideMark/>
          </w:tcPr>
          <w:p w14:paraId="3A1E3E30" w14:textId="77777777" w:rsidR="00413AF4" w:rsidRDefault="00413AF4" w:rsidP="004320F5">
            <w:pPr>
              <w:pStyle w:val="TAC"/>
              <w:rPr>
                <w:ins w:id="2460" w:author="Author"/>
                <w:color w:val="000000" w:themeColor="text1"/>
                <w:szCs w:val="18"/>
              </w:rPr>
            </w:pPr>
            <w:ins w:id="2461" w:author="Author">
              <w:r>
                <w:t>000110</w:t>
              </w:r>
            </w:ins>
          </w:p>
        </w:tc>
        <w:tc>
          <w:tcPr>
            <w:tcW w:w="828" w:type="dxa"/>
            <w:tcBorders>
              <w:top w:val="nil"/>
              <w:left w:val="nil"/>
              <w:bottom w:val="nil"/>
              <w:right w:val="single" w:sz="8" w:space="0" w:color="auto"/>
            </w:tcBorders>
            <w:vAlign w:val="center"/>
            <w:hideMark/>
          </w:tcPr>
          <w:p w14:paraId="354492B3" w14:textId="77777777" w:rsidR="00413AF4" w:rsidRDefault="00413AF4" w:rsidP="004320F5">
            <w:pPr>
              <w:pStyle w:val="TAC"/>
              <w:rPr>
                <w:ins w:id="2462" w:author="Author"/>
                <w:color w:val="000000" w:themeColor="text1"/>
                <w:szCs w:val="18"/>
              </w:rPr>
            </w:pPr>
            <w:ins w:id="2463" w:author="Author">
              <w:r>
                <w:t>7</w:t>
              </w:r>
            </w:ins>
          </w:p>
        </w:tc>
        <w:tc>
          <w:tcPr>
            <w:tcW w:w="896" w:type="dxa"/>
            <w:tcBorders>
              <w:top w:val="nil"/>
              <w:left w:val="single" w:sz="8" w:space="0" w:color="auto"/>
              <w:bottom w:val="nil"/>
              <w:right w:val="nil"/>
            </w:tcBorders>
            <w:vAlign w:val="center"/>
            <w:hideMark/>
          </w:tcPr>
          <w:p w14:paraId="22BCC002" w14:textId="77777777" w:rsidR="00413AF4" w:rsidRDefault="00413AF4" w:rsidP="004320F5">
            <w:pPr>
              <w:pStyle w:val="TAC"/>
              <w:rPr>
                <w:ins w:id="2464" w:author="Author"/>
                <w:color w:val="000000" w:themeColor="text1"/>
                <w:szCs w:val="18"/>
              </w:rPr>
            </w:pPr>
            <w:ins w:id="2465" w:author="Author">
              <w:r>
                <w:t>010110</w:t>
              </w:r>
            </w:ins>
          </w:p>
        </w:tc>
        <w:tc>
          <w:tcPr>
            <w:tcW w:w="828" w:type="dxa"/>
            <w:tcBorders>
              <w:top w:val="nil"/>
              <w:left w:val="nil"/>
              <w:bottom w:val="nil"/>
              <w:right w:val="single" w:sz="8" w:space="0" w:color="auto"/>
            </w:tcBorders>
            <w:vAlign w:val="center"/>
            <w:hideMark/>
          </w:tcPr>
          <w:p w14:paraId="3E1EE48B" w14:textId="77777777" w:rsidR="00413AF4" w:rsidRDefault="00413AF4" w:rsidP="004320F5">
            <w:pPr>
              <w:pStyle w:val="TAC"/>
              <w:rPr>
                <w:ins w:id="2466" w:author="Author"/>
                <w:color w:val="000000" w:themeColor="text1"/>
                <w:szCs w:val="18"/>
              </w:rPr>
            </w:pPr>
            <w:ins w:id="2467" w:author="Author">
              <w:r>
                <w:t>23</w:t>
              </w:r>
            </w:ins>
          </w:p>
        </w:tc>
        <w:tc>
          <w:tcPr>
            <w:tcW w:w="896" w:type="dxa"/>
            <w:tcBorders>
              <w:top w:val="nil"/>
              <w:left w:val="single" w:sz="8" w:space="0" w:color="auto"/>
              <w:bottom w:val="nil"/>
              <w:right w:val="nil"/>
            </w:tcBorders>
            <w:vAlign w:val="center"/>
            <w:hideMark/>
          </w:tcPr>
          <w:p w14:paraId="42327DD7" w14:textId="77777777" w:rsidR="00413AF4" w:rsidRDefault="00413AF4" w:rsidP="004320F5">
            <w:pPr>
              <w:pStyle w:val="TAC"/>
              <w:rPr>
                <w:ins w:id="2468" w:author="Author"/>
                <w:color w:val="000000" w:themeColor="text1"/>
                <w:szCs w:val="18"/>
              </w:rPr>
            </w:pPr>
            <w:ins w:id="2469" w:author="Author">
              <w:r>
                <w:t>100110</w:t>
              </w:r>
            </w:ins>
          </w:p>
        </w:tc>
        <w:tc>
          <w:tcPr>
            <w:tcW w:w="828" w:type="dxa"/>
            <w:tcBorders>
              <w:top w:val="nil"/>
              <w:left w:val="nil"/>
              <w:bottom w:val="nil"/>
              <w:right w:val="single" w:sz="8" w:space="0" w:color="auto"/>
            </w:tcBorders>
            <w:vAlign w:val="center"/>
            <w:hideMark/>
          </w:tcPr>
          <w:p w14:paraId="261276AD" w14:textId="77777777" w:rsidR="00413AF4" w:rsidRDefault="00413AF4" w:rsidP="004320F5">
            <w:pPr>
              <w:pStyle w:val="TAC"/>
              <w:rPr>
                <w:ins w:id="2470" w:author="Author"/>
                <w:color w:val="000000" w:themeColor="text1"/>
                <w:szCs w:val="18"/>
              </w:rPr>
            </w:pPr>
            <w:ins w:id="2471" w:author="Author">
              <w:r>
                <w:t>39</w:t>
              </w:r>
            </w:ins>
          </w:p>
        </w:tc>
        <w:tc>
          <w:tcPr>
            <w:tcW w:w="891" w:type="dxa"/>
            <w:tcBorders>
              <w:top w:val="nil"/>
              <w:left w:val="single" w:sz="8" w:space="0" w:color="auto"/>
              <w:bottom w:val="nil"/>
              <w:right w:val="nil"/>
            </w:tcBorders>
            <w:vAlign w:val="center"/>
            <w:hideMark/>
          </w:tcPr>
          <w:p w14:paraId="2D5F8EF5" w14:textId="77777777" w:rsidR="00413AF4" w:rsidRDefault="00413AF4" w:rsidP="004320F5">
            <w:pPr>
              <w:pStyle w:val="TAC"/>
              <w:rPr>
                <w:ins w:id="2472" w:author="Author"/>
                <w:color w:val="000000" w:themeColor="text1"/>
                <w:szCs w:val="18"/>
              </w:rPr>
            </w:pPr>
            <w:ins w:id="2473" w:author="Author">
              <w:r>
                <w:t>110110</w:t>
              </w:r>
            </w:ins>
          </w:p>
        </w:tc>
        <w:tc>
          <w:tcPr>
            <w:tcW w:w="852" w:type="dxa"/>
            <w:tcBorders>
              <w:top w:val="nil"/>
              <w:left w:val="nil"/>
              <w:bottom w:val="nil"/>
              <w:right w:val="single" w:sz="8" w:space="0" w:color="auto"/>
            </w:tcBorders>
            <w:vAlign w:val="center"/>
            <w:hideMark/>
          </w:tcPr>
          <w:p w14:paraId="45FC2B1D" w14:textId="77777777" w:rsidR="00413AF4" w:rsidRDefault="00413AF4" w:rsidP="004320F5">
            <w:pPr>
              <w:pStyle w:val="TAC"/>
              <w:rPr>
                <w:ins w:id="2474" w:author="Author"/>
                <w:color w:val="000000" w:themeColor="text1"/>
                <w:szCs w:val="18"/>
              </w:rPr>
            </w:pPr>
            <w:ins w:id="2475" w:author="Author">
              <w:r>
                <w:t>55</w:t>
              </w:r>
            </w:ins>
          </w:p>
        </w:tc>
      </w:tr>
      <w:tr w:rsidR="00413AF4" w14:paraId="1C9D12C8" w14:textId="77777777" w:rsidTr="004320F5">
        <w:trPr>
          <w:trHeight w:val="300"/>
          <w:jc w:val="center"/>
          <w:ins w:id="2476" w:author="Author"/>
        </w:trPr>
        <w:tc>
          <w:tcPr>
            <w:tcW w:w="896" w:type="dxa"/>
            <w:tcBorders>
              <w:top w:val="nil"/>
              <w:left w:val="single" w:sz="8" w:space="0" w:color="auto"/>
              <w:bottom w:val="nil"/>
              <w:right w:val="nil"/>
            </w:tcBorders>
            <w:vAlign w:val="center"/>
            <w:hideMark/>
          </w:tcPr>
          <w:p w14:paraId="3252183D" w14:textId="77777777" w:rsidR="00413AF4" w:rsidRDefault="00413AF4" w:rsidP="004320F5">
            <w:pPr>
              <w:pStyle w:val="TAC"/>
              <w:rPr>
                <w:ins w:id="2477" w:author="Author"/>
                <w:color w:val="000000" w:themeColor="text1"/>
                <w:szCs w:val="18"/>
              </w:rPr>
            </w:pPr>
            <w:ins w:id="2478" w:author="Author">
              <w:r>
                <w:t>000111</w:t>
              </w:r>
            </w:ins>
          </w:p>
        </w:tc>
        <w:tc>
          <w:tcPr>
            <w:tcW w:w="828" w:type="dxa"/>
            <w:tcBorders>
              <w:top w:val="nil"/>
              <w:left w:val="nil"/>
              <w:bottom w:val="nil"/>
              <w:right w:val="single" w:sz="8" w:space="0" w:color="auto"/>
            </w:tcBorders>
            <w:vAlign w:val="center"/>
            <w:hideMark/>
          </w:tcPr>
          <w:p w14:paraId="12789961" w14:textId="77777777" w:rsidR="00413AF4" w:rsidRDefault="00413AF4" w:rsidP="004320F5">
            <w:pPr>
              <w:pStyle w:val="TAC"/>
              <w:rPr>
                <w:ins w:id="2479" w:author="Author"/>
                <w:color w:val="000000" w:themeColor="text1"/>
                <w:szCs w:val="18"/>
              </w:rPr>
            </w:pPr>
            <w:ins w:id="2480" w:author="Author">
              <w:r>
                <w:t>8</w:t>
              </w:r>
            </w:ins>
          </w:p>
        </w:tc>
        <w:tc>
          <w:tcPr>
            <w:tcW w:w="896" w:type="dxa"/>
            <w:tcBorders>
              <w:top w:val="nil"/>
              <w:left w:val="single" w:sz="8" w:space="0" w:color="auto"/>
              <w:bottom w:val="nil"/>
              <w:right w:val="nil"/>
            </w:tcBorders>
            <w:vAlign w:val="center"/>
            <w:hideMark/>
          </w:tcPr>
          <w:p w14:paraId="37A0E113" w14:textId="77777777" w:rsidR="00413AF4" w:rsidRDefault="00413AF4" w:rsidP="004320F5">
            <w:pPr>
              <w:pStyle w:val="TAC"/>
              <w:rPr>
                <w:ins w:id="2481" w:author="Author"/>
                <w:color w:val="000000" w:themeColor="text1"/>
                <w:szCs w:val="18"/>
              </w:rPr>
            </w:pPr>
            <w:ins w:id="2482" w:author="Author">
              <w:r>
                <w:t>010111</w:t>
              </w:r>
            </w:ins>
          </w:p>
        </w:tc>
        <w:tc>
          <w:tcPr>
            <w:tcW w:w="828" w:type="dxa"/>
            <w:tcBorders>
              <w:top w:val="nil"/>
              <w:left w:val="nil"/>
              <w:bottom w:val="nil"/>
              <w:right w:val="single" w:sz="8" w:space="0" w:color="auto"/>
            </w:tcBorders>
            <w:vAlign w:val="center"/>
            <w:hideMark/>
          </w:tcPr>
          <w:p w14:paraId="31E770A4" w14:textId="77777777" w:rsidR="00413AF4" w:rsidRDefault="00413AF4" w:rsidP="004320F5">
            <w:pPr>
              <w:pStyle w:val="TAC"/>
              <w:rPr>
                <w:ins w:id="2483" w:author="Author"/>
                <w:color w:val="000000" w:themeColor="text1"/>
                <w:szCs w:val="18"/>
              </w:rPr>
            </w:pPr>
            <w:ins w:id="2484" w:author="Author">
              <w:r>
                <w:t>24</w:t>
              </w:r>
            </w:ins>
          </w:p>
        </w:tc>
        <w:tc>
          <w:tcPr>
            <w:tcW w:w="896" w:type="dxa"/>
            <w:tcBorders>
              <w:top w:val="nil"/>
              <w:left w:val="single" w:sz="8" w:space="0" w:color="auto"/>
              <w:bottom w:val="nil"/>
              <w:right w:val="nil"/>
            </w:tcBorders>
            <w:vAlign w:val="center"/>
            <w:hideMark/>
          </w:tcPr>
          <w:p w14:paraId="16D91C25" w14:textId="77777777" w:rsidR="00413AF4" w:rsidRDefault="00413AF4" w:rsidP="004320F5">
            <w:pPr>
              <w:pStyle w:val="TAC"/>
              <w:rPr>
                <w:ins w:id="2485" w:author="Author"/>
                <w:color w:val="000000" w:themeColor="text1"/>
                <w:szCs w:val="18"/>
              </w:rPr>
            </w:pPr>
            <w:ins w:id="2486" w:author="Author">
              <w:r>
                <w:t>100111</w:t>
              </w:r>
            </w:ins>
          </w:p>
        </w:tc>
        <w:tc>
          <w:tcPr>
            <w:tcW w:w="828" w:type="dxa"/>
            <w:tcBorders>
              <w:top w:val="nil"/>
              <w:left w:val="nil"/>
              <w:bottom w:val="nil"/>
              <w:right w:val="single" w:sz="8" w:space="0" w:color="auto"/>
            </w:tcBorders>
            <w:vAlign w:val="center"/>
            <w:hideMark/>
          </w:tcPr>
          <w:p w14:paraId="221985BE" w14:textId="77777777" w:rsidR="00413AF4" w:rsidRDefault="00413AF4" w:rsidP="004320F5">
            <w:pPr>
              <w:pStyle w:val="TAC"/>
              <w:rPr>
                <w:ins w:id="2487" w:author="Author"/>
                <w:color w:val="000000" w:themeColor="text1"/>
                <w:szCs w:val="18"/>
              </w:rPr>
            </w:pPr>
            <w:ins w:id="2488" w:author="Author">
              <w:r>
                <w:t>40</w:t>
              </w:r>
            </w:ins>
          </w:p>
        </w:tc>
        <w:tc>
          <w:tcPr>
            <w:tcW w:w="891" w:type="dxa"/>
            <w:tcBorders>
              <w:top w:val="nil"/>
              <w:left w:val="single" w:sz="8" w:space="0" w:color="auto"/>
              <w:bottom w:val="nil"/>
              <w:right w:val="nil"/>
            </w:tcBorders>
            <w:vAlign w:val="center"/>
            <w:hideMark/>
          </w:tcPr>
          <w:p w14:paraId="482C9CBE" w14:textId="77777777" w:rsidR="00413AF4" w:rsidRDefault="00413AF4" w:rsidP="004320F5">
            <w:pPr>
              <w:pStyle w:val="TAC"/>
              <w:rPr>
                <w:ins w:id="2489" w:author="Author"/>
                <w:color w:val="000000" w:themeColor="text1"/>
                <w:szCs w:val="18"/>
              </w:rPr>
            </w:pPr>
            <w:ins w:id="2490" w:author="Author">
              <w:r>
                <w:t>110111</w:t>
              </w:r>
            </w:ins>
          </w:p>
        </w:tc>
        <w:tc>
          <w:tcPr>
            <w:tcW w:w="852" w:type="dxa"/>
            <w:tcBorders>
              <w:top w:val="nil"/>
              <w:left w:val="nil"/>
              <w:bottom w:val="nil"/>
              <w:right w:val="single" w:sz="8" w:space="0" w:color="auto"/>
            </w:tcBorders>
            <w:vAlign w:val="center"/>
            <w:hideMark/>
          </w:tcPr>
          <w:p w14:paraId="7286133D" w14:textId="77777777" w:rsidR="00413AF4" w:rsidRDefault="00413AF4" w:rsidP="004320F5">
            <w:pPr>
              <w:pStyle w:val="TAC"/>
              <w:rPr>
                <w:ins w:id="2491" w:author="Author"/>
                <w:color w:val="000000" w:themeColor="text1"/>
                <w:szCs w:val="18"/>
              </w:rPr>
            </w:pPr>
            <w:ins w:id="2492" w:author="Author">
              <w:r>
                <w:t>56</w:t>
              </w:r>
            </w:ins>
          </w:p>
        </w:tc>
      </w:tr>
      <w:tr w:rsidR="00413AF4" w14:paraId="7B4B2C26" w14:textId="77777777" w:rsidTr="004320F5">
        <w:trPr>
          <w:trHeight w:val="300"/>
          <w:jc w:val="center"/>
          <w:ins w:id="2493" w:author="Author"/>
        </w:trPr>
        <w:tc>
          <w:tcPr>
            <w:tcW w:w="896" w:type="dxa"/>
            <w:tcBorders>
              <w:top w:val="nil"/>
              <w:left w:val="single" w:sz="8" w:space="0" w:color="auto"/>
              <w:bottom w:val="nil"/>
              <w:right w:val="nil"/>
            </w:tcBorders>
            <w:vAlign w:val="center"/>
            <w:hideMark/>
          </w:tcPr>
          <w:p w14:paraId="50E653A7" w14:textId="77777777" w:rsidR="00413AF4" w:rsidRDefault="00413AF4" w:rsidP="004320F5">
            <w:pPr>
              <w:pStyle w:val="TAC"/>
              <w:rPr>
                <w:ins w:id="2494" w:author="Author"/>
                <w:color w:val="000000" w:themeColor="text1"/>
                <w:szCs w:val="18"/>
              </w:rPr>
            </w:pPr>
            <w:ins w:id="2495" w:author="Author">
              <w:r>
                <w:t>001000</w:t>
              </w:r>
            </w:ins>
          </w:p>
        </w:tc>
        <w:tc>
          <w:tcPr>
            <w:tcW w:w="828" w:type="dxa"/>
            <w:tcBorders>
              <w:top w:val="nil"/>
              <w:left w:val="nil"/>
              <w:bottom w:val="nil"/>
              <w:right w:val="single" w:sz="8" w:space="0" w:color="auto"/>
            </w:tcBorders>
            <w:vAlign w:val="center"/>
            <w:hideMark/>
          </w:tcPr>
          <w:p w14:paraId="2F241512" w14:textId="77777777" w:rsidR="00413AF4" w:rsidRDefault="00413AF4" w:rsidP="004320F5">
            <w:pPr>
              <w:pStyle w:val="TAC"/>
              <w:rPr>
                <w:ins w:id="2496" w:author="Author"/>
                <w:color w:val="000000" w:themeColor="text1"/>
                <w:szCs w:val="18"/>
              </w:rPr>
            </w:pPr>
            <w:ins w:id="2497" w:author="Author">
              <w:r>
                <w:t>9</w:t>
              </w:r>
            </w:ins>
          </w:p>
        </w:tc>
        <w:tc>
          <w:tcPr>
            <w:tcW w:w="896" w:type="dxa"/>
            <w:tcBorders>
              <w:top w:val="nil"/>
              <w:left w:val="single" w:sz="8" w:space="0" w:color="auto"/>
              <w:bottom w:val="nil"/>
              <w:right w:val="nil"/>
            </w:tcBorders>
            <w:vAlign w:val="center"/>
            <w:hideMark/>
          </w:tcPr>
          <w:p w14:paraId="1649207E" w14:textId="77777777" w:rsidR="00413AF4" w:rsidRDefault="00413AF4" w:rsidP="004320F5">
            <w:pPr>
              <w:pStyle w:val="TAC"/>
              <w:rPr>
                <w:ins w:id="2498" w:author="Author"/>
                <w:color w:val="000000" w:themeColor="text1"/>
                <w:szCs w:val="18"/>
              </w:rPr>
            </w:pPr>
            <w:ins w:id="2499" w:author="Author">
              <w:r>
                <w:t>011000</w:t>
              </w:r>
            </w:ins>
          </w:p>
        </w:tc>
        <w:tc>
          <w:tcPr>
            <w:tcW w:w="828" w:type="dxa"/>
            <w:tcBorders>
              <w:top w:val="nil"/>
              <w:left w:val="nil"/>
              <w:bottom w:val="nil"/>
              <w:right w:val="single" w:sz="8" w:space="0" w:color="auto"/>
            </w:tcBorders>
            <w:vAlign w:val="center"/>
            <w:hideMark/>
          </w:tcPr>
          <w:p w14:paraId="0E704A28" w14:textId="77777777" w:rsidR="00413AF4" w:rsidRDefault="00413AF4" w:rsidP="004320F5">
            <w:pPr>
              <w:pStyle w:val="TAC"/>
              <w:rPr>
                <w:ins w:id="2500" w:author="Author"/>
                <w:color w:val="000000" w:themeColor="text1"/>
                <w:szCs w:val="18"/>
              </w:rPr>
            </w:pPr>
            <w:ins w:id="2501" w:author="Author">
              <w:r>
                <w:t>25</w:t>
              </w:r>
            </w:ins>
          </w:p>
        </w:tc>
        <w:tc>
          <w:tcPr>
            <w:tcW w:w="896" w:type="dxa"/>
            <w:tcBorders>
              <w:top w:val="nil"/>
              <w:left w:val="single" w:sz="8" w:space="0" w:color="auto"/>
              <w:bottom w:val="nil"/>
              <w:right w:val="nil"/>
            </w:tcBorders>
            <w:vAlign w:val="center"/>
            <w:hideMark/>
          </w:tcPr>
          <w:p w14:paraId="04D9A5D8" w14:textId="77777777" w:rsidR="00413AF4" w:rsidRDefault="00413AF4" w:rsidP="004320F5">
            <w:pPr>
              <w:pStyle w:val="TAC"/>
              <w:rPr>
                <w:ins w:id="2502" w:author="Author"/>
                <w:color w:val="000000" w:themeColor="text1"/>
                <w:szCs w:val="18"/>
              </w:rPr>
            </w:pPr>
            <w:ins w:id="2503" w:author="Author">
              <w:r>
                <w:t>101000</w:t>
              </w:r>
            </w:ins>
          </w:p>
        </w:tc>
        <w:tc>
          <w:tcPr>
            <w:tcW w:w="828" w:type="dxa"/>
            <w:tcBorders>
              <w:top w:val="nil"/>
              <w:left w:val="nil"/>
              <w:bottom w:val="nil"/>
              <w:right w:val="single" w:sz="8" w:space="0" w:color="auto"/>
            </w:tcBorders>
            <w:vAlign w:val="center"/>
            <w:hideMark/>
          </w:tcPr>
          <w:p w14:paraId="2CBC039F" w14:textId="77777777" w:rsidR="00413AF4" w:rsidRDefault="00413AF4" w:rsidP="004320F5">
            <w:pPr>
              <w:pStyle w:val="TAC"/>
              <w:rPr>
                <w:ins w:id="2504" w:author="Author"/>
                <w:color w:val="000000" w:themeColor="text1"/>
                <w:szCs w:val="18"/>
              </w:rPr>
            </w:pPr>
            <w:ins w:id="2505" w:author="Author">
              <w:r>
                <w:t>41</w:t>
              </w:r>
            </w:ins>
          </w:p>
        </w:tc>
        <w:tc>
          <w:tcPr>
            <w:tcW w:w="891" w:type="dxa"/>
            <w:tcBorders>
              <w:top w:val="nil"/>
              <w:left w:val="single" w:sz="8" w:space="0" w:color="auto"/>
              <w:bottom w:val="nil"/>
              <w:right w:val="nil"/>
            </w:tcBorders>
            <w:vAlign w:val="center"/>
            <w:hideMark/>
          </w:tcPr>
          <w:p w14:paraId="43E3AE6C" w14:textId="77777777" w:rsidR="00413AF4" w:rsidRDefault="00413AF4" w:rsidP="004320F5">
            <w:pPr>
              <w:pStyle w:val="TAC"/>
              <w:rPr>
                <w:ins w:id="2506" w:author="Author"/>
                <w:color w:val="000000" w:themeColor="text1"/>
                <w:szCs w:val="18"/>
              </w:rPr>
            </w:pPr>
            <w:ins w:id="2507" w:author="Author">
              <w:r>
                <w:t>111000</w:t>
              </w:r>
            </w:ins>
          </w:p>
        </w:tc>
        <w:tc>
          <w:tcPr>
            <w:tcW w:w="852" w:type="dxa"/>
            <w:tcBorders>
              <w:top w:val="nil"/>
              <w:left w:val="nil"/>
              <w:bottom w:val="nil"/>
              <w:right w:val="single" w:sz="8" w:space="0" w:color="auto"/>
            </w:tcBorders>
            <w:vAlign w:val="center"/>
            <w:hideMark/>
          </w:tcPr>
          <w:p w14:paraId="10A73FE7" w14:textId="77777777" w:rsidR="00413AF4" w:rsidRDefault="00413AF4" w:rsidP="004320F5">
            <w:pPr>
              <w:pStyle w:val="TAC"/>
              <w:rPr>
                <w:ins w:id="2508" w:author="Author"/>
                <w:color w:val="000000" w:themeColor="text1"/>
                <w:szCs w:val="18"/>
              </w:rPr>
            </w:pPr>
            <w:ins w:id="2509" w:author="Author">
              <w:r>
                <w:t>57</w:t>
              </w:r>
            </w:ins>
          </w:p>
        </w:tc>
      </w:tr>
      <w:tr w:rsidR="00413AF4" w14:paraId="01D90A9B" w14:textId="77777777" w:rsidTr="004320F5">
        <w:trPr>
          <w:trHeight w:val="300"/>
          <w:jc w:val="center"/>
          <w:ins w:id="2510" w:author="Author"/>
        </w:trPr>
        <w:tc>
          <w:tcPr>
            <w:tcW w:w="896" w:type="dxa"/>
            <w:tcBorders>
              <w:top w:val="nil"/>
              <w:left w:val="single" w:sz="8" w:space="0" w:color="auto"/>
              <w:bottom w:val="nil"/>
              <w:right w:val="nil"/>
            </w:tcBorders>
            <w:vAlign w:val="center"/>
            <w:hideMark/>
          </w:tcPr>
          <w:p w14:paraId="0DE9A698" w14:textId="77777777" w:rsidR="00413AF4" w:rsidRDefault="00413AF4" w:rsidP="004320F5">
            <w:pPr>
              <w:pStyle w:val="TAC"/>
              <w:rPr>
                <w:ins w:id="2511" w:author="Author"/>
                <w:color w:val="000000" w:themeColor="text1"/>
                <w:szCs w:val="18"/>
              </w:rPr>
            </w:pPr>
            <w:ins w:id="2512" w:author="Author">
              <w:r>
                <w:t>001001</w:t>
              </w:r>
            </w:ins>
          </w:p>
        </w:tc>
        <w:tc>
          <w:tcPr>
            <w:tcW w:w="828" w:type="dxa"/>
            <w:tcBorders>
              <w:top w:val="nil"/>
              <w:left w:val="nil"/>
              <w:bottom w:val="nil"/>
              <w:right w:val="single" w:sz="8" w:space="0" w:color="auto"/>
            </w:tcBorders>
            <w:vAlign w:val="center"/>
            <w:hideMark/>
          </w:tcPr>
          <w:p w14:paraId="57A8C133" w14:textId="77777777" w:rsidR="00413AF4" w:rsidRDefault="00413AF4" w:rsidP="004320F5">
            <w:pPr>
              <w:pStyle w:val="TAC"/>
              <w:rPr>
                <w:ins w:id="2513" w:author="Author"/>
                <w:color w:val="000000" w:themeColor="text1"/>
                <w:szCs w:val="18"/>
              </w:rPr>
            </w:pPr>
            <w:ins w:id="2514" w:author="Author">
              <w:r>
                <w:t>10</w:t>
              </w:r>
            </w:ins>
          </w:p>
        </w:tc>
        <w:tc>
          <w:tcPr>
            <w:tcW w:w="896" w:type="dxa"/>
            <w:tcBorders>
              <w:top w:val="nil"/>
              <w:left w:val="single" w:sz="8" w:space="0" w:color="auto"/>
              <w:bottom w:val="nil"/>
              <w:right w:val="nil"/>
            </w:tcBorders>
            <w:vAlign w:val="center"/>
            <w:hideMark/>
          </w:tcPr>
          <w:p w14:paraId="0008B346" w14:textId="77777777" w:rsidR="00413AF4" w:rsidRDefault="00413AF4" w:rsidP="004320F5">
            <w:pPr>
              <w:pStyle w:val="TAC"/>
              <w:rPr>
                <w:ins w:id="2515" w:author="Author"/>
                <w:color w:val="000000" w:themeColor="text1"/>
                <w:szCs w:val="18"/>
              </w:rPr>
            </w:pPr>
            <w:ins w:id="2516" w:author="Author">
              <w:r>
                <w:t>011001</w:t>
              </w:r>
            </w:ins>
          </w:p>
        </w:tc>
        <w:tc>
          <w:tcPr>
            <w:tcW w:w="828" w:type="dxa"/>
            <w:tcBorders>
              <w:top w:val="nil"/>
              <w:left w:val="nil"/>
              <w:bottom w:val="nil"/>
              <w:right w:val="single" w:sz="8" w:space="0" w:color="auto"/>
            </w:tcBorders>
            <w:vAlign w:val="center"/>
            <w:hideMark/>
          </w:tcPr>
          <w:p w14:paraId="68D22D90" w14:textId="77777777" w:rsidR="00413AF4" w:rsidRDefault="00413AF4" w:rsidP="004320F5">
            <w:pPr>
              <w:pStyle w:val="TAC"/>
              <w:rPr>
                <w:ins w:id="2517" w:author="Author"/>
                <w:color w:val="000000" w:themeColor="text1"/>
                <w:szCs w:val="18"/>
              </w:rPr>
            </w:pPr>
            <w:ins w:id="2518" w:author="Author">
              <w:r>
                <w:t>26</w:t>
              </w:r>
            </w:ins>
          </w:p>
        </w:tc>
        <w:tc>
          <w:tcPr>
            <w:tcW w:w="896" w:type="dxa"/>
            <w:tcBorders>
              <w:top w:val="nil"/>
              <w:left w:val="single" w:sz="8" w:space="0" w:color="auto"/>
              <w:bottom w:val="nil"/>
              <w:right w:val="nil"/>
            </w:tcBorders>
            <w:vAlign w:val="center"/>
            <w:hideMark/>
          </w:tcPr>
          <w:p w14:paraId="622AE2CD" w14:textId="77777777" w:rsidR="00413AF4" w:rsidRDefault="00413AF4" w:rsidP="004320F5">
            <w:pPr>
              <w:pStyle w:val="TAC"/>
              <w:rPr>
                <w:ins w:id="2519" w:author="Author"/>
                <w:color w:val="000000" w:themeColor="text1"/>
                <w:szCs w:val="18"/>
              </w:rPr>
            </w:pPr>
            <w:ins w:id="2520" w:author="Author">
              <w:r>
                <w:t>101001</w:t>
              </w:r>
            </w:ins>
          </w:p>
        </w:tc>
        <w:tc>
          <w:tcPr>
            <w:tcW w:w="828" w:type="dxa"/>
            <w:tcBorders>
              <w:top w:val="nil"/>
              <w:left w:val="nil"/>
              <w:bottom w:val="nil"/>
              <w:right w:val="single" w:sz="8" w:space="0" w:color="auto"/>
            </w:tcBorders>
            <w:vAlign w:val="center"/>
            <w:hideMark/>
          </w:tcPr>
          <w:p w14:paraId="224BB2C2" w14:textId="77777777" w:rsidR="00413AF4" w:rsidRDefault="00413AF4" w:rsidP="004320F5">
            <w:pPr>
              <w:pStyle w:val="TAC"/>
              <w:rPr>
                <w:ins w:id="2521" w:author="Author"/>
                <w:color w:val="000000" w:themeColor="text1"/>
                <w:szCs w:val="18"/>
              </w:rPr>
            </w:pPr>
            <w:ins w:id="2522" w:author="Author">
              <w:r>
                <w:t>42</w:t>
              </w:r>
            </w:ins>
          </w:p>
        </w:tc>
        <w:tc>
          <w:tcPr>
            <w:tcW w:w="891" w:type="dxa"/>
            <w:tcBorders>
              <w:top w:val="nil"/>
              <w:left w:val="single" w:sz="8" w:space="0" w:color="auto"/>
              <w:bottom w:val="nil"/>
              <w:right w:val="nil"/>
            </w:tcBorders>
            <w:vAlign w:val="center"/>
            <w:hideMark/>
          </w:tcPr>
          <w:p w14:paraId="4D157F9D" w14:textId="77777777" w:rsidR="00413AF4" w:rsidRDefault="00413AF4" w:rsidP="004320F5">
            <w:pPr>
              <w:pStyle w:val="TAC"/>
              <w:rPr>
                <w:ins w:id="2523" w:author="Author"/>
                <w:color w:val="000000" w:themeColor="text1"/>
                <w:szCs w:val="18"/>
              </w:rPr>
            </w:pPr>
            <w:ins w:id="2524" w:author="Author">
              <w:r>
                <w:t>111001</w:t>
              </w:r>
            </w:ins>
          </w:p>
        </w:tc>
        <w:tc>
          <w:tcPr>
            <w:tcW w:w="852" w:type="dxa"/>
            <w:tcBorders>
              <w:top w:val="nil"/>
              <w:left w:val="nil"/>
              <w:bottom w:val="nil"/>
              <w:right w:val="single" w:sz="8" w:space="0" w:color="auto"/>
            </w:tcBorders>
            <w:vAlign w:val="center"/>
            <w:hideMark/>
          </w:tcPr>
          <w:p w14:paraId="4CCD7A48" w14:textId="77777777" w:rsidR="00413AF4" w:rsidRDefault="00413AF4" w:rsidP="004320F5">
            <w:pPr>
              <w:pStyle w:val="TAC"/>
              <w:rPr>
                <w:ins w:id="2525" w:author="Author"/>
                <w:color w:val="000000" w:themeColor="text1"/>
                <w:szCs w:val="18"/>
              </w:rPr>
            </w:pPr>
            <w:ins w:id="2526" w:author="Author">
              <w:r>
                <w:t>58</w:t>
              </w:r>
            </w:ins>
          </w:p>
        </w:tc>
      </w:tr>
      <w:tr w:rsidR="00413AF4" w14:paraId="19E9DCFD" w14:textId="77777777" w:rsidTr="004320F5">
        <w:trPr>
          <w:trHeight w:val="300"/>
          <w:jc w:val="center"/>
          <w:ins w:id="2527" w:author="Author"/>
        </w:trPr>
        <w:tc>
          <w:tcPr>
            <w:tcW w:w="896" w:type="dxa"/>
            <w:tcBorders>
              <w:top w:val="nil"/>
              <w:left w:val="single" w:sz="8" w:space="0" w:color="auto"/>
              <w:bottom w:val="nil"/>
              <w:right w:val="nil"/>
            </w:tcBorders>
            <w:vAlign w:val="center"/>
            <w:hideMark/>
          </w:tcPr>
          <w:p w14:paraId="7E7885BE" w14:textId="77777777" w:rsidR="00413AF4" w:rsidRDefault="00413AF4" w:rsidP="004320F5">
            <w:pPr>
              <w:pStyle w:val="TAC"/>
              <w:rPr>
                <w:ins w:id="2528" w:author="Author"/>
                <w:color w:val="000000" w:themeColor="text1"/>
                <w:szCs w:val="18"/>
              </w:rPr>
            </w:pPr>
            <w:ins w:id="2529" w:author="Author">
              <w:r>
                <w:t>001010</w:t>
              </w:r>
            </w:ins>
          </w:p>
        </w:tc>
        <w:tc>
          <w:tcPr>
            <w:tcW w:w="828" w:type="dxa"/>
            <w:tcBorders>
              <w:top w:val="nil"/>
              <w:left w:val="nil"/>
              <w:bottom w:val="nil"/>
              <w:right w:val="single" w:sz="8" w:space="0" w:color="auto"/>
            </w:tcBorders>
            <w:vAlign w:val="center"/>
            <w:hideMark/>
          </w:tcPr>
          <w:p w14:paraId="70AFB505" w14:textId="77777777" w:rsidR="00413AF4" w:rsidRDefault="00413AF4" w:rsidP="004320F5">
            <w:pPr>
              <w:pStyle w:val="TAC"/>
              <w:rPr>
                <w:ins w:id="2530" w:author="Author"/>
                <w:color w:val="000000" w:themeColor="text1"/>
                <w:szCs w:val="18"/>
              </w:rPr>
            </w:pPr>
            <w:ins w:id="2531" w:author="Author">
              <w:r>
                <w:t>11</w:t>
              </w:r>
            </w:ins>
          </w:p>
        </w:tc>
        <w:tc>
          <w:tcPr>
            <w:tcW w:w="896" w:type="dxa"/>
            <w:tcBorders>
              <w:top w:val="nil"/>
              <w:left w:val="single" w:sz="8" w:space="0" w:color="auto"/>
              <w:bottom w:val="nil"/>
              <w:right w:val="nil"/>
            </w:tcBorders>
            <w:vAlign w:val="center"/>
            <w:hideMark/>
          </w:tcPr>
          <w:p w14:paraId="1FC08046" w14:textId="77777777" w:rsidR="00413AF4" w:rsidRDefault="00413AF4" w:rsidP="004320F5">
            <w:pPr>
              <w:pStyle w:val="TAC"/>
              <w:rPr>
                <w:ins w:id="2532" w:author="Author"/>
                <w:color w:val="000000" w:themeColor="text1"/>
                <w:szCs w:val="18"/>
              </w:rPr>
            </w:pPr>
            <w:ins w:id="2533" w:author="Author">
              <w:r>
                <w:t>011010</w:t>
              </w:r>
            </w:ins>
          </w:p>
        </w:tc>
        <w:tc>
          <w:tcPr>
            <w:tcW w:w="828" w:type="dxa"/>
            <w:tcBorders>
              <w:top w:val="nil"/>
              <w:left w:val="nil"/>
              <w:bottom w:val="nil"/>
              <w:right w:val="single" w:sz="8" w:space="0" w:color="auto"/>
            </w:tcBorders>
            <w:vAlign w:val="center"/>
            <w:hideMark/>
          </w:tcPr>
          <w:p w14:paraId="3705AFDB" w14:textId="77777777" w:rsidR="00413AF4" w:rsidRDefault="00413AF4" w:rsidP="004320F5">
            <w:pPr>
              <w:pStyle w:val="TAC"/>
              <w:rPr>
                <w:ins w:id="2534" w:author="Author"/>
                <w:color w:val="000000" w:themeColor="text1"/>
                <w:szCs w:val="18"/>
              </w:rPr>
            </w:pPr>
            <w:ins w:id="2535" w:author="Author">
              <w:r>
                <w:t>27</w:t>
              </w:r>
            </w:ins>
          </w:p>
        </w:tc>
        <w:tc>
          <w:tcPr>
            <w:tcW w:w="896" w:type="dxa"/>
            <w:tcBorders>
              <w:top w:val="nil"/>
              <w:left w:val="single" w:sz="8" w:space="0" w:color="auto"/>
              <w:bottom w:val="nil"/>
              <w:right w:val="nil"/>
            </w:tcBorders>
            <w:vAlign w:val="center"/>
            <w:hideMark/>
          </w:tcPr>
          <w:p w14:paraId="703847C3" w14:textId="77777777" w:rsidR="00413AF4" w:rsidRDefault="00413AF4" w:rsidP="004320F5">
            <w:pPr>
              <w:pStyle w:val="TAC"/>
              <w:rPr>
                <w:ins w:id="2536" w:author="Author"/>
                <w:color w:val="000000" w:themeColor="text1"/>
                <w:szCs w:val="18"/>
              </w:rPr>
            </w:pPr>
            <w:ins w:id="2537" w:author="Author">
              <w:r>
                <w:t>101010</w:t>
              </w:r>
            </w:ins>
          </w:p>
        </w:tc>
        <w:tc>
          <w:tcPr>
            <w:tcW w:w="828" w:type="dxa"/>
            <w:tcBorders>
              <w:top w:val="nil"/>
              <w:left w:val="nil"/>
              <w:bottom w:val="nil"/>
              <w:right w:val="single" w:sz="8" w:space="0" w:color="auto"/>
            </w:tcBorders>
            <w:vAlign w:val="center"/>
            <w:hideMark/>
          </w:tcPr>
          <w:p w14:paraId="3A25F090" w14:textId="77777777" w:rsidR="00413AF4" w:rsidRDefault="00413AF4" w:rsidP="004320F5">
            <w:pPr>
              <w:pStyle w:val="TAC"/>
              <w:rPr>
                <w:ins w:id="2538" w:author="Author"/>
                <w:color w:val="000000" w:themeColor="text1"/>
                <w:szCs w:val="18"/>
              </w:rPr>
            </w:pPr>
            <w:ins w:id="2539" w:author="Author">
              <w:r>
                <w:t>43</w:t>
              </w:r>
            </w:ins>
          </w:p>
        </w:tc>
        <w:tc>
          <w:tcPr>
            <w:tcW w:w="891" w:type="dxa"/>
            <w:tcBorders>
              <w:top w:val="nil"/>
              <w:left w:val="single" w:sz="8" w:space="0" w:color="auto"/>
              <w:bottom w:val="nil"/>
              <w:right w:val="nil"/>
            </w:tcBorders>
            <w:vAlign w:val="center"/>
            <w:hideMark/>
          </w:tcPr>
          <w:p w14:paraId="5C8A8D5E" w14:textId="77777777" w:rsidR="00413AF4" w:rsidRDefault="00413AF4" w:rsidP="004320F5">
            <w:pPr>
              <w:pStyle w:val="TAC"/>
              <w:rPr>
                <w:ins w:id="2540" w:author="Author"/>
                <w:color w:val="000000" w:themeColor="text1"/>
                <w:szCs w:val="18"/>
              </w:rPr>
            </w:pPr>
            <w:ins w:id="2541" w:author="Author">
              <w:r>
                <w:t>111010</w:t>
              </w:r>
            </w:ins>
          </w:p>
        </w:tc>
        <w:tc>
          <w:tcPr>
            <w:tcW w:w="852" w:type="dxa"/>
            <w:tcBorders>
              <w:top w:val="nil"/>
              <w:left w:val="nil"/>
              <w:bottom w:val="nil"/>
              <w:right w:val="single" w:sz="8" w:space="0" w:color="auto"/>
            </w:tcBorders>
            <w:vAlign w:val="center"/>
            <w:hideMark/>
          </w:tcPr>
          <w:p w14:paraId="4A5E2CCF" w14:textId="77777777" w:rsidR="00413AF4" w:rsidRDefault="00413AF4" w:rsidP="004320F5">
            <w:pPr>
              <w:pStyle w:val="TAC"/>
              <w:rPr>
                <w:ins w:id="2542" w:author="Author"/>
                <w:color w:val="000000" w:themeColor="text1"/>
                <w:szCs w:val="18"/>
              </w:rPr>
            </w:pPr>
            <w:ins w:id="2543" w:author="Author">
              <w:r>
                <w:t>59</w:t>
              </w:r>
            </w:ins>
          </w:p>
        </w:tc>
      </w:tr>
      <w:tr w:rsidR="00413AF4" w14:paraId="3E9CFCEB" w14:textId="77777777" w:rsidTr="004320F5">
        <w:trPr>
          <w:trHeight w:val="300"/>
          <w:jc w:val="center"/>
          <w:ins w:id="2544" w:author="Author"/>
        </w:trPr>
        <w:tc>
          <w:tcPr>
            <w:tcW w:w="896" w:type="dxa"/>
            <w:tcBorders>
              <w:top w:val="nil"/>
              <w:left w:val="single" w:sz="8" w:space="0" w:color="auto"/>
              <w:bottom w:val="nil"/>
              <w:right w:val="nil"/>
            </w:tcBorders>
            <w:vAlign w:val="center"/>
            <w:hideMark/>
          </w:tcPr>
          <w:p w14:paraId="3BCF9CF1" w14:textId="77777777" w:rsidR="00413AF4" w:rsidRDefault="00413AF4" w:rsidP="004320F5">
            <w:pPr>
              <w:pStyle w:val="TAC"/>
              <w:rPr>
                <w:ins w:id="2545" w:author="Author"/>
                <w:color w:val="000000" w:themeColor="text1"/>
                <w:szCs w:val="18"/>
              </w:rPr>
            </w:pPr>
            <w:ins w:id="2546" w:author="Author">
              <w:r>
                <w:t>001011</w:t>
              </w:r>
            </w:ins>
          </w:p>
        </w:tc>
        <w:tc>
          <w:tcPr>
            <w:tcW w:w="828" w:type="dxa"/>
            <w:tcBorders>
              <w:top w:val="nil"/>
              <w:left w:val="nil"/>
              <w:bottom w:val="nil"/>
              <w:right w:val="single" w:sz="8" w:space="0" w:color="auto"/>
            </w:tcBorders>
            <w:vAlign w:val="center"/>
            <w:hideMark/>
          </w:tcPr>
          <w:p w14:paraId="26C4AAE2" w14:textId="77777777" w:rsidR="00413AF4" w:rsidRDefault="00413AF4" w:rsidP="004320F5">
            <w:pPr>
              <w:pStyle w:val="TAC"/>
              <w:rPr>
                <w:ins w:id="2547" w:author="Author"/>
                <w:color w:val="000000" w:themeColor="text1"/>
                <w:szCs w:val="18"/>
              </w:rPr>
            </w:pPr>
            <w:ins w:id="2548" w:author="Author">
              <w:r>
                <w:t>12</w:t>
              </w:r>
            </w:ins>
          </w:p>
        </w:tc>
        <w:tc>
          <w:tcPr>
            <w:tcW w:w="896" w:type="dxa"/>
            <w:tcBorders>
              <w:top w:val="nil"/>
              <w:left w:val="single" w:sz="8" w:space="0" w:color="auto"/>
              <w:bottom w:val="nil"/>
              <w:right w:val="nil"/>
            </w:tcBorders>
            <w:vAlign w:val="center"/>
            <w:hideMark/>
          </w:tcPr>
          <w:p w14:paraId="61DC7811" w14:textId="77777777" w:rsidR="00413AF4" w:rsidRDefault="00413AF4" w:rsidP="004320F5">
            <w:pPr>
              <w:pStyle w:val="TAC"/>
              <w:rPr>
                <w:ins w:id="2549" w:author="Author"/>
                <w:color w:val="000000" w:themeColor="text1"/>
                <w:szCs w:val="18"/>
              </w:rPr>
            </w:pPr>
            <w:ins w:id="2550" w:author="Author">
              <w:r>
                <w:t>011011</w:t>
              </w:r>
            </w:ins>
          </w:p>
        </w:tc>
        <w:tc>
          <w:tcPr>
            <w:tcW w:w="828" w:type="dxa"/>
            <w:tcBorders>
              <w:top w:val="nil"/>
              <w:left w:val="nil"/>
              <w:bottom w:val="nil"/>
              <w:right w:val="single" w:sz="8" w:space="0" w:color="auto"/>
            </w:tcBorders>
            <w:vAlign w:val="center"/>
            <w:hideMark/>
          </w:tcPr>
          <w:p w14:paraId="61F70774" w14:textId="77777777" w:rsidR="00413AF4" w:rsidRDefault="00413AF4" w:rsidP="004320F5">
            <w:pPr>
              <w:pStyle w:val="TAC"/>
              <w:rPr>
                <w:ins w:id="2551" w:author="Author"/>
                <w:color w:val="000000" w:themeColor="text1"/>
                <w:szCs w:val="18"/>
              </w:rPr>
            </w:pPr>
            <w:ins w:id="2552" w:author="Author">
              <w:r>
                <w:t>28</w:t>
              </w:r>
            </w:ins>
          </w:p>
        </w:tc>
        <w:tc>
          <w:tcPr>
            <w:tcW w:w="896" w:type="dxa"/>
            <w:tcBorders>
              <w:top w:val="nil"/>
              <w:left w:val="single" w:sz="8" w:space="0" w:color="auto"/>
              <w:bottom w:val="nil"/>
              <w:right w:val="nil"/>
            </w:tcBorders>
            <w:vAlign w:val="center"/>
            <w:hideMark/>
          </w:tcPr>
          <w:p w14:paraId="5CE5E0D4" w14:textId="77777777" w:rsidR="00413AF4" w:rsidRDefault="00413AF4" w:rsidP="004320F5">
            <w:pPr>
              <w:pStyle w:val="TAC"/>
              <w:rPr>
                <w:ins w:id="2553" w:author="Author"/>
                <w:color w:val="000000" w:themeColor="text1"/>
                <w:szCs w:val="18"/>
              </w:rPr>
            </w:pPr>
            <w:ins w:id="2554" w:author="Author">
              <w:r>
                <w:t>101011</w:t>
              </w:r>
            </w:ins>
          </w:p>
        </w:tc>
        <w:tc>
          <w:tcPr>
            <w:tcW w:w="828" w:type="dxa"/>
            <w:tcBorders>
              <w:top w:val="nil"/>
              <w:left w:val="nil"/>
              <w:bottom w:val="nil"/>
              <w:right w:val="single" w:sz="8" w:space="0" w:color="auto"/>
            </w:tcBorders>
            <w:vAlign w:val="center"/>
            <w:hideMark/>
          </w:tcPr>
          <w:p w14:paraId="79EF103C" w14:textId="77777777" w:rsidR="00413AF4" w:rsidRDefault="00413AF4" w:rsidP="004320F5">
            <w:pPr>
              <w:pStyle w:val="TAC"/>
              <w:rPr>
                <w:ins w:id="2555" w:author="Author"/>
                <w:color w:val="000000" w:themeColor="text1"/>
                <w:szCs w:val="18"/>
              </w:rPr>
            </w:pPr>
            <w:ins w:id="2556" w:author="Author">
              <w:r>
                <w:t>44</w:t>
              </w:r>
            </w:ins>
          </w:p>
        </w:tc>
        <w:tc>
          <w:tcPr>
            <w:tcW w:w="891" w:type="dxa"/>
            <w:tcBorders>
              <w:top w:val="nil"/>
              <w:left w:val="single" w:sz="8" w:space="0" w:color="auto"/>
              <w:bottom w:val="nil"/>
              <w:right w:val="nil"/>
            </w:tcBorders>
            <w:vAlign w:val="center"/>
            <w:hideMark/>
          </w:tcPr>
          <w:p w14:paraId="634ECB3A" w14:textId="77777777" w:rsidR="00413AF4" w:rsidRDefault="00413AF4" w:rsidP="004320F5">
            <w:pPr>
              <w:pStyle w:val="TAC"/>
              <w:rPr>
                <w:ins w:id="2557" w:author="Author"/>
                <w:color w:val="000000" w:themeColor="text1"/>
                <w:szCs w:val="18"/>
              </w:rPr>
            </w:pPr>
            <w:ins w:id="2558" w:author="Author">
              <w:r>
                <w:t>111011</w:t>
              </w:r>
            </w:ins>
          </w:p>
        </w:tc>
        <w:tc>
          <w:tcPr>
            <w:tcW w:w="852" w:type="dxa"/>
            <w:tcBorders>
              <w:top w:val="nil"/>
              <w:left w:val="nil"/>
              <w:bottom w:val="nil"/>
              <w:right w:val="single" w:sz="8" w:space="0" w:color="auto"/>
            </w:tcBorders>
            <w:vAlign w:val="center"/>
            <w:hideMark/>
          </w:tcPr>
          <w:p w14:paraId="60D74C75" w14:textId="77777777" w:rsidR="00413AF4" w:rsidRDefault="00413AF4" w:rsidP="004320F5">
            <w:pPr>
              <w:pStyle w:val="TAC"/>
              <w:rPr>
                <w:ins w:id="2559" w:author="Author"/>
                <w:color w:val="000000" w:themeColor="text1"/>
                <w:szCs w:val="18"/>
              </w:rPr>
            </w:pPr>
            <w:ins w:id="2560" w:author="Author">
              <w:r>
                <w:t>60</w:t>
              </w:r>
            </w:ins>
          </w:p>
        </w:tc>
      </w:tr>
      <w:tr w:rsidR="00413AF4" w14:paraId="1645787C" w14:textId="77777777" w:rsidTr="004320F5">
        <w:trPr>
          <w:trHeight w:val="300"/>
          <w:jc w:val="center"/>
          <w:ins w:id="2561" w:author="Author"/>
        </w:trPr>
        <w:tc>
          <w:tcPr>
            <w:tcW w:w="896" w:type="dxa"/>
            <w:tcBorders>
              <w:top w:val="nil"/>
              <w:left w:val="single" w:sz="8" w:space="0" w:color="auto"/>
              <w:bottom w:val="nil"/>
              <w:right w:val="nil"/>
            </w:tcBorders>
            <w:vAlign w:val="center"/>
            <w:hideMark/>
          </w:tcPr>
          <w:p w14:paraId="279FAA19" w14:textId="77777777" w:rsidR="00413AF4" w:rsidRDefault="00413AF4" w:rsidP="004320F5">
            <w:pPr>
              <w:pStyle w:val="TAC"/>
              <w:rPr>
                <w:ins w:id="2562" w:author="Author"/>
                <w:color w:val="000000" w:themeColor="text1"/>
                <w:szCs w:val="18"/>
              </w:rPr>
            </w:pPr>
            <w:ins w:id="2563" w:author="Author">
              <w:r>
                <w:t>001100</w:t>
              </w:r>
            </w:ins>
          </w:p>
        </w:tc>
        <w:tc>
          <w:tcPr>
            <w:tcW w:w="828" w:type="dxa"/>
            <w:tcBorders>
              <w:top w:val="nil"/>
              <w:left w:val="nil"/>
              <w:bottom w:val="nil"/>
              <w:right w:val="single" w:sz="8" w:space="0" w:color="auto"/>
            </w:tcBorders>
            <w:vAlign w:val="center"/>
            <w:hideMark/>
          </w:tcPr>
          <w:p w14:paraId="334D5C0C" w14:textId="77777777" w:rsidR="00413AF4" w:rsidRDefault="00413AF4" w:rsidP="004320F5">
            <w:pPr>
              <w:pStyle w:val="TAC"/>
              <w:rPr>
                <w:ins w:id="2564" w:author="Author"/>
                <w:color w:val="000000" w:themeColor="text1"/>
                <w:szCs w:val="18"/>
              </w:rPr>
            </w:pPr>
            <w:ins w:id="2565" w:author="Author">
              <w:r>
                <w:t>13</w:t>
              </w:r>
            </w:ins>
          </w:p>
        </w:tc>
        <w:tc>
          <w:tcPr>
            <w:tcW w:w="896" w:type="dxa"/>
            <w:tcBorders>
              <w:top w:val="nil"/>
              <w:left w:val="single" w:sz="8" w:space="0" w:color="auto"/>
              <w:bottom w:val="nil"/>
              <w:right w:val="nil"/>
            </w:tcBorders>
            <w:vAlign w:val="center"/>
            <w:hideMark/>
          </w:tcPr>
          <w:p w14:paraId="39D0FF78" w14:textId="77777777" w:rsidR="00413AF4" w:rsidRDefault="00413AF4" w:rsidP="004320F5">
            <w:pPr>
              <w:pStyle w:val="TAC"/>
              <w:rPr>
                <w:ins w:id="2566" w:author="Author"/>
                <w:color w:val="000000" w:themeColor="text1"/>
                <w:szCs w:val="18"/>
              </w:rPr>
            </w:pPr>
            <w:ins w:id="2567" w:author="Author">
              <w:r>
                <w:t>011100</w:t>
              </w:r>
            </w:ins>
          </w:p>
        </w:tc>
        <w:tc>
          <w:tcPr>
            <w:tcW w:w="828" w:type="dxa"/>
            <w:tcBorders>
              <w:top w:val="nil"/>
              <w:left w:val="nil"/>
              <w:bottom w:val="nil"/>
              <w:right w:val="single" w:sz="8" w:space="0" w:color="auto"/>
            </w:tcBorders>
            <w:vAlign w:val="center"/>
            <w:hideMark/>
          </w:tcPr>
          <w:p w14:paraId="21E56088" w14:textId="77777777" w:rsidR="00413AF4" w:rsidRDefault="00413AF4" w:rsidP="004320F5">
            <w:pPr>
              <w:pStyle w:val="TAC"/>
              <w:rPr>
                <w:ins w:id="2568" w:author="Author"/>
                <w:color w:val="000000" w:themeColor="text1"/>
                <w:szCs w:val="18"/>
              </w:rPr>
            </w:pPr>
            <w:ins w:id="2569" w:author="Author">
              <w:r>
                <w:t>29</w:t>
              </w:r>
            </w:ins>
          </w:p>
        </w:tc>
        <w:tc>
          <w:tcPr>
            <w:tcW w:w="896" w:type="dxa"/>
            <w:tcBorders>
              <w:top w:val="nil"/>
              <w:left w:val="single" w:sz="8" w:space="0" w:color="auto"/>
              <w:bottom w:val="nil"/>
              <w:right w:val="nil"/>
            </w:tcBorders>
            <w:vAlign w:val="center"/>
            <w:hideMark/>
          </w:tcPr>
          <w:p w14:paraId="77B5153F" w14:textId="77777777" w:rsidR="00413AF4" w:rsidRDefault="00413AF4" w:rsidP="004320F5">
            <w:pPr>
              <w:pStyle w:val="TAC"/>
              <w:rPr>
                <w:ins w:id="2570" w:author="Author"/>
                <w:color w:val="000000" w:themeColor="text1"/>
                <w:szCs w:val="18"/>
              </w:rPr>
            </w:pPr>
            <w:ins w:id="2571" w:author="Author">
              <w:r>
                <w:t>101100</w:t>
              </w:r>
            </w:ins>
          </w:p>
        </w:tc>
        <w:tc>
          <w:tcPr>
            <w:tcW w:w="828" w:type="dxa"/>
            <w:tcBorders>
              <w:top w:val="nil"/>
              <w:left w:val="nil"/>
              <w:bottom w:val="nil"/>
              <w:right w:val="single" w:sz="8" w:space="0" w:color="auto"/>
            </w:tcBorders>
            <w:vAlign w:val="center"/>
            <w:hideMark/>
          </w:tcPr>
          <w:p w14:paraId="78FD1BE7" w14:textId="77777777" w:rsidR="00413AF4" w:rsidRDefault="00413AF4" w:rsidP="004320F5">
            <w:pPr>
              <w:pStyle w:val="TAC"/>
              <w:rPr>
                <w:ins w:id="2572" w:author="Author"/>
                <w:color w:val="000000" w:themeColor="text1"/>
                <w:szCs w:val="18"/>
              </w:rPr>
            </w:pPr>
            <w:ins w:id="2573" w:author="Author">
              <w:r>
                <w:t>45</w:t>
              </w:r>
            </w:ins>
          </w:p>
        </w:tc>
        <w:tc>
          <w:tcPr>
            <w:tcW w:w="891" w:type="dxa"/>
            <w:tcBorders>
              <w:top w:val="nil"/>
              <w:left w:val="single" w:sz="8" w:space="0" w:color="auto"/>
              <w:bottom w:val="nil"/>
              <w:right w:val="nil"/>
            </w:tcBorders>
            <w:vAlign w:val="center"/>
            <w:hideMark/>
          </w:tcPr>
          <w:p w14:paraId="21245D16" w14:textId="77777777" w:rsidR="00413AF4" w:rsidRDefault="00413AF4" w:rsidP="004320F5">
            <w:pPr>
              <w:pStyle w:val="TAC"/>
              <w:rPr>
                <w:ins w:id="2574" w:author="Author"/>
                <w:color w:val="000000" w:themeColor="text1"/>
                <w:szCs w:val="18"/>
              </w:rPr>
            </w:pPr>
            <w:ins w:id="2575" w:author="Author">
              <w:r>
                <w:t>111100</w:t>
              </w:r>
            </w:ins>
          </w:p>
        </w:tc>
        <w:tc>
          <w:tcPr>
            <w:tcW w:w="852" w:type="dxa"/>
            <w:tcBorders>
              <w:top w:val="nil"/>
              <w:left w:val="nil"/>
              <w:bottom w:val="nil"/>
              <w:right w:val="single" w:sz="8" w:space="0" w:color="auto"/>
            </w:tcBorders>
            <w:vAlign w:val="center"/>
            <w:hideMark/>
          </w:tcPr>
          <w:p w14:paraId="0B13EBB0" w14:textId="77777777" w:rsidR="00413AF4" w:rsidRDefault="00413AF4" w:rsidP="004320F5">
            <w:pPr>
              <w:pStyle w:val="TAC"/>
              <w:rPr>
                <w:ins w:id="2576" w:author="Author"/>
                <w:color w:val="000000" w:themeColor="text1"/>
                <w:szCs w:val="18"/>
              </w:rPr>
            </w:pPr>
            <w:ins w:id="2577" w:author="Author">
              <w:r>
                <w:t>61</w:t>
              </w:r>
            </w:ins>
          </w:p>
        </w:tc>
      </w:tr>
      <w:tr w:rsidR="00413AF4" w14:paraId="4932114B" w14:textId="77777777" w:rsidTr="004320F5">
        <w:trPr>
          <w:trHeight w:val="300"/>
          <w:jc w:val="center"/>
          <w:ins w:id="2578" w:author="Author"/>
        </w:trPr>
        <w:tc>
          <w:tcPr>
            <w:tcW w:w="896" w:type="dxa"/>
            <w:tcBorders>
              <w:top w:val="nil"/>
              <w:left w:val="single" w:sz="8" w:space="0" w:color="auto"/>
              <w:bottom w:val="nil"/>
              <w:right w:val="nil"/>
            </w:tcBorders>
            <w:vAlign w:val="center"/>
            <w:hideMark/>
          </w:tcPr>
          <w:p w14:paraId="022BF3B5" w14:textId="77777777" w:rsidR="00413AF4" w:rsidRDefault="00413AF4" w:rsidP="004320F5">
            <w:pPr>
              <w:pStyle w:val="TAC"/>
              <w:rPr>
                <w:ins w:id="2579" w:author="Author"/>
                <w:color w:val="000000" w:themeColor="text1"/>
                <w:szCs w:val="18"/>
              </w:rPr>
            </w:pPr>
            <w:ins w:id="2580" w:author="Author">
              <w:r>
                <w:t>001101</w:t>
              </w:r>
            </w:ins>
          </w:p>
        </w:tc>
        <w:tc>
          <w:tcPr>
            <w:tcW w:w="828" w:type="dxa"/>
            <w:tcBorders>
              <w:top w:val="nil"/>
              <w:left w:val="nil"/>
              <w:bottom w:val="nil"/>
              <w:right w:val="single" w:sz="8" w:space="0" w:color="auto"/>
            </w:tcBorders>
            <w:vAlign w:val="center"/>
            <w:hideMark/>
          </w:tcPr>
          <w:p w14:paraId="6B31253E" w14:textId="77777777" w:rsidR="00413AF4" w:rsidRDefault="00413AF4" w:rsidP="004320F5">
            <w:pPr>
              <w:pStyle w:val="TAC"/>
              <w:rPr>
                <w:ins w:id="2581" w:author="Author"/>
                <w:color w:val="000000" w:themeColor="text1"/>
                <w:szCs w:val="18"/>
              </w:rPr>
            </w:pPr>
            <w:ins w:id="2582" w:author="Author">
              <w:r>
                <w:t>14</w:t>
              </w:r>
            </w:ins>
          </w:p>
        </w:tc>
        <w:tc>
          <w:tcPr>
            <w:tcW w:w="896" w:type="dxa"/>
            <w:tcBorders>
              <w:top w:val="nil"/>
              <w:left w:val="single" w:sz="8" w:space="0" w:color="auto"/>
              <w:bottom w:val="nil"/>
              <w:right w:val="nil"/>
            </w:tcBorders>
            <w:vAlign w:val="center"/>
            <w:hideMark/>
          </w:tcPr>
          <w:p w14:paraId="576EA819" w14:textId="77777777" w:rsidR="00413AF4" w:rsidRDefault="00413AF4" w:rsidP="004320F5">
            <w:pPr>
              <w:pStyle w:val="TAC"/>
              <w:rPr>
                <w:ins w:id="2583" w:author="Author"/>
                <w:color w:val="000000" w:themeColor="text1"/>
                <w:szCs w:val="18"/>
              </w:rPr>
            </w:pPr>
            <w:ins w:id="2584" w:author="Author">
              <w:r>
                <w:t>011101</w:t>
              </w:r>
            </w:ins>
          </w:p>
        </w:tc>
        <w:tc>
          <w:tcPr>
            <w:tcW w:w="828" w:type="dxa"/>
            <w:tcBorders>
              <w:top w:val="nil"/>
              <w:left w:val="nil"/>
              <w:bottom w:val="nil"/>
              <w:right w:val="single" w:sz="8" w:space="0" w:color="auto"/>
            </w:tcBorders>
            <w:vAlign w:val="center"/>
            <w:hideMark/>
          </w:tcPr>
          <w:p w14:paraId="4B339921" w14:textId="77777777" w:rsidR="00413AF4" w:rsidRDefault="00413AF4" w:rsidP="004320F5">
            <w:pPr>
              <w:pStyle w:val="TAC"/>
              <w:rPr>
                <w:ins w:id="2585" w:author="Author"/>
                <w:color w:val="000000" w:themeColor="text1"/>
                <w:szCs w:val="18"/>
              </w:rPr>
            </w:pPr>
            <w:ins w:id="2586" w:author="Author">
              <w:r>
                <w:t>30</w:t>
              </w:r>
            </w:ins>
          </w:p>
        </w:tc>
        <w:tc>
          <w:tcPr>
            <w:tcW w:w="896" w:type="dxa"/>
            <w:tcBorders>
              <w:top w:val="nil"/>
              <w:left w:val="single" w:sz="8" w:space="0" w:color="auto"/>
              <w:bottom w:val="nil"/>
              <w:right w:val="nil"/>
            </w:tcBorders>
            <w:vAlign w:val="center"/>
            <w:hideMark/>
          </w:tcPr>
          <w:p w14:paraId="15865CDC" w14:textId="77777777" w:rsidR="00413AF4" w:rsidRDefault="00413AF4" w:rsidP="004320F5">
            <w:pPr>
              <w:pStyle w:val="TAC"/>
              <w:rPr>
                <w:ins w:id="2587" w:author="Author"/>
                <w:color w:val="000000" w:themeColor="text1"/>
                <w:szCs w:val="18"/>
              </w:rPr>
            </w:pPr>
            <w:ins w:id="2588" w:author="Author">
              <w:r>
                <w:t>101101</w:t>
              </w:r>
            </w:ins>
          </w:p>
        </w:tc>
        <w:tc>
          <w:tcPr>
            <w:tcW w:w="828" w:type="dxa"/>
            <w:tcBorders>
              <w:top w:val="nil"/>
              <w:left w:val="nil"/>
              <w:bottom w:val="nil"/>
              <w:right w:val="single" w:sz="8" w:space="0" w:color="auto"/>
            </w:tcBorders>
            <w:vAlign w:val="center"/>
            <w:hideMark/>
          </w:tcPr>
          <w:p w14:paraId="5EA51D8A" w14:textId="77777777" w:rsidR="00413AF4" w:rsidRDefault="00413AF4" w:rsidP="004320F5">
            <w:pPr>
              <w:pStyle w:val="TAC"/>
              <w:rPr>
                <w:ins w:id="2589" w:author="Author"/>
                <w:color w:val="000000" w:themeColor="text1"/>
                <w:szCs w:val="18"/>
              </w:rPr>
            </w:pPr>
            <w:ins w:id="2590" w:author="Author">
              <w:r>
                <w:t>46</w:t>
              </w:r>
            </w:ins>
          </w:p>
        </w:tc>
        <w:tc>
          <w:tcPr>
            <w:tcW w:w="891" w:type="dxa"/>
            <w:tcBorders>
              <w:top w:val="nil"/>
              <w:left w:val="single" w:sz="8" w:space="0" w:color="auto"/>
              <w:bottom w:val="nil"/>
              <w:right w:val="nil"/>
            </w:tcBorders>
            <w:vAlign w:val="center"/>
            <w:hideMark/>
          </w:tcPr>
          <w:p w14:paraId="7F6B2B1E" w14:textId="77777777" w:rsidR="00413AF4" w:rsidRDefault="00413AF4" w:rsidP="004320F5">
            <w:pPr>
              <w:pStyle w:val="TAC"/>
              <w:rPr>
                <w:ins w:id="2591" w:author="Author"/>
                <w:color w:val="000000" w:themeColor="text1"/>
                <w:szCs w:val="18"/>
              </w:rPr>
            </w:pPr>
            <w:ins w:id="2592" w:author="Author">
              <w:r>
                <w:t>111101</w:t>
              </w:r>
            </w:ins>
          </w:p>
        </w:tc>
        <w:tc>
          <w:tcPr>
            <w:tcW w:w="852" w:type="dxa"/>
            <w:tcBorders>
              <w:top w:val="nil"/>
              <w:left w:val="nil"/>
              <w:bottom w:val="nil"/>
              <w:right w:val="single" w:sz="8" w:space="0" w:color="auto"/>
            </w:tcBorders>
            <w:vAlign w:val="center"/>
            <w:hideMark/>
          </w:tcPr>
          <w:p w14:paraId="4D6224FE" w14:textId="77777777" w:rsidR="00413AF4" w:rsidRDefault="00413AF4" w:rsidP="004320F5">
            <w:pPr>
              <w:pStyle w:val="TAC"/>
              <w:rPr>
                <w:ins w:id="2593" w:author="Author"/>
                <w:color w:val="000000" w:themeColor="text1"/>
                <w:szCs w:val="18"/>
              </w:rPr>
            </w:pPr>
            <w:ins w:id="2594" w:author="Author">
              <w:r>
                <w:t>62</w:t>
              </w:r>
            </w:ins>
          </w:p>
        </w:tc>
      </w:tr>
      <w:tr w:rsidR="00413AF4" w14:paraId="72D4F1E8" w14:textId="77777777" w:rsidTr="004320F5">
        <w:trPr>
          <w:trHeight w:val="300"/>
          <w:jc w:val="center"/>
          <w:ins w:id="2595" w:author="Author"/>
        </w:trPr>
        <w:tc>
          <w:tcPr>
            <w:tcW w:w="896" w:type="dxa"/>
            <w:tcBorders>
              <w:top w:val="nil"/>
              <w:left w:val="single" w:sz="8" w:space="0" w:color="auto"/>
              <w:bottom w:val="nil"/>
              <w:right w:val="nil"/>
            </w:tcBorders>
            <w:vAlign w:val="center"/>
            <w:hideMark/>
          </w:tcPr>
          <w:p w14:paraId="20CE4F1A" w14:textId="77777777" w:rsidR="00413AF4" w:rsidRDefault="00413AF4" w:rsidP="004320F5">
            <w:pPr>
              <w:pStyle w:val="TAC"/>
              <w:rPr>
                <w:ins w:id="2596" w:author="Author"/>
                <w:color w:val="000000" w:themeColor="text1"/>
                <w:szCs w:val="18"/>
              </w:rPr>
            </w:pPr>
            <w:ins w:id="2597" w:author="Author">
              <w:r>
                <w:t>001110</w:t>
              </w:r>
            </w:ins>
          </w:p>
        </w:tc>
        <w:tc>
          <w:tcPr>
            <w:tcW w:w="828" w:type="dxa"/>
            <w:tcBorders>
              <w:top w:val="nil"/>
              <w:left w:val="nil"/>
              <w:bottom w:val="nil"/>
              <w:right w:val="single" w:sz="8" w:space="0" w:color="auto"/>
            </w:tcBorders>
            <w:vAlign w:val="center"/>
            <w:hideMark/>
          </w:tcPr>
          <w:p w14:paraId="25BD5EA8" w14:textId="77777777" w:rsidR="00413AF4" w:rsidRDefault="00413AF4" w:rsidP="004320F5">
            <w:pPr>
              <w:pStyle w:val="TAC"/>
              <w:rPr>
                <w:ins w:id="2598" w:author="Author"/>
                <w:color w:val="000000" w:themeColor="text1"/>
                <w:szCs w:val="18"/>
              </w:rPr>
            </w:pPr>
            <w:ins w:id="2599" w:author="Author">
              <w:r>
                <w:t>15</w:t>
              </w:r>
            </w:ins>
          </w:p>
        </w:tc>
        <w:tc>
          <w:tcPr>
            <w:tcW w:w="896" w:type="dxa"/>
            <w:tcBorders>
              <w:top w:val="nil"/>
              <w:left w:val="single" w:sz="8" w:space="0" w:color="auto"/>
              <w:bottom w:val="nil"/>
              <w:right w:val="nil"/>
            </w:tcBorders>
            <w:vAlign w:val="center"/>
            <w:hideMark/>
          </w:tcPr>
          <w:p w14:paraId="6CE50E13" w14:textId="77777777" w:rsidR="00413AF4" w:rsidRDefault="00413AF4" w:rsidP="004320F5">
            <w:pPr>
              <w:pStyle w:val="TAC"/>
              <w:rPr>
                <w:ins w:id="2600" w:author="Author"/>
                <w:color w:val="000000" w:themeColor="text1"/>
                <w:szCs w:val="18"/>
              </w:rPr>
            </w:pPr>
            <w:ins w:id="2601" w:author="Author">
              <w:r>
                <w:t>011110</w:t>
              </w:r>
            </w:ins>
          </w:p>
        </w:tc>
        <w:tc>
          <w:tcPr>
            <w:tcW w:w="828" w:type="dxa"/>
            <w:tcBorders>
              <w:top w:val="nil"/>
              <w:left w:val="nil"/>
              <w:bottom w:val="nil"/>
              <w:right w:val="single" w:sz="8" w:space="0" w:color="auto"/>
            </w:tcBorders>
            <w:vAlign w:val="center"/>
            <w:hideMark/>
          </w:tcPr>
          <w:p w14:paraId="2A59CDD7" w14:textId="77777777" w:rsidR="00413AF4" w:rsidRDefault="00413AF4" w:rsidP="004320F5">
            <w:pPr>
              <w:pStyle w:val="TAC"/>
              <w:rPr>
                <w:ins w:id="2602" w:author="Author"/>
                <w:color w:val="000000" w:themeColor="text1"/>
                <w:szCs w:val="18"/>
              </w:rPr>
            </w:pPr>
            <w:ins w:id="2603" w:author="Author">
              <w:r>
                <w:t>31</w:t>
              </w:r>
            </w:ins>
          </w:p>
        </w:tc>
        <w:tc>
          <w:tcPr>
            <w:tcW w:w="896" w:type="dxa"/>
            <w:tcBorders>
              <w:top w:val="nil"/>
              <w:left w:val="single" w:sz="8" w:space="0" w:color="auto"/>
              <w:bottom w:val="nil"/>
              <w:right w:val="nil"/>
            </w:tcBorders>
            <w:vAlign w:val="center"/>
            <w:hideMark/>
          </w:tcPr>
          <w:p w14:paraId="523A69FA" w14:textId="77777777" w:rsidR="00413AF4" w:rsidRDefault="00413AF4" w:rsidP="004320F5">
            <w:pPr>
              <w:pStyle w:val="TAC"/>
              <w:rPr>
                <w:ins w:id="2604" w:author="Author"/>
                <w:color w:val="000000" w:themeColor="text1"/>
                <w:szCs w:val="18"/>
              </w:rPr>
            </w:pPr>
            <w:ins w:id="2605" w:author="Author">
              <w:r>
                <w:t>101110</w:t>
              </w:r>
            </w:ins>
          </w:p>
        </w:tc>
        <w:tc>
          <w:tcPr>
            <w:tcW w:w="828" w:type="dxa"/>
            <w:tcBorders>
              <w:top w:val="nil"/>
              <w:left w:val="nil"/>
              <w:bottom w:val="nil"/>
              <w:right w:val="single" w:sz="8" w:space="0" w:color="auto"/>
            </w:tcBorders>
            <w:vAlign w:val="center"/>
            <w:hideMark/>
          </w:tcPr>
          <w:p w14:paraId="2600707E" w14:textId="77777777" w:rsidR="00413AF4" w:rsidRDefault="00413AF4" w:rsidP="004320F5">
            <w:pPr>
              <w:pStyle w:val="TAC"/>
              <w:rPr>
                <w:ins w:id="2606" w:author="Author"/>
                <w:color w:val="000000" w:themeColor="text1"/>
                <w:szCs w:val="18"/>
              </w:rPr>
            </w:pPr>
            <w:ins w:id="2607" w:author="Author">
              <w:r>
                <w:t>47</w:t>
              </w:r>
            </w:ins>
          </w:p>
        </w:tc>
        <w:tc>
          <w:tcPr>
            <w:tcW w:w="891" w:type="dxa"/>
            <w:tcBorders>
              <w:top w:val="nil"/>
              <w:left w:val="single" w:sz="8" w:space="0" w:color="auto"/>
              <w:bottom w:val="nil"/>
              <w:right w:val="nil"/>
            </w:tcBorders>
            <w:vAlign w:val="center"/>
            <w:hideMark/>
          </w:tcPr>
          <w:p w14:paraId="79E84EFD" w14:textId="77777777" w:rsidR="00413AF4" w:rsidRDefault="00413AF4" w:rsidP="004320F5">
            <w:pPr>
              <w:pStyle w:val="TAC"/>
              <w:rPr>
                <w:ins w:id="2608" w:author="Author"/>
                <w:color w:val="000000" w:themeColor="text1"/>
                <w:szCs w:val="18"/>
              </w:rPr>
            </w:pPr>
            <w:ins w:id="2609" w:author="Author">
              <w:r>
                <w:t>111110</w:t>
              </w:r>
            </w:ins>
          </w:p>
        </w:tc>
        <w:tc>
          <w:tcPr>
            <w:tcW w:w="852" w:type="dxa"/>
            <w:tcBorders>
              <w:top w:val="nil"/>
              <w:left w:val="nil"/>
              <w:bottom w:val="nil"/>
              <w:right w:val="single" w:sz="8" w:space="0" w:color="auto"/>
            </w:tcBorders>
            <w:vAlign w:val="center"/>
            <w:hideMark/>
          </w:tcPr>
          <w:p w14:paraId="602B291C" w14:textId="77777777" w:rsidR="00413AF4" w:rsidRDefault="00413AF4" w:rsidP="004320F5">
            <w:pPr>
              <w:pStyle w:val="TAC"/>
              <w:rPr>
                <w:ins w:id="2610" w:author="Author"/>
                <w:color w:val="000000" w:themeColor="text1"/>
                <w:szCs w:val="18"/>
              </w:rPr>
            </w:pPr>
            <w:ins w:id="2611" w:author="Author">
              <w:r>
                <w:t>63</w:t>
              </w:r>
            </w:ins>
          </w:p>
        </w:tc>
      </w:tr>
      <w:tr w:rsidR="00413AF4" w14:paraId="20F52101" w14:textId="77777777" w:rsidTr="004320F5">
        <w:trPr>
          <w:trHeight w:val="300"/>
          <w:jc w:val="center"/>
          <w:ins w:id="2612" w:author="Author"/>
        </w:trPr>
        <w:tc>
          <w:tcPr>
            <w:tcW w:w="896" w:type="dxa"/>
            <w:tcBorders>
              <w:top w:val="nil"/>
              <w:left w:val="single" w:sz="8" w:space="0" w:color="auto"/>
              <w:bottom w:val="single" w:sz="8" w:space="0" w:color="auto"/>
              <w:right w:val="nil"/>
            </w:tcBorders>
            <w:vAlign w:val="center"/>
            <w:hideMark/>
          </w:tcPr>
          <w:p w14:paraId="6E515035" w14:textId="77777777" w:rsidR="00413AF4" w:rsidRDefault="00413AF4" w:rsidP="004320F5">
            <w:pPr>
              <w:pStyle w:val="TAC"/>
              <w:rPr>
                <w:ins w:id="2613" w:author="Author"/>
                <w:color w:val="000000" w:themeColor="text1"/>
                <w:szCs w:val="18"/>
              </w:rPr>
            </w:pPr>
            <w:ins w:id="2614" w:author="Author">
              <w:r>
                <w:t>001111</w:t>
              </w:r>
            </w:ins>
          </w:p>
        </w:tc>
        <w:tc>
          <w:tcPr>
            <w:tcW w:w="828" w:type="dxa"/>
            <w:tcBorders>
              <w:top w:val="nil"/>
              <w:left w:val="nil"/>
              <w:bottom w:val="single" w:sz="8" w:space="0" w:color="auto"/>
              <w:right w:val="single" w:sz="8" w:space="0" w:color="auto"/>
            </w:tcBorders>
            <w:vAlign w:val="center"/>
            <w:hideMark/>
          </w:tcPr>
          <w:p w14:paraId="407EF5EB" w14:textId="77777777" w:rsidR="00413AF4" w:rsidRDefault="00413AF4" w:rsidP="004320F5">
            <w:pPr>
              <w:pStyle w:val="TAC"/>
              <w:rPr>
                <w:ins w:id="2615" w:author="Author"/>
                <w:color w:val="000000" w:themeColor="text1"/>
                <w:szCs w:val="18"/>
              </w:rPr>
            </w:pPr>
            <w:ins w:id="2616" w:author="Author">
              <w:r>
                <w:t>16</w:t>
              </w:r>
            </w:ins>
          </w:p>
        </w:tc>
        <w:tc>
          <w:tcPr>
            <w:tcW w:w="896" w:type="dxa"/>
            <w:tcBorders>
              <w:top w:val="nil"/>
              <w:left w:val="single" w:sz="8" w:space="0" w:color="auto"/>
              <w:bottom w:val="single" w:sz="8" w:space="0" w:color="auto"/>
              <w:right w:val="nil"/>
            </w:tcBorders>
            <w:vAlign w:val="center"/>
            <w:hideMark/>
          </w:tcPr>
          <w:p w14:paraId="61AD0B2A" w14:textId="77777777" w:rsidR="00413AF4" w:rsidRDefault="00413AF4" w:rsidP="004320F5">
            <w:pPr>
              <w:pStyle w:val="TAC"/>
              <w:rPr>
                <w:ins w:id="2617" w:author="Author"/>
                <w:color w:val="000000" w:themeColor="text1"/>
                <w:szCs w:val="18"/>
              </w:rPr>
            </w:pPr>
            <w:ins w:id="2618" w:author="Author">
              <w:r>
                <w:t>011111</w:t>
              </w:r>
            </w:ins>
          </w:p>
        </w:tc>
        <w:tc>
          <w:tcPr>
            <w:tcW w:w="828" w:type="dxa"/>
            <w:tcBorders>
              <w:top w:val="nil"/>
              <w:left w:val="nil"/>
              <w:bottom w:val="single" w:sz="8" w:space="0" w:color="auto"/>
              <w:right w:val="single" w:sz="8" w:space="0" w:color="auto"/>
            </w:tcBorders>
            <w:vAlign w:val="center"/>
            <w:hideMark/>
          </w:tcPr>
          <w:p w14:paraId="46923F72" w14:textId="77777777" w:rsidR="00413AF4" w:rsidRDefault="00413AF4" w:rsidP="004320F5">
            <w:pPr>
              <w:pStyle w:val="TAC"/>
              <w:rPr>
                <w:ins w:id="2619" w:author="Author"/>
                <w:color w:val="000000" w:themeColor="text1"/>
                <w:szCs w:val="18"/>
              </w:rPr>
            </w:pPr>
            <w:ins w:id="2620" w:author="Author">
              <w:r>
                <w:t>32</w:t>
              </w:r>
            </w:ins>
          </w:p>
        </w:tc>
        <w:tc>
          <w:tcPr>
            <w:tcW w:w="896" w:type="dxa"/>
            <w:tcBorders>
              <w:top w:val="nil"/>
              <w:left w:val="single" w:sz="8" w:space="0" w:color="auto"/>
              <w:bottom w:val="single" w:sz="8" w:space="0" w:color="auto"/>
              <w:right w:val="nil"/>
            </w:tcBorders>
            <w:vAlign w:val="center"/>
            <w:hideMark/>
          </w:tcPr>
          <w:p w14:paraId="7398D58C" w14:textId="77777777" w:rsidR="00413AF4" w:rsidRDefault="00413AF4" w:rsidP="004320F5">
            <w:pPr>
              <w:pStyle w:val="TAC"/>
              <w:rPr>
                <w:ins w:id="2621" w:author="Author"/>
                <w:color w:val="000000" w:themeColor="text1"/>
                <w:szCs w:val="18"/>
              </w:rPr>
            </w:pPr>
            <w:ins w:id="2622" w:author="Author">
              <w:r>
                <w:t>101111</w:t>
              </w:r>
            </w:ins>
          </w:p>
        </w:tc>
        <w:tc>
          <w:tcPr>
            <w:tcW w:w="828" w:type="dxa"/>
            <w:tcBorders>
              <w:top w:val="nil"/>
              <w:left w:val="nil"/>
              <w:bottom w:val="single" w:sz="8" w:space="0" w:color="auto"/>
              <w:right w:val="single" w:sz="8" w:space="0" w:color="auto"/>
            </w:tcBorders>
            <w:vAlign w:val="center"/>
            <w:hideMark/>
          </w:tcPr>
          <w:p w14:paraId="49455398" w14:textId="77777777" w:rsidR="00413AF4" w:rsidRDefault="00413AF4" w:rsidP="004320F5">
            <w:pPr>
              <w:pStyle w:val="TAC"/>
              <w:rPr>
                <w:ins w:id="2623" w:author="Author"/>
                <w:color w:val="000000" w:themeColor="text1"/>
                <w:szCs w:val="18"/>
              </w:rPr>
            </w:pPr>
            <w:ins w:id="2624" w:author="Author">
              <w:r>
                <w:t>48</w:t>
              </w:r>
            </w:ins>
          </w:p>
        </w:tc>
        <w:tc>
          <w:tcPr>
            <w:tcW w:w="891" w:type="dxa"/>
            <w:tcBorders>
              <w:top w:val="nil"/>
              <w:left w:val="single" w:sz="8" w:space="0" w:color="auto"/>
              <w:bottom w:val="single" w:sz="8" w:space="0" w:color="auto"/>
              <w:right w:val="nil"/>
            </w:tcBorders>
            <w:vAlign w:val="center"/>
            <w:hideMark/>
          </w:tcPr>
          <w:p w14:paraId="03A4D21A" w14:textId="77777777" w:rsidR="00413AF4" w:rsidRDefault="00413AF4" w:rsidP="004320F5">
            <w:pPr>
              <w:pStyle w:val="TAC"/>
              <w:rPr>
                <w:ins w:id="2625" w:author="Author"/>
                <w:color w:val="000000" w:themeColor="text1"/>
                <w:szCs w:val="18"/>
              </w:rPr>
            </w:pPr>
            <w:ins w:id="2626" w:author="Author">
              <w:r>
                <w:t>111111</w:t>
              </w:r>
            </w:ins>
          </w:p>
        </w:tc>
        <w:tc>
          <w:tcPr>
            <w:tcW w:w="852" w:type="dxa"/>
            <w:tcBorders>
              <w:top w:val="nil"/>
              <w:left w:val="nil"/>
              <w:bottom w:val="single" w:sz="8" w:space="0" w:color="auto"/>
              <w:right w:val="single" w:sz="8" w:space="0" w:color="auto"/>
            </w:tcBorders>
            <w:vAlign w:val="center"/>
            <w:hideMark/>
          </w:tcPr>
          <w:p w14:paraId="651CE7CA" w14:textId="77777777" w:rsidR="00413AF4" w:rsidRDefault="00413AF4" w:rsidP="004320F5">
            <w:pPr>
              <w:pStyle w:val="TAC"/>
              <w:rPr>
                <w:ins w:id="2627" w:author="Author"/>
                <w:color w:val="000000" w:themeColor="text1"/>
                <w:szCs w:val="18"/>
              </w:rPr>
            </w:pPr>
            <w:ins w:id="2628" w:author="Author">
              <w:r>
                <w:t>64</w:t>
              </w:r>
            </w:ins>
          </w:p>
        </w:tc>
      </w:tr>
    </w:tbl>
    <w:p w14:paraId="76FFD710" w14:textId="77777777" w:rsidR="00413AF4" w:rsidRDefault="00413AF4" w:rsidP="00E41A06">
      <w:pPr>
        <w:spacing w:after="240"/>
        <w:rPr>
          <w:ins w:id="2629" w:author="Author"/>
          <w:rFonts w:ascii="Arial" w:eastAsia="Arial" w:hAnsi="Arial" w:cs="Arial"/>
          <w:b/>
          <w:bCs/>
        </w:rPr>
      </w:pPr>
    </w:p>
    <w:p w14:paraId="4FEA6764" w14:textId="77777777" w:rsidR="00413AF4" w:rsidRDefault="00413AF4" w:rsidP="00E41A06">
      <w:pPr>
        <w:pStyle w:val="TH"/>
        <w:rPr>
          <w:ins w:id="2630" w:author="Author"/>
          <w:rFonts w:eastAsia="Arial" w:cs="Arial"/>
          <w:b w:val="0"/>
          <w:bCs/>
        </w:rPr>
      </w:pPr>
      <w:ins w:id="2631" w:author="Author">
        <w:r w:rsidRPr="0097789C">
          <w:rPr>
            <w:rFonts w:eastAsia="Arial"/>
          </w:rPr>
          <w:t xml:space="preserve">Table </w:t>
        </w:r>
        <w:r w:rsidRPr="0097789C">
          <w:t>A.3.5.6.4.7-3</w:t>
        </w:r>
        <w:r w:rsidRPr="0097789C">
          <w:rPr>
            <w:rFonts w:eastAsia="Arial" w:cs="Arial"/>
            <w:bCs/>
          </w:rPr>
          <w:t>:</w:t>
        </w:r>
        <w:r>
          <w:rPr>
            <w:rFonts w:eastAsia="Arial" w:cs="Arial"/>
            <w:bCs/>
          </w:rPr>
          <w:t xml:space="preserve"> 6-bit codes and respective</w:t>
        </w:r>
        <w:r>
          <w:rPr>
            <w:rFonts w:eastAsia="Arial" w:cs="Arial"/>
          </w:rPr>
          <w:t xml:space="preserve"> Roll-off factor values</w:t>
        </w:r>
      </w:ins>
    </w:p>
    <w:tbl>
      <w:tblPr>
        <w:tblStyle w:val="TableGrid"/>
        <w:tblW w:w="0" w:type="auto"/>
        <w:jc w:val="center"/>
        <w:tblLook w:val="04A0" w:firstRow="1" w:lastRow="0" w:firstColumn="1" w:lastColumn="0" w:noHBand="0" w:noVBand="1"/>
      </w:tblPr>
      <w:tblGrid>
        <w:gridCol w:w="817"/>
        <w:gridCol w:w="697"/>
        <w:gridCol w:w="817"/>
        <w:gridCol w:w="697"/>
        <w:gridCol w:w="1478"/>
        <w:gridCol w:w="917"/>
      </w:tblGrid>
      <w:tr w:rsidR="00413AF4" w14:paraId="2020BB30" w14:textId="77777777" w:rsidTr="005F1949">
        <w:trPr>
          <w:trHeight w:val="300"/>
          <w:jc w:val="center"/>
          <w:ins w:id="2632" w:author="Tomas Toftgård" w:date="2025-11-10T14:16:00Z"/>
        </w:trPr>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6E8D346D" w14:textId="77777777" w:rsidR="00413AF4" w:rsidRPr="00804F5E" w:rsidRDefault="00413AF4" w:rsidP="00804F5E">
            <w:pPr>
              <w:pStyle w:val="TAH"/>
              <w:rPr>
                <w:ins w:id="2633" w:author="Tomas Toftgård" w:date="2025-11-10T14:16:00Z" w16du:dateUtc="2025-11-10T13:16:00Z"/>
              </w:rPr>
            </w:pPr>
            <w:ins w:id="2634"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3A213647" w14:textId="77777777" w:rsidR="00413AF4" w:rsidRPr="00804F5E" w:rsidRDefault="00413AF4" w:rsidP="00804F5E">
            <w:pPr>
              <w:pStyle w:val="TAH"/>
              <w:rPr>
                <w:ins w:id="2635" w:author="Tomas Toftgård" w:date="2025-11-10T14:16:00Z" w16du:dateUtc="2025-11-10T13:16:00Z"/>
              </w:rPr>
            </w:pPr>
            <w:ins w:id="2636" w:author="Tomas Toftgård" w:date="2025-11-10T14:17:00Z" w16du:dateUtc="2025-11-10T13:17:00Z">
              <w:r w:rsidRPr="00804F5E">
                <w:t>Value</w:t>
              </w:r>
            </w:ins>
          </w:p>
        </w:tc>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272C253A" w14:textId="77777777" w:rsidR="00413AF4" w:rsidRPr="00804F5E" w:rsidRDefault="00413AF4" w:rsidP="00804F5E">
            <w:pPr>
              <w:pStyle w:val="TAH"/>
              <w:rPr>
                <w:ins w:id="2637" w:author="Tomas Toftgård" w:date="2025-11-10T14:16:00Z" w16du:dateUtc="2025-11-10T13:16:00Z"/>
              </w:rPr>
            </w:pPr>
            <w:ins w:id="2638"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639CD6F8" w14:textId="77777777" w:rsidR="00413AF4" w:rsidRPr="00804F5E" w:rsidRDefault="00413AF4" w:rsidP="00804F5E">
            <w:pPr>
              <w:pStyle w:val="TAH"/>
              <w:rPr>
                <w:ins w:id="2639" w:author="Tomas Toftgård" w:date="2025-11-10T14:16:00Z" w16du:dateUtc="2025-11-10T13:16:00Z"/>
              </w:rPr>
            </w:pPr>
            <w:ins w:id="2640" w:author="Tomas Toftgård" w:date="2025-11-10T14:17:00Z" w16du:dateUtc="2025-11-10T13:17:00Z">
              <w:r w:rsidRPr="00804F5E">
                <w:t>Value</w:t>
              </w:r>
            </w:ins>
          </w:p>
        </w:tc>
        <w:tc>
          <w:tcPr>
            <w:tcW w:w="0" w:type="auto"/>
            <w:tcBorders>
              <w:top w:val="single" w:sz="8" w:space="0" w:color="auto"/>
              <w:left w:val="single" w:sz="8" w:space="0" w:color="auto"/>
              <w:bottom w:val="single" w:sz="12" w:space="0" w:color="auto"/>
              <w:right w:val="nil"/>
            </w:tcBorders>
            <w:shd w:val="clear" w:color="auto" w:fill="D9D9D9" w:themeFill="background1" w:themeFillShade="D9"/>
            <w:vAlign w:val="center"/>
          </w:tcPr>
          <w:p w14:paraId="12EFCB14" w14:textId="77777777" w:rsidR="00413AF4" w:rsidRPr="00804F5E" w:rsidRDefault="00413AF4" w:rsidP="00804F5E">
            <w:pPr>
              <w:pStyle w:val="TAH"/>
              <w:rPr>
                <w:ins w:id="2641" w:author="Tomas Toftgård" w:date="2025-11-10T14:16:00Z" w16du:dateUtc="2025-11-10T13:16:00Z"/>
              </w:rPr>
            </w:pPr>
            <w:ins w:id="2642" w:author="Tomas Toftgård" w:date="2025-11-10T14:17:00Z" w16du:dateUtc="2025-11-10T13:17:00Z">
              <w:r w:rsidRPr="00804F5E">
                <w:t>Code</w:t>
              </w:r>
            </w:ins>
          </w:p>
        </w:tc>
        <w:tc>
          <w:tcPr>
            <w:tcW w:w="0" w:type="auto"/>
            <w:tcBorders>
              <w:top w:val="single" w:sz="8" w:space="0" w:color="auto"/>
              <w:left w:val="nil"/>
              <w:bottom w:val="single" w:sz="12" w:space="0" w:color="auto"/>
              <w:right w:val="single" w:sz="8" w:space="0" w:color="auto"/>
            </w:tcBorders>
            <w:shd w:val="clear" w:color="auto" w:fill="D9D9D9" w:themeFill="background1" w:themeFillShade="D9"/>
            <w:vAlign w:val="center"/>
          </w:tcPr>
          <w:p w14:paraId="144E6FB9" w14:textId="77777777" w:rsidR="00413AF4" w:rsidRPr="00804F5E" w:rsidRDefault="00413AF4" w:rsidP="00804F5E">
            <w:pPr>
              <w:pStyle w:val="TAH"/>
              <w:rPr>
                <w:ins w:id="2643" w:author="Tomas Toftgård" w:date="2025-11-10T14:16:00Z" w16du:dateUtc="2025-11-10T13:16:00Z"/>
              </w:rPr>
            </w:pPr>
            <w:ins w:id="2644" w:author="Tomas Toftgård" w:date="2025-11-10T14:17:00Z" w16du:dateUtc="2025-11-10T13:17:00Z">
              <w:r w:rsidRPr="00804F5E">
                <w:t>Value</w:t>
              </w:r>
            </w:ins>
          </w:p>
        </w:tc>
      </w:tr>
      <w:tr w:rsidR="00413AF4" w14:paraId="4CE0CA44" w14:textId="77777777" w:rsidTr="005F1949">
        <w:trPr>
          <w:trHeight w:val="300"/>
          <w:jc w:val="center"/>
          <w:ins w:id="2645" w:author="Author"/>
        </w:trPr>
        <w:tc>
          <w:tcPr>
            <w:tcW w:w="0" w:type="auto"/>
            <w:tcBorders>
              <w:top w:val="single" w:sz="12" w:space="0" w:color="auto"/>
              <w:left w:val="single" w:sz="8" w:space="0" w:color="auto"/>
              <w:bottom w:val="nil"/>
              <w:right w:val="nil"/>
            </w:tcBorders>
            <w:vAlign w:val="center"/>
            <w:hideMark/>
          </w:tcPr>
          <w:p w14:paraId="22B9F602" w14:textId="77777777" w:rsidR="00413AF4" w:rsidRPr="00804F5E" w:rsidRDefault="00413AF4" w:rsidP="004320F5">
            <w:pPr>
              <w:pStyle w:val="TAC"/>
              <w:rPr>
                <w:ins w:id="2646" w:author="Author"/>
              </w:rPr>
            </w:pPr>
            <w:ins w:id="2647" w:author="Author">
              <w:r>
                <w:t>000000</w:t>
              </w:r>
            </w:ins>
          </w:p>
        </w:tc>
        <w:tc>
          <w:tcPr>
            <w:tcW w:w="0" w:type="auto"/>
            <w:tcBorders>
              <w:top w:val="single" w:sz="12" w:space="0" w:color="auto"/>
              <w:left w:val="nil"/>
              <w:bottom w:val="nil"/>
              <w:right w:val="single" w:sz="8" w:space="0" w:color="auto"/>
            </w:tcBorders>
            <w:vAlign w:val="center"/>
            <w:hideMark/>
          </w:tcPr>
          <w:p w14:paraId="531F6ED6" w14:textId="77777777" w:rsidR="00413AF4" w:rsidRPr="00804F5E" w:rsidRDefault="00413AF4" w:rsidP="004320F5">
            <w:pPr>
              <w:pStyle w:val="TAC"/>
              <w:rPr>
                <w:ins w:id="2648" w:author="Author"/>
              </w:rPr>
            </w:pPr>
            <w:ins w:id="2649" w:author="Author">
              <w:r>
                <w:t>0</w:t>
              </w:r>
            </w:ins>
          </w:p>
        </w:tc>
        <w:tc>
          <w:tcPr>
            <w:tcW w:w="0" w:type="auto"/>
            <w:tcBorders>
              <w:top w:val="single" w:sz="12" w:space="0" w:color="auto"/>
              <w:left w:val="single" w:sz="8" w:space="0" w:color="auto"/>
              <w:bottom w:val="nil"/>
              <w:right w:val="nil"/>
            </w:tcBorders>
            <w:vAlign w:val="center"/>
            <w:hideMark/>
          </w:tcPr>
          <w:p w14:paraId="77EBE5D9" w14:textId="77777777" w:rsidR="00413AF4" w:rsidRPr="00804F5E" w:rsidRDefault="00413AF4" w:rsidP="004320F5">
            <w:pPr>
              <w:pStyle w:val="TAC"/>
              <w:rPr>
                <w:ins w:id="2650" w:author="Author"/>
              </w:rPr>
            </w:pPr>
            <w:ins w:id="2651" w:author="Author">
              <w:r>
                <w:t>010000</w:t>
              </w:r>
            </w:ins>
          </w:p>
        </w:tc>
        <w:tc>
          <w:tcPr>
            <w:tcW w:w="0" w:type="auto"/>
            <w:tcBorders>
              <w:top w:val="single" w:sz="12" w:space="0" w:color="auto"/>
              <w:left w:val="nil"/>
              <w:bottom w:val="nil"/>
              <w:right w:val="single" w:sz="8" w:space="0" w:color="auto"/>
            </w:tcBorders>
            <w:vAlign w:val="center"/>
            <w:hideMark/>
          </w:tcPr>
          <w:p w14:paraId="2FDDBB6E" w14:textId="77777777" w:rsidR="00413AF4" w:rsidRPr="00804F5E" w:rsidRDefault="00413AF4" w:rsidP="004320F5">
            <w:pPr>
              <w:pStyle w:val="TAC"/>
              <w:rPr>
                <w:ins w:id="2652" w:author="Author"/>
              </w:rPr>
            </w:pPr>
            <w:ins w:id="2653" w:author="Author">
              <w:r>
                <w:t>1.6</w:t>
              </w:r>
            </w:ins>
          </w:p>
        </w:tc>
        <w:tc>
          <w:tcPr>
            <w:tcW w:w="0" w:type="auto"/>
            <w:tcBorders>
              <w:top w:val="single" w:sz="12" w:space="0" w:color="auto"/>
              <w:left w:val="single" w:sz="8" w:space="0" w:color="auto"/>
              <w:bottom w:val="nil"/>
              <w:right w:val="nil"/>
            </w:tcBorders>
            <w:vAlign w:val="center"/>
            <w:hideMark/>
          </w:tcPr>
          <w:p w14:paraId="686C3FB4" w14:textId="77777777" w:rsidR="00413AF4" w:rsidRPr="00804F5E" w:rsidRDefault="00413AF4" w:rsidP="004320F5">
            <w:pPr>
              <w:pStyle w:val="TAC"/>
              <w:rPr>
                <w:ins w:id="2654" w:author="Author"/>
              </w:rPr>
            </w:pPr>
            <w:ins w:id="2655" w:author="Author">
              <w:r>
                <w:t>100000</w:t>
              </w:r>
            </w:ins>
          </w:p>
        </w:tc>
        <w:tc>
          <w:tcPr>
            <w:tcW w:w="0" w:type="auto"/>
            <w:tcBorders>
              <w:top w:val="single" w:sz="12" w:space="0" w:color="auto"/>
              <w:left w:val="nil"/>
              <w:bottom w:val="nil"/>
              <w:right w:val="single" w:sz="8" w:space="0" w:color="auto"/>
            </w:tcBorders>
            <w:vAlign w:val="center"/>
            <w:hideMark/>
          </w:tcPr>
          <w:p w14:paraId="1BD4C6F1" w14:textId="77777777" w:rsidR="00413AF4" w:rsidRPr="00804F5E" w:rsidRDefault="00413AF4" w:rsidP="004320F5">
            <w:pPr>
              <w:pStyle w:val="TAC"/>
              <w:rPr>
                <w:ins w:id="2656" w:author="Author"/>
              </w:rPr>
            </w:pPr>
            <w:ins w:id="2657" w:author="Author">
              <w:r>
                <w:t>3.2</w:t>
              </w:r>
            </w:ins>
          </w:p>
        </w:tc>
      </w:tr>
      <w:tr w:rsidR="00413AF4" w14:paraId="21025473" w14:textId="77777777" w:rsidTr="005F1949">
        <w:trPr>
          <w:trHeight w:val="300"/>
          <w:jc w:val="center"/>
          <w:ins w:id="2658" w:author="Author"/>
        </w:trPr>
        <w:tc>
          <w:tcPr>
            <w:tcW w:w="0" w:type="auto"/>
            <w:tcBorders>
              <w:top w:val="nil"/>
              <w:left w:val="single" w:sz="8" w:space="0" w:color="auto"/>
              <w:bottom w:val="nil"/>
              <w:right w:val="nil"/>
            </w:tcBorders>
            <w:vAlign w:val="center"/>
            <w:hideMark/>
          </w:tcPr>
          <w:p w14:paraId="66BC6DD0" w14:textId="77777777" w:rsidR="00413AF4" w:rsidRPr="00804F5E" w:rsidRDefault="00413AF4" w:rsidP="004320F5">
            <w:pPr>
              <w:pStyle w:val="TAC"/>
              <w:rPr>
                <w:ins w:id="2659" w:author="Author"/>
              </w:rPr>
            </w:pPr>
            <w:ins w:id="2660" w:author="Author">
              <w:r>
                <w:t>000001</w:t>
              </w:r>
            </w:ins>
          </w:p>
        </w:tc>
        <w:tc>
          <w:tcPr>
            <w:tcW w:w="0" w:type="auto"/>
            <w:tcBorders>
              <w:top w:val="nil"/>
              <w:left w:val="nil"/>
              <w:bottom w:val="nil"/>
              <w:right w:val="single" w:sz="8" w:space="0" w:color="auto"/>
            </w:tcBorders>
            <w:vAlign w:val="center"/>
            <w:hideMark/>
          </w:tcPr>
          <w:p w14:paraId="65CDBFF8" w14:textId="77777777" w:rsidR="00413AF4" w:rsidRPr="00804F5E" w:rsidRDefault="00413AF4" w:rsidP="004320F5">
            <w:pPr>
              <w:pStyle w:val="TAC"/>
              <w:rPr>
                <w:ins w:id="2661" w:author="Author"/>
              </w:rPr>
            </w:pPr>
            <w:ins w:id="2662" w:author="Author">
              <w:r>
                <w:t>0.1</w:t>
              </w:r>
            </w:ins>
          </w:p>
        </w:tc>
        <w:tc>
          <w:tcPr>
            <w:tcW w:w="0" w:type="auto"/>
            <w:tcBorders>
              <w:top w:val="nil"/>
              <w:left w:val="single" w:sz="8" w:space="0" w:color="auto"/>
              <w:bottom w:val="nil"/>
              <w:right w:val="nil"/>
            </w:tcBorders>
            <w:vAlign w:val="center"/>
            <w:hideMark/>
          </w:tcPr>
          <w:p w14:paraId="214A6D27" w14:textId="77777777" w:rsidR="00413AF4" w:rsidRPr="00804F5E" w:rsidRDefault="00413AF4" w:rsidP="004320F5">
            <w:pPr>
              <w:pStyle w:val="TAC"/>
              <w:rPr>
                <w:ins w:id="2663" w:author="Author"/>
              </w:rPr>
            </w:pPr>
            <w:ins w:id="2664" w:author="Author">
              <w:r>
                <w:t>010001</w:t>
              </w:r>
            </w:ins>
          </w:p>
        </w:tc>
        <w:tc>
          <w:tcPr>
            <w:tcW w:w="0" w:type="auto"/>
            <w:tcBorders>
              <w:top w:val="nil"/>
              <w:left w:val="nil"/>
              <w:bottom w:val="nil"/>
              <w:right w:val="single" w:sz="8" w:space="0" w:color="auto"/>
            </w:tcBorders>
            <w:vAlign w:val="center"/>
            <w:hideMark/>
          </w:tcPr>
          <w:p w14:paraId="3F4A45C3" w14:textId="77777777" w:rsidR="00413AF4" w:rsidRPr="00804F5E" w:rsidRDefault="00413AF4" w:rsidP="004320F5">
            <w:pPr>
              <w:pStyle w:val="TAC"/>
              <w:rPr>
                <w:ins w:id="2665" w:author="Author"/>
              </w:rPr>
            </w:pPr>
            <w:ins w:id="2666" w:author="Author">
              <w:r>
                <w:t>1.7</w:t>
              </w:r>
            </w:ins>
          </w:p>
        </w:tc>
        <w:tc>
          <w:tcPr>
            <w:tcW w:w="0" w:type="auto"/>
            <w:tcBorders>
              <w:top w:val="nil"/>
              <w:left w:val="single" w:sz="8" w:space="0" w:color="auto"/>
              <w:bottom w:val="nil"/>
              <w:right w:val="nil"/>
            </w:tcBorders>
            <w:vAlign w:val="center"/>
            <w:hideMark/>
          </w:tcPr>
          <w:p w14:paraId="1F632674" w14:textId="77777777" w:rsidR="00413AF4" w:rsidRPr="00804F5E" w:rsidRDefault="00413AF4" w:rsidP="004320F5">
            <w:pPr>
              <w:pStyle w:val="TAC"/>
              <w:rPr>
                <w:ins w:id="2667" w:author="Author"/>
              </w:rPr>
            </w:pPr>
            <w:ins w:id="2668" w:author="Author">
              <w:r>
                <w:t>100001</w:t>
              </w:r>
            </w:ins>
          </w:p>
        </w:tc>
        <w:tc>
          <w:tcPr>
            <w:tcW w:w="0" w:type="auto"/>
            <w:tcBorders>
              <w:top w:val="nil"/>
              <w:left w:val="nil"/>
              <w:bottom w:val="nil"/>
              <w:right w:val="single" w:sz="8" w:space="0" w:color="auto"/>
            </w:tcBorders>
            <w:vAlign w:val="center"/>
            <w:hideMark/>
          </w:tcPr>
          <w:p w14:paraId="39C6F719" w14:textId="77777777" w:rsidR="00413AF4" w:rsidRPr="00804F5E" w:rsidRDefault="00413AF4" w:rsidP="004320F5">
            <w:pPr>
              <w:pStyle w:val="TAC"/>
              <w:rPr>
                <w:ins w:id="2669" w:author="Author"/>
              </w:rPr>
            </w:pPr>
            <w:ins w:id="2670" w:author="Author">
              <w:r>
                <w:t>3.3</w:t>
              </w:r>
            </w:ins>
          </w:p>
        </w:tc>
      </w:tr>
      <w:tr w:rsidR="00413AF4" w14:paraId="16749E3B" w14:textId="77777777" w:rsidTr="005F1949">
        <w:trPr>
          <w:trHeight w:val="300"/>
          <w:jc w:val="center"/>
          <w:ins w:id="2671" w:author="Author"/>
        </w:trPr>
        <w:tc>
          <w:tcPr>
            <w:tcW w:w="0" w:type="auto"/>
            <w:tcBorders>
              <w:top w:val="nil"/>
              <w:left w:val="single" w:sz="8" w:space="0" w:color="auto"/>
              <w:bottom w:val="nil"/>
              <w:right w:val="nil"/>
            </w:tcBorders>
            <w:vAlign w:val="center"/>
            <w:hideMark/>
          </w:tcPr>
          <w:p w14:paraId="716E7580" w14:textId="77777777" w:rsidR="00413AF4" w:rsidRPr="00804F5E" w:rsidRDefault="00413AF4" w:rsidP="004320F5">
            <w:pPr>
              <w:pStyle w:val="TAC"/>
              <w:rPr>
                <w:ins w:id="2672" w:author="Author"/>
              </w:rPr>
            </w:pPr>
            <w:ins w:id="2673" w:author="Author">
              <w:r>
                <w:t>000010</w:t>
              </w:r>
            </w:ins>
          </w:p>
        </w:tc>
        <w:tc>
          <w:tcPr>
            <w:tcW w:w="0" w:type="auto"/>
            <w:tcBorders>
              <w:top w:val="nil"/>
              <w:left w:val="nil"/>
              <w:bottom w:val="nil"/>
              <w:right w:val="single" w:sz="8" w:space="0" w:color="auto"/>
            </w:tcBorders>
            <w:vAlign w:val="center"/>
            <w:hideMark/>
          </w:tcPr>
          <w:p w14:paraId="359E9268" w14:textId="77777777" w:rsidR="00413AF4" w:rsidRPr="00804F5E" w:rsidRDefault="00413AF4" w:rsidP="004320F5">
            <w:pPr>
              <w:pStyle w:val="TAC"/>
              <w:rPr>
                <w:ins w:id="2674" w:author="Author"/>
              </w:rPr>
            </w:pPr>
            <w:ins w:id="2675" w:author="Author">
              <w:r>
                <w:t>0.2</w:t>
              </w:r>
            </w:ins>
          </w:p>
        </w:tc>
        <w:tc>
          <w:tcPr>
            <w:tcW w:w="0" w:type="auto"/>
            <w:tcBorders>
              <w:top w:val="nil"/>
              <w:left w:val="single" w:sz="8" w:space="0" w:color="auto"/>
              <w:bottom w:val="nil"/>
              <w:right w:val="nil"/>
            </w:tcBorders>
            <w:vAlign w:val="center"/>
            <w:hideMark/>
          </w:tcPr>
          <w:p w14:paraId="1F6370A2" w14:textId="77777777" w:rsidR="00413AF4" w:rsidRPr="00804F5E" w:rsidRDefault="00413AF4" w:rsidP="004320F5">
            <w:pPr>
              <w:pStyle w:val="TAC"/>
              <w:rPr>
                <w:ins w:id="2676" w:author="Author"/>
              </w:rPr>
            </w:pPr>
            <w:ins w:id="2677" w:author="Author">
              <w:r>
                <w:t>010010</w:t>
              </w:r>
            </w:ins>
          </w:p>
        </w:tc>
        <w:tc>
          <w:tcPr>
            <w:tcW w:w="0" w:type="auto"/>
            <w:tcBorders>
              <w:top w:val="nil"/>
              <w:left w:val="nil"/>
              <w:bottom w:val="nil"/>
              <w:right w:val="single" w:sz="8" w:space="0" w:color="auto"/>
            </w:tcBorders>
            <w:vAlign w:val="center"/>
            <w:hideMark/>
          </w:tcPr>
          <w:p w14:paraId="44E4A9F4" w14:textId="77777777" w:rsidR="00413AF4" w:rsidRPr="00804F5E" w:rsidRDefault="00413AF4" w:rsidP="004320F5">
            <w:pPr>
              <w:pStyle w:val="TAC"/>
              <w:rPr>
                <w:ins w:id="2678" w:author="Author"/>
              </w:rPr>
            </w:pPr>
            <w:ins w:id="2679" w:author="Author">
              <w:r>
                <w:t>1.8</w:t>
              </w:r>
            </w:ins>
          </w:p>
        </w:tc>
        <w:tc>
          <w:tcPr>
            <w:tcW w:w="0" w:type="auto"/>
            <w:tcBorders>
              <w:top w:val="nil"/>
              <w:left w:val="single" w:sz="8" w:space="0" w:color="auto"/>
              <w:bottom w:val="nil"/>
              <w:right w:val="nil"/>
            </w:tcBorders>
            <w:vAlign w:val="center"/>
            <w:hideMark/>
          </w:tcPr>
          <w:p w14:paraId="1358CAD6" w14:textId="77777777" w:rsidR="00413AF4" w:rsidRPr="00804F5E" w:rsidRDefault="00413AF4" w:rsidP="004320F5">
            <w:pPr>
              <w:pStyle w:val="TAC"/>
              <w:rPr>
                <w:ins w:id="2680" w:author="Author"/>
              </w:rPr>
            </w:pPr>
            <w:ins w:id="2681" w:author="Author">
              <w:r>
                <w:t>100010</w:t>
              </w:r>
            </w:ins>
          </w:p>
        </w:tc>
        <w:tc>
          <w:tcPr>
            <w:tcW w:w="0" w:type="auto"/>
            <w:tcBorders>
              <w:top w:val="nil"/>
              <w:left w:val="nil"/>
              <w:bottom w:val="nil"/>
              <w:right w:val="single" w:sz="8" w:space="0" w:color="auto"/>
            </w:tcBorders>
            <w:vAlign w:val="center"/>
            <w:hideMark/>
          </w:tcPr>
          <w:p w14:paraId="506A3B5F" w14:textId="77777777" w:rsidR="00413AF4" w:rsidRPr="00804F5E" w:rsidRDefault="00413AF4" w:rsidP="004320F5">
            <w:pPr>
              <w:pStyle w:val="TAC"/>
              <w:rPr>
                <w:ins w:id="2682" w:author="Author"/>
              </w:rPr>
            </w:pPr>
            <w:ins w:id="2683" w:author="Author">
              <w:r>
                <w:t>3.4</w:t>
              </w:r>
            </w:ins>
          </w:p>
        </w:tc>
      </w:tr>
      <w:tr w:rsidR="00413AF4" w14:paraId="15FA2643" w14:textId="77777777" w:rsidTr="005F1949">
        <w:trPr>
          <w:trHeight w:val="300"/>
          <w:jc w:val="center"/>
          <w:ins w:id="2684" w:author="Author"/>
        </w:trPr>
        <w:tc>
          <w:tcPr>
            <w:tcW w:w="0" w:type="auto"/>
            <w:tcBorders>
              <w:top w:val="nil"/>
              <w:left w:val="single" w:sz="8" w:space="0" w:color="auto"/>
              <w:bottom w:val="nil"/>
              <w:right w:val="nil"/>
            </w:tcBorders>
            <w:vAlign w:val="center"/>
            <w:hideMark/>
          </w:tcPr>
          <w:p w14:paraId="12E6F46F" w14:textId="77777777" w:rsidR="00413AF4" w:rsidRPr="00804F5E" w:rsidRDefault="00413AF4" w:rsidP="004320F5">
            <w:pPr>
              <w:pStyle w:val="TAC"/>
              <w:rPr>
                <w:ins w:id="2685" w:author="Author"/>
              </w:rPr>
            </w:pPr>
            <w:ins w:id="2686" w:author="Author">
              <w:r>
                <w:t>000011</w:t>
              </w:r>
            </w:ins>
          </w:p>
        </w:tc>
        <w:tc>
          <w:tcPr>
            <w:tcW w:w="0" w:type="auto"/>
            <w:tcBorders>
              <w:top w:val="nil"/>
              <w:left w:val="nil"/>
              <w:bottom w:val="nil"/>
              <w:right w:val="single" w:sz="8" w:space="0" w:color="auto"/>
            </w:tcBorders>
            <w:vAlign w:val="center"/>
            <w:hideMark/>
          </w:tcPr>
          <w:p w14:paraId="413C063D" w14:textId="77777777" w:rsidR="00413AF4" w:rsidRPr="00804F5E" w:rsidRDefault="00413AF4" w:rsidP="004320F5">
            <w:pPr>
              <w:pStyle w:val="TAC"/>
              <w:rPr>
                <w:ins w:id="2687" w:author="Author"/>
              </w:rPr>
            </w:pPr>
            <w:ins w:id="2688" w:author="Author">
              <w:r>
                <w:t>0.3</w:t>
              </w:r>
            </w:ins>
          </w:p>
        </w:tc>
        <w:tc>
          <w:tcPr>
            <w:tcW w:w="0" w:type="auto"/>
            <w:tcBorders>
              <w:top w:val="nil"/>
              <w:left w:val="single" w:sz="8" w:space="0" w:color="auto"/>
              <w:bottom w:val="nil"/>
              <w:right w:val="nil"/>
            </w:tcBorders>
            <w:vAlign w:val="center"/>
            <w:hideMark/>
          </w:tcPr>
          <w:p w14:paraId="36C829AD" w14:textId="77777777" w:rsidR="00413AF4" w:rsidRPr="00804F5E" w:rsidRDefault="00413AF4" w:rsidP="004320F5">
            <w:pPr>
              <w:pStyle w:val="TAC"/>
              <w:rPr>
                <w:ins w:id="2689" w:author="Author"/>
              </w:rPr>
            </w:pPr>
            <w:ins w:id="2690" w:author="Author">
              <w:r>
                <w:t>010011</w:t>
              </w:r>
            </w:ins>
          </w:p>
        </w:tc>
        <w:tc>
          <w:tcPr>
            <w:tcW w:w="0" w:type="auto"/>
            <w:tcBorders>
              <w:top w:val="nil"/>
              <w:left w:val="nil"/>
              <w:bottom w:val="nil"/>
              <w:right w:val="single" w:sz="8" w:space="0" w:color="auto"/>
            </w:tcBorders>
            <w:vAlign w:val="center"/>
            <w:hideMark/>
          </w:tcPr>
          <w:p w14:paraId="37F3B1AF" w14:textId="77777777" w:rsidR="00413AF4" w:rsidRPr="00804F5E" w:rsidRDefault="00413AF4" w:rsidP="004320F5">
            <w:pPr>
              <w:pStyle w:val="TAC"/>
              <w:rPr>
                <w:ins w:id="2691" w:author="Author"/>
              </w:rPr>
            </w:pPr>
            <w:ins w:id="2692" w:author="Author">
              <w:r>
                <w:t>1.9</w:t>
              </w:r>
            </w:ins>
          </w:p>
        </w:tc>
        <w:tc>
          <w:tcPr>
            <w:tcW w:w="0" w:type="auto"/>
            <w:tcBorders>
              <w:top w:val="nil"/>
              <w:left w:val="single" w:sz="8" w:space="0" w:color="auto"/>
              <w:bottom w:val="nil"/>
              <w:right w:val="nil"/>
            </w:tcBorders>
            <w:vAlign w:val="center"/>
            <w:hideMark/>
          </w:tcPr>
          <w:p w14:paraId="1AF44644" w14:textId="77777777" w:rsidR="00413AF4" w:rsidRPr="00804F5E" w:rsidRDefault="00413AF4" w:rsidP="004320F5">
            <w:pPr>
              <w:pStyle w:val="TAC"/>
              <w:rPr>
                <w:ins w:id="2693" w:author="Author"/>
              </w:rPr>
            </w:pPr>
            <w:ins w:id="2694" w:author="Author">
              <w:r>
                <w:t>100011</w:t>
              </w:r>
            </w:ins>
          </w:p>
        </w:tc>
        <w:tc>
          <w:tcPr>
            <w:tcW w:w="0" w:type="auto"/>
            <w:tcBorders>
              <w:top w:val="nil"/>
              <w:left w:val="nil"/>
              <w:bottom w:val="nil"/>
              <w:right w:val="single" w:sz="8" w:space="0" w:color="auto"/>
            </w:tcBorders>
            <w:vAlign w:val="center"/>
            <w:hideMark/>
          </w:tcPr>
          <w:p w14:paraId="28386151" w14:textId="77777777" w:rsidR="00413AF4" w:rsidRPr="00804F5E" w:rsidRDefault="00413AF4" w:rsidP="004320F5">
            <w:pPr>
              <w:pStyle w:val="TAC"/>
              <w:rPr>
                <w:ins w:id="2695" w:author="Author"/>
              </w:rPr>
            </w:pPr>
            <w:ins w:id="2696" w:author="Author">
              <w:r>
                <w:t>3.5</w:t>
              </w:r>
            </w:ins>
          </w:p>
        </w:tc>
      </w:tr>
      <w:tr w:rsidR="00413AF4" w14:paraId="1C189685" w14:textId="77777777" w:rsidTr="005F1949">
        <w:trPr>
          <w:trHeight w:val="300"/>
          <w:jc w:val="center"/>
          <w:ins w:id="2697" w:author="Author"/>
        </w:trPr>
        <w:tc>
          <w:tcPr>
            <w:tcW w:w="0" w:type="auto"/>
            <w:tcBorders>
              <w:top w:val="nil"/>
              <w:left w:val="single" w:sz="8" w:space="0" w:color="auto"/>
              <w:bottom w:val="nil"/>
              <w:right w:val="nil"/>
            </w:tcBorders>
            <w:vAlign w:val="center"/>
            <w:hideMark/>
          </w:tcPr>
          <w:p w14:paraId="389A96E8" w14:textId="77777777" w:rsidR="00413AF4" w:rsidRPr="00804F5E" w:rsidRDefault="00413AF4" w:rsidP="004320F5">
            <w:pPr>
              <w:pStyle w:val="TAC"/>
              <w:rPr>
                <w:ins w:id="2698" w:author="Author"/>
              </w:rPr>
            </w:pPr>
            <w:ins w:id="2699" w:author="Author">
              <w:r>
                <w:t>000100</w:t>
              </w:r>
            </w:ins>
          </w:p>
        </w:tc>
        <w:tc>
          <w:tcPr>
            <w:tcW w:w="0" w:type="auto"/>
            <w:tcBorders>
              <w:top w:val="nil"/>
              <w:left w:val="nil"/>
              <w:bottom w:val="nil"/>
              <w:right w:val="single" w:sz="8" w:space="0" w:color="auto"/>
            </w:tcBorders>
            <w:vAlign w:val="center"/>
            <w:hideMark/>
          </w:tcPr>
          <w:p w14:paraId="1D9C0F76" w14:textId="77777777" w:rsidR="00413AF4" w:rsidRPr="00804F5E" w:rsidRDefault="00413AF4" w:rsidP="004320F5">
            <w:pPr>
              <w:pStyle w:val="TAC"/>
              <w:rPr>
                <w:ins w:id="2700" w:author="Author"/>
              </w:rPr>
            </w:pPr>
            <w:ins w:id="2701" w:author="Author">
              <w:r>
                <w:t>0.4</w:t>
              </w:r>
            </w:ins>
          </w:p>
        </w:tc>
        <w:tc>
          <w:tcPr>
            <w:tcW w:w="0" w:type="auto"/>
            <w:tcBorders>
              <w:top w:val="nil"/>
              <w:left w:val="single" w:sz="8" w:space="0" w:color="auto"/>
              <w:bottom w:val="nil"/>
              <w:right w:val="nil"/>
            </w:tcBorders>
            <w:vAlign w:val="center"/>
            <w:hideMark/>
          </w:tcPr>
          <w:p w14:paraId="0709D8CB" w14:textId="77777777" w:rsidR="00413AF4" w:rsidRPr="00804F5E" w:rsidRDefault="00413AF4" w:rsidP="004320F5">
            <w:pPr>
              <w:pStyle w:val="TAC"/>
              <w:rPr>
                <w:ins w:id="2702" w:author="Author"/>
              </w:rPr>
            </w:pPr>
            <w:ins w:id="2703" w:author="Author">
              <w:r>
                <w:t>010100</w:t>
              </w:r>
            </w:ins>
          </w:p>
        </w:tc>
        <w:tc>
          <w:tcPr>
            <w:tcW w:w="0" w:type="auto"/>
            <w:tcBorders>
              <w:top w:val="nil"/>
              <w:left w:val="nil"/>
              <w:bottom w:val="nil"/>
              <w:right w:val="single" w:sz="8" w:space="0" w:color="auto"/>
            </w:tcBorders>
            <w:vAlign w:val="center"/>
            <w:hideMark/>
          </w:tcPr>
          <w:p w14:paraId="1FCE9CB2" w14:textId="77777777" w:rsidR="00413AF4" w:rsidRPr="00804F5E" w:rsidRDefault="00413AF4" w:rsidP="004320F5">
            <w:pPr>
              <w:pStyle w:val="TAC"/>
              <w:rPr>
                <w:ins w:id="2704" w:author="Author"/>
              </w:rPr>
            </w:pPr>
            <w:ins w:id="2705" w:author="Author">
              <w:r>
                <w:t>2.0</w:t>
              </w:r>
            </w:ins>
          </w:p>
        </w:tc>
        <w:tc>
          <w:tcPr>
            <w:tcW w:w="0" w:type="auto"/>
            <w:tcBorders>
              <w:top w:val="nil"/>
              <w:left w:val="single" w:sz="8" w:space="0" w:color="auto"/>
              <w:bottom w:val="nil"/>
              <w:right w:val="nil"/>
            </w:tcBorders>
            <w:vAlign w:val="center"/>
            <w:hideMark/>
          </w:tcPr>
          <w:p w14:paraId="545E0DF0" w14:textId="77777777" w:rsidR="00413AF4" w:rsidRPr="00804F5E" w:rsidRDefault="00413AF4" w:rsidP="004320F5">
            <w:pPr>
              <w:pStyle w:val="TAC"/>
              <w:rPr>
                <w:ins w:id="2706" w:author="Author"/>
              </w:rPr>
            </w:pPr>
            <w:ins w:id="2707" w:author="Author">
              <w:r>
                <w:t>100100</w:t>
              </w:r>
            </w:ins>
          </w:p>
        </w:tc>
        <w:tc>
          <w:tcPr>
            <w:tcW w:w="0" w:type="auto"/>
            <w:tcBorders>
              <w:top w:val="nil"/>
              <w:left w:val="nil"/>
              <w:bottom w:val="nil"/>
              <w:right w:val="single" w:sz="8" w:space="0" w:color="auto"/>
            </w:tcBorders>
            <w:vAlign w:val="center"/>
            <w:hideMark/>
          </w:tcPr>
          <w:p w14:paraId="37498FA6" w14:textId="77777777" w:rsidR="00413AF4" w:rsidRPr="00804F5E" w:rsidRDefault="00413AF4" w:rsidP="004320F5">
            <w:pPr>
              <w:pStyle w:val="TAC"/>
              <w:rPr>
                <w:ins w:id="2708" w:author="Author"/>
              </w:rPr>
            </w:pPr>
            <w:ins w:id="2709" w:author="Author">
              <w:r>
                <w:t>3.6</w:t>
              </w:r>
            </w:ins>
          </w:p>
        </w:tc>
      </w:tr>
      <w:tr w:rsidR="00413AF4" w14:paraId="4253F53C" w14:textId="77777777" w:rsidTr="005F1949">
        <w:trPr>
          <w:trHeight w:val="300"/>
          <w:jc w:val="center"/>
          <w:ins w:id="2710" w:author="Author"/>
        </w:trPr>
        <w:tc>
          <w:tcPr>
            <w:tcW w:w="0" w:type="auto"/>
            <w:tcBorders>
              <w:top w:val="nil"/>
              <w:left w:val="single" w:sz="8" w:space="0" w:color="auto"/>
              <w:bottom w:val="nil"/>
              <w:right w:val="nil"/>
            </w:tcBorders>
            <w:vAlign w:val="center"/>
            <w:hideMark/>
          </w:tcPr>
          <w:p w14:paraId="76531D2B" w14:textId="77777777" w:rsidR="00413AF4" w:rsidRPr="00804F5E" w:rsidRDefault="00413AF4" w:rsidP="004320F5">
            <w:pPr>
              <w:pStyle w:val="TAC"/>
              <w:rPr>
                <w:ins w:id="2711" w:author="Author"/>
              </w:rPr>
            </w:pPr>
            <w:ins w:id="2712" w:author="Author">
              <w:r>
                <w:t>000101</w:t>
              </w:r>
            </w:ins>
          </w:p>
        </w:tc>
        <w:tc>
          <w:tcPr>
            <w:tcW w:w="0" w:type="auto"/>
            <w:tcBorders>
              <w:top w:val="nil"/>
              <w:left w:val="nil"/>
              <w:bottom w:val="nil"/>
              <w:right w:val="single" w:sz="8" w:space="0" w:color="auto"/>
            </w:tcBorders>
            <w:vAlign w:val="center"/>
            <w:hideMark/>
          </w:tcPr>
          <w:p w14:paraId="6D92E4F1" w14:textId="77777777" w:rsidR="00413AF4" w:rsidRPr="00804F5E" w:rsidRDefault="00413AF4" w:rsidP="004320F5">
            <w:pPr>
              <w:pStyle w:val="TAC"/>
              <w:rPr>
                <w:ins w:id="2713" w:author="Author"/>
              </w:rPr>
            </w:pPr>
            <w:ins w:id="2714" w:author="Author">
              <w:r>
                <w:t>0.5</w:t>
              </w:r>
            </w:ins>
          </w:p>
        </w:tc>
        <w:tc>
          <w:tcPr>
            <w:tcW w:w="0" w:type="auto"/>
            <w:tcBorders>
              <w:top w:val="nil"/>
              <w:left w:val="single" w:sz="8" w:space="0" w:color="auto"/>
              <w:bottom w:val="nil"/>
              <w:right w:val="nil"/>
            </w:tcBorders>
            <w:vAlign w:val="center"/>
            <w:hideMark/>
          </w:tcPr>
          <w:p w14:paraId="3765E82A" w14:textId="77777777" w:rsidR="00413AF4" w:rsidRPr="00804F5E" w:rsidRDefault="00413AF4" w:rsidP="004320F5">
            <w:pPr>
              <w:pStyle w:val="TAC"/>
              <w:rPr>
                <w:ins w:id="2715" w:author="Author"/>
              </w:rPr>
            </w:pPr>
            <w:ins w:id="2716" w:author="Author">
              <w:r>
                <w:t>010101</w:t>
              </w:r>
            </w:ins>
          </w:p>
        </w:tc>
        <w:tc>
          <w:tcPr>
            <w:tcW w:w="0" w:type="auto"/>
            <w:tcBorders>
              <w:top w:val="nil"/>
              <w:left w:val="nil"/>
              <w:bottom w:val="nil"/>
              <w:right w:val="single" w:sz="8" w:space="0" w:color="auto"/>
            </w:tcBorders>
            <w:vAlign w:val="center"/>
            <w:hideMark/>
          </w:tcPr>
          <w:p w14:paraId="5B885B6A" w14:textId="77777777" w:rsidR="00413AF4" w:rsidRPr="00804F5E" w:rsidRDefault="00413AF4" w:rsidP="004320F5">
            <w:pPr>
              <w:pStyle w:val="TAC"/>
              <w:rPr>
                <w:ins w:id="2717" w:author="Author"/>
              </w:rPr>
            </w:pPr>
            <w:ins w:id="2718" w:author="Author">
              <w:r>
                <w:t>2.1</w:t>
              </w:r>
            </w:ins>
          </w:p>
        </w:tc>
        <w:tc>
          <w:tcPr>
            <w:tcW w:w="0" w:type="auto"/>
            <w:tcBorders>
              <w:top w:val="nil"/>
              <w:left w:val="single" w:sz="8" w:space="0" w:color="auto"/>
              <w:bottom w:val="nil"/>
              <w:right w:val="nil"/>
            </w:tcBorders>
            <w:vAlign w:val="center"/>
            <w:hideMark/>
          </w:tcPr>
          <w:p w14:paraId="1927C847" w14:textId="77777777" w:rsidR="00413AF4" w:rsidRPr="00804F5E" w:rsidRDefault="00413AF4" w:rsidP="004320F5">
            <w:pPr>
              <w:pStyle w:val="TAC"/>
              <w:rPr>
                <w:ins w:id="2719" w:author="Author"/>
              </w:rPr>
            </w:pPr>
            <w:ins w:id="2720" w:author="Author">
              <w:r>
                <w:t>100101</w:t>
              </w:r>
            </w:ins>
          </w:p>
        </w:tc>
        <w:tc>
          <w:tcPr>
            <w:tcW w:w="0" w:type="auto"/>
            <w:tcBorders>
              <w:top w:val="nil"/>
              <w:left w:val="nil"/>
              <w:bottom w:val="nil"/>
              <w:right w:val="single" w:sz="8" w:space="0" w:color="auto"/>
            </w:tcBorders>
            <w:vAlign w:val="center"/>
            <w:hideMark/>
          </w:tcPr>
          <w:p w14:paraId="263B0C4F" w14:textId="77777777" w:rsidR="00413AF4" w:rsidRPr="00804F5E" w:rsidRDefault="00413AF4" w:rsidP="004320F5">
            <w:pPr>
              <w:pStyle w:val="TAC"/>
              <w:rPr>
                <w:ins w:id="2721" w:author="Author"/>
              </w:rPr>
            </w:pPr>
            <w:ins w:id="2722" w:author="Author">
              <w:r>
                <w:t>3.7</w:t>
              </w:r>
            </w:ins>
          </w:p>
        </w:tc>
      </w:tr>
      <w:tr w:rsidR="00413AF4" w14:paraId="69A8B7A4" w14:textId="77777777" w:rsidTr="005F1949">
        <w:trPr>
          <w:trHeight w:val="300"/>
          <w:jc w:val="center"/>
          <w:ins w:id="2723" w:author="Author"/>
        </w:trPr>
        <w:tc>
          <w:tcPr>
            <w:tcW w:w="0" w:type="auto"/>
            <w:tcBorders>
              <w:top w:val="nil"/>
              <w:left w:val="single" w:sz="8" w:space="0" w:color="auto"/>
              <w:bottom w:val="nil"/>
              <w:right w:val="nil"/>
            </w:tcBorders>
            <w:vAlign w:val="center"/>
            <w:hideMark/>
          </w:tcPr>
          <w:p w14:paraId="29F3E407" w14:textId="77777777" w:rsidR="00413AF4" w:rsidRPr="00804F5E" w:rsidRDefault="00413AF4" w:rsidP="004320F5">
            <w:pPr>
              <w:pStyle w:val="TAC"/>
              <w:rPr>
                <w:ins w:id="2724" w:author="Author"/>
              </w:rPr>
            </w:pPr>
            <w:ins w:id="2725" w:author="Author">
              <w:r>
                <w:t>000110</w:t>
              </w:r>
            </w:ins>
          </w:p>
        </w:tc>
        <w:tc>
          <w:tcPr>
            <w:tcW w:w="0" w:type="auto"/>
            <w:tcBorders>
              <w:top w:val="nil"/>
              <w:left w:val="nil"/>
              <w:bottom w:val="nil"/>
              <w:right w:val="single" w:sz="8" w:space="0" w:color="auto"/>
            </w:tcBorders>
            <w:vAlign w:val="center"/>
            <w:hideMark/>
          </w:tcPr>
          <w:p w14:paraId="0C7FA33C" w14:textId="77777777" w:rsidR="00413AF4" w:rsidRPr="00804F5E" w:rsidRDefault="00413AF4" w:rsidP="004320F5">
            <w:pPr>
              <w:pStyle w:val="TAC"/>
              <w:rPr>
                <w:ins w:id="2726" w:author="Author"/>
              </w:rPr>
            </w:pPr>
            <w:ins w:id="2727" w:author="Author">
              <w:r>
                <w:t>0.6</w:t>
              </w:r>
            </w:ins>
          </w:p>
        </w:tc>
        <w:tc>
          <w:tcPr>
            <w:tcW w:w="0" w:type="auto"/>
            <w:tcBorders>
              <w:top w:val="nil"/>
              <w:left w:val="single" w:sz="8" w:space="0" w:color="auto"/>
              <w:bottom w:val="nil"/>
              <w:right w:val="nil"/>
            </w:tcBorders>
            <w:vAlign w:val="center"/>
            <w:hideMark/>
          </w:tcPr>
          <w:p w14:paraId="17A5DB3D" w14:textId="77777777" w:rsidR="00413AF4" w:rsidRPr="00804F5E" w:rsidRDefault="00413AF4" w:rsidP="004320F5">
            <w:pPr>
              <w:pStyle w:val="TAC"/>
              <w:rPr>
                <w:ins w:id="2728" w:author="Author"/>
              </w:rPr>
            </w:pPr>
            <w:ins w:id="2729" w:author="Author">
              <w:r>
                <w:t>010110</w:t>
              </w:r>
            </w:ins>
          </w:p>
        </w:tc>
        <w:tc>
          <w:tcPr>
            <w:tcW w:w="0" w:type="auto"/>
            <w:tcBorders>
              <w:top w:val="nil"/>
              <w:left w:val="nil"/>
              <w:bottom w:val="nil"/>
              <w:right w:val="single" w:sz="8" w:space="0" w:color="auto"/>
            </w:tcBorders>
            <w:vAlign w:val="center"/>
            <w:hideMark/>
          </w:tcPr>
          <w:p w14:paraId="50D86D9B" w14:textId="77777777" w:rsidR="00413AF4" w:rsidRPr="00804F5E" w:rsidRDefault="00413AF4" w:rsidP="004320F5">
            <w:pPr>
              <w:pStyle w:val="TAC"/>
              <w:rPr>
                <w:ins w:id="2730" w:author="Author"/>
              </w:rPr>
            </w:pPr>
            <w:ins w:id="2731" w:author="Author">
              <w:r>
                <w:t>2.2</w:t>
              </w:r>
            </w:ins>
          </w:p>
        </w:tc>
        <w:tc>
          <w:tcPr>
            <w:tcW w:w="0" w:type="auto"/>
            <w:tcBorders>
              <w:top w:val="nil"/>
              <w:left w:val="single" w:sz="8" w:space="0" w:color="auto"/>
              <w:bottom w:val="nil"/>
              <w:right w:val="nil"/>
            </w:tcBorders>
            <w:vAlign w:val="center"/>
            <w:hideMark/>
          </w:tcPr>
          <w:p w14:paraId="19F1A0DD" w14:textId="77777777" w:rsidR="00413AF4" w:rsidRPr="00804F5E" w:rsidRDefault="00413AF4" w:rsidP="004320F5">
            <w:pPr>
              <w:pStyle w:val="TAC"/>
              <w:rPr>
                <w:ins w:id="2732" w:author="Author"/>
              </w:rPr>
            </w:pPr>
            <w:ins w:id="2733" w:author="Author">
              <w:r>
                <w:t>100110</w:t>
              </w:r>
            </w:ins>
          </w:p>
        </w:tc>
        <w:tc>
          <w:tcPr>
            <w:tcW w:w="0" w:type="auto"/>
            <w:tcBorders>
              <w:top w:val="nil"/>
              <w:left w:val="nil"/>
              <w:bottom w:val="nil"/>
              <w:right w:val="single" w:sz="8" w:space="0" w:color="auto"/>
            </w:tcBorders>
            <w:vAlign w:val="center"/>
            <w:hideMark/>
          </w:tcPr>
          <w:p w14:paraId="65B4F1AF" w14:textId="77777777" w:rsidR="00413AF4" w:rsidRPr="00804F5E" w:rsidRDefault="00413AF4" w:rsidP="004320F5">
            <w:pPr>
              <w:pStyle w:val="TAC"/>
              <w:rPr>
                <w:ins w:id="2734" w:author="Author"/>
              </w:rPr>
            </w:pPr>
            <w:ins w:id="2735" w:author="Author">
              <w:r>
                <w:t>3.8</w:t>
              </w:r>
            </w:ins>
          </w:p>
        </w:tc>
      </w:tr>
      <w:tr w:rsidR="00413AF4" w14:paraId="22417244" w14:textId="77777777" w:rsidTr="005F1949">
        <w:trPr>
          <w:trHeight w:val="300"/>
          <w:jc w:val="center"/>
          <w:ins w:id="2736" w:author="Author"/>
        </w:trPr>
        <w:tc>
          <w:tcPr>
            <w:tcW w:w="0" w:type="auto"/>
            <w:tcBorders>
              <w:top w:val="nil"/>
              <w:left w:val="single" w:sz="8" w:space="0" w:color="auto"/>
              <w:bottom w:val="nil"/>
              <w:right w:val="nil"/>
            </w:tcBorders>
            <w:vAlign w:val="center"/>
            <w:hideMark/>
          </w:tcPr>
          <w:p w14:paraId="0899EC18" w14:textId="77777777" w:rsidR="00413AF4" w:rsidRPr="00804F5E" w:rsidRDefault="00413AF4" w:rsidP="004320F5">
            <w:pPr>
              <w:pStyle w:val="TAC"/>
              <w:rPr>
                <w:ins w:id="2737" w:author="Author"/>
              </w:rPr>
            </w:pPr>
            <w:ins w:id="2738" w:author="Author">
              <w:r>
                <w:t>000111</w:t>
              </w:r>
            </w:ins>
          </w:p>
        </w:tc>
        <w:tc>
          <w:tcPr>
            <w:tcW w:w="0" w:type="auto"/>
            <w:tcBorders>
              <w:top w:val="nil"/>
              <w:left w:val="nil"/>
              <w:bottom w:val="nil"/>
              <w:right w:val="single" w:sz="8" w:space="0" w:color="auto"/>
            </w:tcBorders>
            <w:vAlign w:val="center"/>
            <w:hideMark/>
          </w:tcPr>
          <w:p w14:paraId="1402FC35" w14:textId="77777777" w:rsidR="00413AF4" w:rsidRPr="00804F5E" w:rsidRDefault="00413AF4" w:rsidP="004320F5">
            <w:pPr>
              <w:pStyle w:val="TAC"/>
              <w:rPr>
                <w:ins w:id="2739" w:author="Author"/>
              </w:rPr>
            </w:pPr>
            <w:ins w:id="2740" w:author="Author">
              <w:r>
                <w:t>0.7</w:t>
              </w:r>
            </w:ins>
          </w:p>
        </w:tc>
        <w:tc>
          <w:tcPr>
            <w:tcW w:w="0" w:type="auto"/>
            <w:tcBorders>
              <w:top w:val="nil"/>
              <w:left w:val="single" w:sz="8" w:space="0" w:color="auto"/>
              <w:bottom w:val="nil"/>
              <w:right w:val="nil"/>
            </w:tcBorders>
            <w:vAlign w:val="center"/>
            <w:hideMark/>
          </w:tcPr>
          <w:p w14:paraId="51924C87" w14:textId="77777777" w:rsidR="00413AF4" w:rsidRPr="00804F5E" w:rsidRDefault="00413AF4" w:rsidP="004320F5">
            <w:pPr>
              <w:pStyle w:val="TAC"/>
              <w:rPr>
                <w:ins w:id="2741" w:author="Author"/>
              </w:rPr>
            </w:pPr>
            <w:ins w:id="2742" w:author="Author">
              <w:r>
                <w:t>010111</w:t>
              </w:r>
            </w:ins>
          </w:p>
        </w:tc>
        <w:tc>
          <w:tcPr>
            <w:tcW w:w="0" w:type="auto"/>
            <w:tcBorders>
              <w:top w:val="nil"/>
              <w:left w:val="nil"/>
              <w:bottom w:val="nil"/>
              <w:right w:val="single" w:sz="8" w:space="0" w:color="auto"/>
            </w:tcBorders>
            <w:vAlign w:val="center"/>
            <w:hideMark/>
          </w:tcPr>
          <w:p w14:paraId="748EB79F" w14:textId="77777777" w:rsidR="00413AF4" w:rsidRPr="00804F5E" w:rsidRDefault="00413AF4" w:rsidP="004320F5">
            <w:pPr>
              <w:pStyle w:val="TAC"/>
              <w:rPr>
                <w:ins w:id="2743" w:author="Author"/>
              </w:rPr>
            </w:pPr>
            <w:ins w:id="2744" w:author="Author">
              <w:r>
                <w:t>2.3</w:t>
              </w:r>
            </w:ins>
          </w:p>
        </w:tc>
        <w:tc>
          <w:tcPr>
            <w:tcW w:w="0" w:type="auto"/>
            <w:tcBorders>
              <w:top w:val="nil"/>
              <w:left w:val="single" w:sz="8" w:space="0" w:color="auto"/>
              <w:bottom w:val="nil"/>
              <w:right w:val="nil"/>
            </w:tcBorders>
            <w:vAlign w:val="center"/>
            <w:hideMark/>
          </w:tcPr>
          <w:p w14:paraId="22275423" w14:textId="77777777" w:rsidR="00413AF4" w:rsidRPr="00804F5E" w:rsidRDefault="00413AF4" w:rsidP="004320F5">
            <w:pPr>
              <w:pStyle w:val="TAC"/>
              <w:rPr>
                <w:ins w:id="2745" w:author="Author"/>
              </w:rPr>
            </w:pPr>
            <w:ins w:id="2746" w:author="Author">
              <w:r>
                <w:t>100111</w:t>
              </w:r>
            </w:ins>
          </w:p>
        </w:tc>
        <w:tc>
          <w:tcPr>
            <w:tcW w:w="0" w:type="auto"/>
            <w:tcBorders>
              <w:top w:val="nil"/>
              <w:left w:val="nil"/>
              <w:bottom w:val="nil"/>
              <w:right w:val="single" w:sz="8" w:space="0" w:color="auto"/>
            </w:tcBorders>
            <w:vAlign w:val="center"/>
            <w:hideMark/>
          </w:tcPr>
          <w:p w14:paraId="59D3827A" w14:textId="77777777" w:rsidR="00413AF4" w:rsidRPr="00804F5E" w:rsidRDefault="00413AF4" w:rsidP="004320F5">
            <w:pPr>
              <w:pStyle w:val="TAC"/>
              <w:rPr>
                <w:ins w:id="2747" w:author="Author"/>
              </w:rPr>
            </w:pPr>
            <w:ins w:id="2748" w:author="Author">
              <w:r>
                <w:t>3.9</w:t>
              </w:r>
            </w:ins>
          </w:p>
        </w:tc>
      </w:tr>
      <w:tr w:rsidR="00413AF4" w14:paraId="795087F4" w14:textId="77777777" w:rsidTr="005F1949">
        <w:trPr>
          <w:trHeight w:val="300"/>
          <w:jc w:val="center"/>
          <w:ins w:id="2749" w:author="Author"/>
        </w:trPr>
        <w:tc>
          <w:tcPr>
            <w:tcW w:w="0" w:type="auto"/>
            <w:tcBorders>
              <w:top w:val="nil"/>
              <w:left w:val="single" w:sz="8" w:space="0" w:color="auto"/>
              <w:bottom w:val="nil"/>
              <w:right w:val="nil"/>
            </w:tcBorders>
            <w:vAlign w:val="center"/>
            <w:hideMark/>
          </w:tcPr>
          <w:p w14:paraId="43C95C6A" w14:textId="77777777" w:rsidR="00413AF4" w:rsidRPr="00804F5E" w:rsidRDefault="00413AF4" w:rsidP="004320F5">
            <w:pPr>
              <w:pStyle w:val="TAC"/>
              <w:rPr>
                <w:ins w:id="2750" w:author="Author"/>
              </w:rPr>
            </w:pPr>
            <w:ins w:id="2751" w:author="Author">
              <w:r>
                <w:t>001000</w:t>
              </w:r>
            </w:ins>
          </w:p>
        </w:tc>
        <w:tc>
          <w:tcPr>
            <w:tcW w:w="0" w:type="auto"/>
            <w:tcBorders>
              <w:top w:val="nil"/>
              <w:left w:val="nil"/>
              <w:bottom w:val="nil"/>
              <w:right w:val="single" w:sz="8" w:space="0" w:color="auto"/>
            </w:tcBorders>
            <w:vAlign w:val="center"/>
            <w:hideMark/>
          </w:tcPr>
          <w:p w14:paraId="1EEB33D0" w14:textId="77777777" w:rsidR="00413AF4" w:rsidRPr="00804F5E" w:rsidRDefault="00413AF4" w:rsidP="004320F5">
            <w:pPr>
              <w:pStyle w:val="TAC"/>
              <w:rPr>
                <w:ins w:id="2752" w:author="Author"/>
              </w:rPr>
            </w:pPr>
            <w:ins w:id="2753" w:author="Author">
              <w:r>
                <w:t>0.8</w:t>
              </w:r>
            </w:ins>
          </w:p>
        </w:tc>
        <w:tc>
          <w:tcPr>
            <w:tcW w:w="0" w:type="auto"/>
            <w:tcBorders>
              <w:top w:val="nil"/>
              <w:left w:val="single" w:sz="8" w:space="0" w:color="auto"/>
              <w:bottom w:val="nil"/>
              <w:right w:val="nil"/>
            </w:tcBorders>
            <w:vAlign w:val="center"/>
            <w:hideMark/>
          </w:tcPr>
          <w:p w14:paraId="402F7C38" w14:textId="77777777" w:rsidR="00413AF4" w:rsidRPr="00804F5E" w:rsidRDefault="00413AF4" w:rsidP="004320F5">
            <w:pPr>
              <w:pStyle w:val="TAC"/>
              <w:rPr>
                <w:ins w:id="2754" w:author="Author"/>
              </w:rPr>
            </w:pPr>
            <w:ins w:id="2755" w:author="Author">
              <w:r>
                <w:t>011000</w:t>
              </w:r>
            </w:ins>
          </w:p>
        </w:tc>
        <w:tc>
          <w:tcPr>
            <w:tcW w:w="0" w:type="auto"/>
            <w:tcBorders>
              <w:top w:val="nil"/>
              <w:left w:val="nil"/>
              <w:bottom w:val="nil"/>
              <w:right w:val="single" w:sz="8" w:space="0" w:color="auto"/>
            </w:tcBorders>
            <w:vAlign w:val="center"/>
            <w:hideMark/>
          </w:tcPr>
          <w:p w14:paraId="78BD3905" w14:textId="77777777" w:rsidR="00413AF4" w:rsidRPr="00804F5E" w:rsidRDefault="00413AF4" w:rsidP="004320F5">
            <w:pPr>
              <w:pStyle w:val="TAC"/>
              <w:rPr>
                <w:ins w:id="2756" w:author="Author"/>
              </w:rPr>
            </w:pPr>
            <w:ins w:id="2757" w:author="Author">
              <w:r>
                <w:t>2.4</w:t>
              </w:r>
            </w:ins>
          </w:p>
        </w:tc>
        <w:tc>
          <w:tcPr>
            <w:tcW w:w="0" w:type="auto"/>
            <w:tcBorders>
              <w:top w:val="nil"/>
              <w:left w:val="single" w:sz="8" w:space="0" w:color="auto"/>
              <w:bottom w:val="nil"/>
              <w:right w:val="nil"/>
            </w:tcBorders>
            <w:vAlign w:val="center"/>
            <w:hideMark/>
          </w:tcPr>
          <w:p w14:paraId="0E417C5D" w14:textId="77777777" w:rsidR="00413AF4" w:rsidRPr="00804F5E" w:rsidRDefault="00413AF4" w:rsidP="004320F5">
            <w:pPr>
              <w:pStyle w:val="TAC"/>
              <w:rPr>
                <w:ins w:id="2758" w:author="Author"/>
              </w:rPr>
            </w:pPr>
            <w:ins w:id="2759" w:author="Author">
              <w:r>
                <w:t>101000</w:t>
              </w:r>
            </w:ins>
          </w:p>
        </w:tc>
        <w:tc>
          <w:tcPr>
            <w:tcW w:w="0" w:type="auto"/>
            <w:tcBorders>
              <w:top w:val="nil"/>
              <w:left w:val="nil"/>
              <w:bottom w:val="nil"/>
              <w:right w:val="single" w:sz="8" w:space="0" w:color="auto"/>
            </w:tcBorders>
            <w:vAlign w:val="center"/>
            <w:hideMark/>
          </w:tcPr>
          <w:p w14:paraId="014CC5E5" w14:textId="77777777" w:rsidR="00413AF4" w:rsidRPr="00804F5E" w:rsidRDefault="00413AF4" w:rsidP="004320F5">
            <w:pPr>
              <w:pStyle w:val="TAC"/>
              <w:rPr>
                <w:ins w:id="2760" w:author="Author"/>
              </w:rPr>
            </w:pPr>
            <w:ins w:id="2761" w:author="Author">
              <w:r>
                <w:t>4.0</w:t>
              </w:r>
            </w:ins>
          </w:p>
        </w:tc>
      </w:tr>
      <w:tr w:rsidR="00413AF4" w14:paraId="01259932" w14:textId="77777777" w:rsidTr="005F1949">
        <w:trPr>
          <w:trHeight w:val="300"/>
          <w:jc w:val="center"/>
          <w:ins w:id="2762" w:author="Author"/>
        </w:trPr>
        <w:tc>
          <w:tcPr>
            <w:tcW w:w="0" w:type="auto"/>
            <w:tcBorders>
              <w:top w:val="nil"/>
              <w:left w:val="single" w:sz="8" w:space="0" w:color="auto"/>
              <w:bottom w:val="nil"/>
              <w:right w:val="nil"/>
            </w:tcBorders>
            <w:vAlign w:val="center"/>
            <w:hideMark/>
          </w:tcPr>
          <w:p w14:paraId="217C8A77" w14:textId="77777777" w:rsidR="00413AF4" w:rsidRPr="00804F5E" w:rsidRDefault="00413AF4" w:rsidP="004320F5">
            <w:pPr>
              <w:pStyle w:val="TAC"/>
              <w:rPr>
                <w:ins w:id="2763" w:author="Author"/>
              </w:rPr>
            </w:pPr>
            <w:ins w:id="2764" w:author="Author">
              <w:r>
                <w:t>001001</w:t>
              </w:r>
            </w:ins>
          </w:p>
        </w:tc>
        <w:tc>
          <w:tcPr>
            <w:tcW w:w="0" w:type="auto"/>
            <w:tcBorders>
              <w:top w:val="nil"/>
              <w:left w:val="nil"/>
              <w:bottom w:val="nil"/>
              <w:right w:val="single" w:sz="8" w:space="0" w:color="auto"/>
            </w:tcBorders>
            <w:vAlign w:val="center"/>
            <w:hideMark/>
          </w:tcPr>
          <w:p w14:paraId="41D8A89C" w14:textId="77777777" w:rsidR="00413AF4" w:rsidRPr="00804F5E" w:rsidRDefault="00413AF4" w:rsidP="004320F5">
            <w:pPr>
              <w:pStyle w:val="TAC"/>
              <w:rPr>
                <w:ins w:id="2765" w:author="Author"/>
              </w:rPr>
            </w:pPr>
            <w:ins w:id="2766" w:author="Author">
              <w:r>
                <w:t>0.9</w:t>
              </w:r>
            </w:ins>
          </w:p>
        </w:tc>
        <w:tc>
          <w:tcPr>
            <w:tcW w:w="0" w:type="auto"/>
            <w:tcBorders>
              <w:top w:val="nil"/>
              <w:left w:val="single" w:sz="8" w:space="0" w:color="auto"/>
              <w:bottom w:val="nil"/>
              <w:right w:val="nil"/>
            </w:tcBorders>
            <w:vAlign w:val="center"/>
            <w:hideMark/>
          </w:tcPr>
          <w:p w14:paraId="2FC9370C" w14:textId="77777777" w:rsidR="00413AF4" w:rsidRPr="00804F5E" w:rsidRDefault="00413AF4" w:rsidP="004320F5">
            <w:pPr>
              <w:pStyle w:val="TAC"/>
              <w:rPr>
                <w:ins w:id="2767" w:author="Author"/>
              </w:rPr>
            </w:pPr>
            <w:ins w:id="2768" w:author="Author">
              <w:r>
                <w:t>011001</w:t>
              </w:r>
            </w:ins>
          </w:p>
        </w:tc>
        <w:tc>
          <w:tcPr>
            <w:tcW w:w="0" w:type="auto"/>
            <w:tcBorders>
              <w:top w:val="nil"/>
              <w:left w:val="nil"/>
              <w:bottom w:val="nil"/>
              <w:right w:val="single" w:sz="8" w:space="0" w:color="auto"/>
            </w:tcBorders>
            <w:vAlign w:val="center"/>
            <w:hideMark/>
          </w:tcPr>
          <w:p w14:paraId="5551A10C" w14:textId="77777777" w:rsidR="00413AF4" w:rsidRPr="00804F5E" w:rsidRDefault="00413AF4" w:rsidP="004320F5">
            <w:pPr>
              <w:pStyle w:val="TAC"/>
              <w:rPr>
                <w:ins w:id="2769" w:author="Author"/>
              </w:rPr>
            </w:pPr>
            <w:ins w:id="2770" w:author="Author">
              <w:r>
                <w:t>2.5</w:t>
              </w:r>
            </w:ins>
          </w:p>
        </w:tc>
        <w:tc>
          <w:tcPr>
            <w:tcW w:w="0" w:type="auto"/>
            <w:tcBorders>
              <w:top w:val="nil"/>
              <w:left w:val="single" w:sz="8" w:space="0" w:color="auto"/>
              <w:bottom w:val="nil"/>
              <w:right w:val="nil"/>
            </w:tcBorders>
            <w:vAlign w:val="center"/>
            <w:hideMark/>
          </w:tcPr>
          <w:p w14:paraId="379C3375" w14:textId="77777777" w:rsidR="00413AF4" w:rsidRPr="00804F5E" w:rsidRDefault="00413AF4" w:rsidP="004320F5">
            <w:pPr>
              <w:pStyle w:val="TAC"/>
              <w:rPr>
                <w:ins w:id="2771" w:author="Author"/>
              </w:rPr>
            </w:pPr>
            <w:ins w:id="2772" w:author="Author">
              <w:r>
                <w:t>101001</w:t>
              </w:r>
              <w:r w:rsidRPr="00804F5E">
                <w:t>-111111</w:t>
              </w:r>
            </w:ins>
          </w:p>
        </w:tc>
        <w:tc>
          <w:tcPr>
            <w:tcW w:w="0" w:type="auto"/>
            <w:tcBorders>
              <w:top w:val="nil"/>
              <w:left w:val="nil"/>
              <w:bottom w:val="nil"/>
              <w:right w:val="single" w:sz="8" w:space="0" w:color="auto"/>
            </w:tcBorders>
            <w:vAlign w:val="center"/>
            <w:hideMark/>
          </w:tcPr>
          <w:p w14:paraId="7E6EF122" w14:textId="77777777" w:rsidR="00413AF4" w:rsidRPr="00804F5E" w:rsidRDefault="00413AF4" w:rsidP="004320F5">
            <w:pPr>
              <w:pStyle w:val="TAC"/>
              <w:rPr>
                <w:ins w:id="2773" w:author="Author"/>
              </w:rPr>
            </w:pPr>
            <w:ins w:id="2774" w:author="Author">
              <w:r>
                <w:t>reserved</w:t>
              </w:r>
            </w:ins>
          </w:p>
        </w:tc>
      </w:tr>
      <w:tr w:rsidR="00413AF4" w14:paraId="6F1A6AFB" w14:textId="77777777" w:rsidTr="005F1949">
        <w:trPr>
          <w:trHeight w:val="300"/>
          <w:jc w:val="center"/>
          <w:ins w:id="2775" w:author="Author"/>
        </w:trPr>
        <w:tc>
          <w:tcPr>
            <w:tcW w:w="0" w:type="auto"/>
            <w:tcBorders>
              <w:top w:val="nil"/>
              <w:left w:val="single" w:sz="8" w:space="0" w:color="auto"/>
              <w:bottom w:val="nil"/>
              <w:right w:val="nil"/>
            </w:tcBorders>
            <w:vAlign w:val="center"/>
            <w:hideMark/>
          </w:tcPr>
          <w:p w14:paraId="1A72BF99" w14:textId="77777777" w:rsidR="00413AF4" w:rsidRPr="00804F5E" w:rsidRDefault="00413AF4" w:rsidP="004320F5">
            <w:pPr>
              <w:pStyle w:val="TAC"/>
              <w:rPr>
                <w:ins w:id="2776" w:author="Author"/>
              </w:rPr>
            </w:pPr>
            <w:ins w:id="2777" w:author="Author">
              <w:r>
                <w:t>001010</w:t>
              </w:r>
            </w:ins>
          </w:p>
        </w:tc>
        <w:tc>
          <w:tcPr>
            <w:tcW w:w="0" w:type="auto"/>
            <w:tcBorders>
              <w:top w:val="nil"/>
              <w:left w:val="nil"/>
              <w:bottom w:val="nil"/>
              <w:right w:val="single" w:sz="8" w:space="0" w:color="auto"/>
            </w:tcBorders>
            <w:vAlign w:val="center"/>
            <w:hideMark/>
          </w:tcPr>
          <w:p w14:paraId="3F2D1F68" w14:textId="77777777" w:rsidR="00413AF4" w:rsidRPr="00804F5E" w:rsidRDefault="00413AF4" w:rsidP="004320F5">
            <w:pPr>
              <w:pStyle w:val="TAC"/>
              <w:rPr>
                <w:ins w:id="2778" w:author="Author"/>
              </w:rPr>
            </w:pPr>
            <w:ins w:id="2779" w:author="Author">
              <w:r>
                <w:t>1.0</w:t>
              </w:r>
            </w:ins>
          </w:p>
        </w:tc>
        <w:tc>
          <w:tcPr>
            <w:tcW w:w="0" w:type="auto"/>
            <w:tcBorders>
              <w:top w:val="nil"/>
              <w:left w:val="single" w:sz="8" w:space="0" w:color="auto"/>
              <w:bottom w:val="nil"/>
              <w:right w:val="nil"/>
            </w:tcBorders>
            <w:vAlign w:val="center"/>
            <w:hideMark/>
          </w:tcPr>
          <w:p w14:paraId="411AC16B" w14:textId="77777777" w:rsidR="00413AF4" w:rsidRPr="00804F5E" w:rsidRDefault="00413AF4" w:rsidP="004320F5">
            <w:pPr>
              <w:pStyle w:val="TAC"/>
              <w:rPr>
                <w:ins w:id="2780" w:author="Author"/>
              </w:rPr>
            </w:pPr>
            <w:ins w:id="2781" w:author="Author">
              <w:r>
                <w:t>011010</w:t>
              </w:r>
            </w:ins>
          </w:p>
        </w:tc>
        <w:tc>
          <w:tcPr>
            <w:tcW w:w="0" w:type="auto"/>
            <w:tcBorders>
              <w:top w:val="nil"/>
              <w:left w:val="nil"/>
              <w:bottom w:val="nil"/>
              <w:right w:val="single" w:sz="8" w:space="0" w:color="auto"/>
            </w:tcBorders>
            <w:vAlign w:val="center"/>
            <w:hideMark/>
          </w:tcPr>
          <w:p w14:paraId="3A7B05EE" w14:textId="77777777" w:rsidR="00413AF4" w:rsidRPr="00804F5E" w:rsidRDefault="00413AF4" w:rsidP="004320F5">
            <w:pPr>
              <w:pStyle w:val="TAC"/>
              <w:rPr>
                <w:ins w:id="2782" w:author="Author"/>
              </w:rPr>
            </w:pPr>
            <w:ins w:id="2783" w:author="Author">
              <w:r>
                <w:t>2.6</w:t>
              </w:r>
            </w:ins>
          </w:p>
        </w:tc>
        <w:tc>
          <w:tcPr>
            <w:tcW w:w="0" w:type="auto"/>
            <w:tcBorders>
              <w:top w:val="nil"/>
              <w:left w:val="single" w:sz="8" w:space="0" w:color="auto"/>
              <w:bottom w:val="nil"/>
              <w:right w:val="nil"/>
            </w:tcBorders>
            <w:vAlign w:val="center"/>
          </w:tcPr>
          <w:p w14:paraId="1C9F500F" w14:textId="77777777" w:rsidR="00413AF4" w:rsidRDefault="00413AF4" w:rsidP="004320F5">
            <w:pPr>
              <w:pStyle w:val="TAC"/>
              <w:rPr>
                <w:ins w:id="2784" w:author="Author"/>
              </w:rPr>
            </w:pPr>
          </w:p>
        </w:tc>
        <w:tc>
          <w:tcPr>
            <w:tcW w:w="0" w:type="auto"/>
            <w:tcBorders>
              <w:top w:val="nil"/>
              <w:left w:val="nil"/>
              <w:bottom w:val="nil"/>
              <w:right w:val="single" w:sz="8" w:space="0" w:color="auto"/>
            </w:tcBorders>
            <w:vAlign w:val="center"/>
          </w:tcPr>
          <w:p w14:paraId="26CF05B3" w14:textId="77777777" w:rsidR="00413AF4" w:rsidRDefault="00413AF4" w:rsidP="004320F5">
            <w:pPr>
              <w:pStyle w:val="TAC"/>
              <w:rPr>
                <w:ins w:id="2785" w:author="Author"/>
              </w:rPr>
            </w:pPr>
          </w:p>
        </w:tc>
      </w:tr>
      <w:tr w:rsidR="00413AF4" w14:paraId="3D85C9FF" w14:textId="77777777" w:rsidTr="005F1949">
        <w:trPr>
          <w:trHeight w:val="300"/>
          <w:jc w:val="center"/>
          <w:ins w:id="2786" w:author="Author"/>
        </w:trPr>
        <w:tc>
          <w:tcPr>
            <w:tcW w:w="0" w:type="auto"/>
            <w:tcBorders>
              <w:top w:val="nil"/>
              <w:left w:val="single" w:sz="8" w:space="0" w:color="auto"/>
              <w:bottom w:val="nil"/>
              <w:right w:val="nil"/>
            </w:tcBorders>
            <w:vAlign w:val="center"/>
            <w:hideMark/>
          </w:tcPr>
          <w:p w14:paraId="63871FE9" w14:textId="77777777" w:rsidR="00413AF4" w:rsidRPr="00804F5E" w:rsidRDefault="00413AF4" w:rsidP="004320F5">
            <w:pPr>
              <w:pStyle w:val="TAC"/>
              <w:rPr>
                <w:ins w:id="2787" w:author="Author"/>
              </w:rPr>
            </w:pPr>
            <w:ins w:id="2788" w:author="Author">
              <w:r>
                <w:t>001011</w:t>
              </w:r>
            </w:ins>
          </w:p>
        </w:tc>
        <w:tc>
          <w:tcPr>
            <w:tcW w:w="0" w:type="auto"/>
            <w:tcBorders>
              <w:top w:val="nil"/>
              <w:left w:val="nil"/>
              <w:bottom w:val="nil"/>
              <w:right w:val="single" w:sz="8" w:space="0" w:color="auto"/>
            </w:tcBorders>
            <w:vAlign w:val="center"/>
            <w:hideMark/>
          </w:tcPr>
          <w:p w14:paraId="51E009BB" w14:textId="77777777" w:rsidR="00413AF4" w:rsidRPr="00804F5E" w:rsidRDefault="00413AF4" w:rsidP="004320F5">
            <w:pPr>
              <w:pStyle w:val="TAC"/>
              <w:rPr>
                <w:ins w:id="2789" w:author="Author"/>
              </w:rPr>
            </w:pPr>
            <w:ins w:id="2790" w:author="Author">
              <w:r>
                <w:t>1.1</w:t>
              </w:r>
            </w:ins>
          </w:p>
        </w:tc>
        <w:tc>
          <w:tcPr>
            <w:tcW w:w="0" w:type="auto"/>
            <w:tcBorders>
              <w:top w:val="nil"/>
              <w:left w:val="single" w:sz="8" w:space="0" w:color="auto"/>
              <w:bottom w:val="nil"/>
              <w:right w:val="nil"/>
            </w:tcBorders>
            <w:vAlign w:val="center"/>
            <w:hideMark/>
          </w:tcPr>
          <w:p w14:paraId="1AE22DD7" w14:textId="77777777" w:rsidR="00413AF4" w:rsidRPr="00804F5E" w:rsidRDefault="00413AF4" w:rsidP="004320F5">
            <w:pPr>
              <w:pStyle w:val="TAC"/>
              <w:rPr>
                <w:ins w:id="2791" w:author="Author"/>
              </w:rPr>
            </w:pPr>
            <w:ins w:id="2792" w:author="Author">
              <w:r>
                <w:t>011011</w:t>
              </w:r>
            </w:ins>
          </w:p>
        </w:tc>
        <w:tc>
          <w:tcPr>
            <w:tcW w:w="0" w:type="auto"/>
            <w:tcBorders>
              <w:top w:val="nil"/>
              <w:left w:val="nil"/>
              <w:bottom w:val="nil"/>
              <w:right w:val="single" w:sz="8" w:space="0" w:color="auto"/>
            </w:tcBorders>
            <w:vAlign w:val="center"/>
            <w:hideMark/>
          </w:tcPr>
          <w:p w14:paraId="720561F3" w14:textId="77777777" w:rsidR="00413AF4" w:rsidRPr="00804F5E" w:rsidRDefault="00413AF4" w:rsidP="004320F5">
            <w:pPr>
              <w:pStyle w:val="TAC"/>
              <w:rPr>
                <w:ins w:id="2793" w:author="Author"/>
              </w:rPr>
            </w:pPr>
            <w:ins w:id="2794" w:author="Author">
              <w:r>
                <w:t>2.7</w:t>
              </w:r>
            </w:ins>
          </w:p>
        </w:tc>
        <w:tc>
          <w:tcPr>
            <w:tcW w:w="0" w:type="auto"/>
            <w:tcBorders>
              <w:top w:val="nil"/>
              <w:left w:val="single" w:sz="8" w:space="0" w:color="auto"/>
              <w:bottom w:val="nil"/>
              <w:right w:val="nil"/>
            </w:tcBorders>
            <w:vAlign w:val="center"/>
          </w:tcPr>
          <w:p w14:paraId="538BA71B" w14:textId="77777777" w:rsidR="00413AF4" w:rsidRDefault="00413AF4" w:rsidP="004320F5">
            <w:pPr>
              <w:pStyle w:val="TAC"/>
              <w:rPr>
                <w:ins w:id="2795" w:author="Author"/>
              </w:rPr>
            </w:pPr>
          </w:p>
        </w:tc>
        <w:tc>
          <w:tcPr>
            <w:tcW w:w="0" w:type="auto"/>
            <w:tcBorders>
              <w:top w:val="nil"/>
              <w:left w:val="nil"/>
              <w:bottom w:val="nil"/>
              <w:right w:val="single" w:sz="8" w:space="0" w:color="auto"/>
            </w:tcBorders>
            <w:vAlign w:val="center"/>
          </w:tcPr>
          <w:p w14:paraId="2F968C01" w14:textId="77777777" w:rsidR="00413AF4" w:rsidRDefault="00413AF4" w:rsidP="004320F5">
            <w:pPr>
              <w:pStyle w:val="TAC"/>
              <w:rPr>
                <w:ins w:id="2796" w:author="Author"/>
              </w:rPr>
            </w:pPr>
          </w:p>
        </w:tc>
      </w:tr>
      <w:tr w:rsidR="00413AF4" w14:paraId="6301053A" w14:textId="77777777" w:rsidTr="005F1949">
        <w:trPr>
          <w:trHeight w:val="300"/>
          <w:jc w:val="center"/>
          <w:ins w:id="2797" w:author="Author"/>
        </w:trPr>
        <w:tc>
          <w:tcPr>
            <w:tcW w:w="0" w:type="auto"/>
            <w:tcBorders>
              <w:top w:val="nil"/>
              <w:left w:val="single" w:sz="8" w:space="0" w:color="auto"/>
              <w:bottom w:val="nil"/>
              <w:right w:val="nil"/>
            </w:tcBorders>
            <w:vAlign w:val="center"/>
            <w:hideMark/>
          </w:tcPr>
          <w:p w14:paraId="50A307FD" w14:textId="77777777" w:rsidR="00413AF4" w:rsidRPr="00804F5E" w:rsidRDefault="00413AF4" w:rsidP="004320F5">
            <w:pPr>
              <w:pStyle w:val="TAC"/>
              <w:rPr>
                <w:ins w:id="2798" w:author="Author"/>
              </w:rPr>
            </w:pPr>
            <w:ins w:id="2799" w:author="Author">
              <w:r>
                <w:t>001100</w:t>
              </w:r>
            </w:ins>
          </w:p>
        </w:tc>
        <w:tc>
          <w:tcPr>
            <w:tcW w:w="0" w:type="auto"/>
            <w:tcBorders>
              <w:top w:val="nil"/>
              <w:left w:val="nil"/>
              <w:bottom w:val="nil"/>
              <w:right w:val="single" w:sz="8" w:space="0" w:color="auto"/>
            </w:tcBorders>
            <w:vAlign w:val="center"/>
            <w:hideMark/>
          </w:tcPr>
          <w:p w14:paraId="19765246" w14:textId="77777777" w:rsidR="00413AF4" w:rsidRPr="00804F5E" w:rsidRDefault="00413AF4" w:rsidP="004320F5">
            <w:pPr>
              <w:pStyle w:val="TAC"/>
              <w:rPr>
                <w:ins w:id="2800" w:author="Author"/>
              </w:rPr>
            </w:pPr>
            <w:ins w:id="2801" w:author="Author">
              <w:r>
                <w:t>1.2</w:t>
              </w:r>
            </w:ins>
          </w:p>
        </w:tc>
        <w:tc>
          <w:tcPr>
            <w:tcW w:w="0" w:type="auto"/>
            <w:tcBorders>
              <w:top w:val="nil"/>
              <w:left w:val="single" w:sz="8" w:space="0" w:color="auto"/>
              <w:bottom w:val="nil"/>
              <w:right w:val="nil"/>
            </w:tcBorders>
            <w:vAlign w:val="center"/>
            <w:hideMark/>
          </w:tcPr>
          <w:p w14:paraId="6B3F0757" w14:textId="77777777" w:rsidR="00413AF4" w:rsidRPr="00804F5E" w:rsidRDefault="00413AF4" w:rsidP="004320F5">
            <w:pPr>
              <w:pStyle w:val="TAC"/>
              <w:rPr>
                <w:ins w:id="2802" w:author="Author"/>
              </w:rPr>
            </w:pPr>
            <w:ins w:id="2803" w:author="Author">
              <w:r>
                <w:t>011100</w:t>
              </w:r>
            </w:ins>
          </w:p>
        </w:tc>
        <w:tc>
          <w:tcPr>
            <w:tcW w:w="0" w:type="auto"/>
            <w:tcBorders>
              <w:top w:val="nil"/>
              <w:left w:val="nil"/>
              <w:bottom w:val="nil"/>
              <w:right w:val="single" w:sz="8" w:space="0" w:color="auto"/>
            </w:tcBorders>
            <w:vAlign w:val="center"/>
            <w:hideMark/>
          </w:tcPr>
          <w:p w14:paraId="6C09927C" w14:textId="77777777" w:rsidR="00413AF4" w:rsidRPr="00804F5E" w:rsidRDefault="00413AF4" w:rsidP="004320F5">
            <w:pPr>
              <w:pStyle w:val="TAC"/>
              <w:rPr>
                <w:ins w:id="2804" w:author="Author"/>
              </w:rPr>
            </w:pPr>
            <w:ins w:id="2805" w:author="Author">
              <w:r>
                <w:t>2.8</w:t>
              </w:r>
            </w:ins>
          </w:p>
        </w:tc>
        <w:tc>
          <w:tcPr>
            <w:tcW w:w="0" w:type="auto"/>
            <w:tcBorders>
              <w:top w:val="nil"/>
              <w:left w:val="single" w:sz="8" w:space="0" w:color="auto"/>
              <w:bottom w:val="nil"/>
              <w:right w:val="nil"/>
            </w:tcBorders>
            <w:vAlign w:val="center"/>
          </w:tcPr>
          <w:p w14:paraId="46457EE1" w14:textId="77777777" w:rsidR="00413AF4" w:rsidRDefault="00413AF4" w:rsidP="004320F5">
            <w:pPr>
              <w:pStyle w:val="TAC"/>
              <w:rPr>
                <w:ins w:id="2806" w:author="Author"/>
              </w:rPr>
            </w:pPr>
          </w:p>
        </w:tc>
        <w:tc>
          <w:tcPr>
            <w:tcW w:w="0" w:type="auto"/>
            <w:tcBorders>
              <w:top w:val="nil"/>
              <w:left w:val="nil"/>
              <w:bottom w:val="nil"/>
              <w:right w:val="single" w:sz="8" w:space="0" w:color="auto"/>
            </w:tcBorders>
            <w:vAlign w:val="center"/>
          </w:tcPr>
          <w:p w14:paraId="732163DD" w14:textId="77777777" w:rsidR="00413AF4" w:rsidRDefault="00413AF4" w:rsidP="004320F5">
            <w:pPr>
              <w:pStyle w:val="TAC"/>
              <w:rPr>
                <w:ins w:id="2807" w:author="Author"/>
              </w:rPr>
            </w:pPr>
          </w:p>
        </w:tc>
      </w:tr>
      <w:tr w:rsidR="00413AF4" w14:paraId="71E1CF37" w14:textId="77777777" w:rsidTr="005F1949">
        <w:trPr>
          <w:trHeight w:val="300"/>
          <w:jc w:val="center"/>
          <w:ins w:id="2808" w:author="Author"/>
        </w:trPr>
        <w:tc>
          <w:tcPr>
            <w:tcW w:w="0" w:type="auto"/>
            <w:tcBorders>
              <w:top w:val="nil"/>
              <w:left w:val="single" w:sz="8" w:space="0" w:color="auto"/>
              <w:bottom w:val="nil"/>
              <w:right w:val="nil"/>
            </w:tcBorders>
            <w:vAlign w:val="center"/>
            <w:hideMark/>
          </w:tcPr>
          <w:p w14:paraId="39326A25" w14:textId="77777777" w:rsidR="00413AF4" w:rsidRPr="00804F5E" w:rsidRDefault="00413AF4" w:rsidP="004320F5">
            <w:pPr>
              <w:pStyle w:val="TAC"/>
              <w:rPr>
                <w:ins w:id="2809" w:author="Author"/>
              </w:rPr>
            </w:pPr>
            <w:ins w:id="2810" w:author="Author">
              <w:r>
                <w:t>001101</w:t>
              </w:r>
            </w:ins>
          </w:p>
        </w:tc>
        <w:tc>
          <w:tcPr>
            <w:tcW w:w="0" w:type="auto"/>
            <w:tcBorders>
              <w:top w:val="nil"/>
              <w:left w:val="nil"/>
              <w:bottom w:val="nil"/>
              <w:right w:val="single" w:sz="8" w:space="0" w:color="auto"/>
            </w:tcBorders>
            <w:vAlign w:val="center"/>
            <w:hideMark/>
          </w:tcPr>
          <w:p w14:paraId="5E1EF2BE" w14:textId="77777777" w:rsidR="00413AF4" w:rsidRPr="00804F5E" w:rsidRDefault="00413AF4" w:rsidP="004320F5">
            <w:pPr>
              <w:pStyle w:val="TAC"/>
              <w:rPr>
                <w:ins w:id="2811" w:author="Author"/>
              </w:rPr>
            </w:pPr>
            <w:ins w:id="2812" w:author="Author">
              <w:r>
                <w:t>1.3</w:t>
              </w:r>
            </w:ins>
          </w:p>
        </w:tc>
        <w:tc>
          <w:tcPr>
            <w:tcW w:w="0" w:type="auto"/>
            <w:tcBorders>
              <w:top w:val="nil"/>
              <w:left w:val="single" w:sz="8" w:space="0" w:color="auto"/>
              <w:bottom w:val="nil"/>
              <w:right w:val="nil"/>
            </w:tcBorders>
            <w:vAlign w:val="center"/>
            <w:hideMark/>
          </w:tcPr>
          <w:p w14:paraId="6453530A" w14:textId="77777777" w:rsidR="00413AF4" w:rsidRPr="00804F5E" w:rsidRDefault="00413AF4" w:rsidP="004320F5">
            <w:pPr>
              <w:pStyle w:val="TAC"/>
              <w:rPr>
                <w:ins w:id="2813" w:author="Author"/>
              </w:rPr>
            </w:pPr>
            <w:ins w:id="2814" w:author="Author">
              <w:r>
                <w:t>011101</w:t>
              </w:r>
            </w:ins>
          </w:p>
        </w:tc>
        <w:tc>
          <w:tcPr>
            <w:tcW w:w="0" w:type="auto"/>
            <w:tcBorders>
              <w:top w:val="nil"/>
              <w:left w:val="nil"/>
              <w:bottom w:val="nil"/>
              <w:right w:val="single" w:sz="8" w:space="0" w:color="auto"/>
            </w:tcBorders>
            <w:vAlign w:val="center"/>
            <w:hideMark/>
          </w:tcPr>
          <w:p w14:paraId="6BA595AD" w14:textId="77777777" w:rsidR="00413AF4" w:rsidRPr="00804F5E" w:rsidRDefault="00413AF4" w:rsidP="004320F5">
            <w:pPr>
              <w:pStyle w:val="TAC"/>
              <w:rPr>
                <w:ins w:id="2815" w:author="Author"/>
              </w:rPr>
            </w:pPr>
            <w:ins w:id="2816" w:author="Author">
              <w:r>
                <w:t>2.9</w:t>
              </w:r>
            </w:ins>
          </w:p>
        </w:tc>
        <w:tc>
          <w:tcPr>
            <w:tcW w:w="0" w:type="auto"/>
            <w:tcBorders>
              <w:top w:val="nil"/>
              <w:left w:val="single" w:sz="8" w:space="0" w:color="auto"/>
              <w:bottom w:val="nil"/>
              <w:right w:val="nil"/>
            </w:tcBorders>
            <w:vAlign w:val="center"/>
          </w:tcPr>
          <w:p w14:paraId="4A6BEF08" w14:textId="77777777" w:rsidR="00413AF4" w:rsidRDefault="00413AF4" w:rsidP="004320F5">
            <w:pPr>
              <w:pStyle w:val="TAC"/>
              <w:rPr>
                <w:ins w:id="2817" w:author="Author"/>
              </w:rPr>
            </w:pPr>
          </w:p>
        </w:tc>
        <w:tc>
          <w:tcPr>
            <w:tcW w:w="0" w:type="auto"/>
            <w:tcBorders>
              <w:top w:val="nil"/>
              <w:left w:val="nil"/>
              <w:bottom w:val="nil"/>
              <w:right w:val="single" w:sz="8" w:space="0" w:color="auto"/>
            </w:tcBorders>
            <w:vAlign w:val="center"/>
          </w:tcPr>
          <w:p w14:paraId="29BDD003" w14:textId="77777777" w:rsidR="00413AF4" w:rsidRDefault="00413AF4" w:rsidP="004320F5">
            <w:pPr>
              <w:pStyle w:val="TAC"/>
              <w:rPr>
                <w:ins w:id="2818" w:author="Author"/>
              </w:rPr>
            </w:pPr>
          </w:p>
        </w:tc>
      </w:tr>
      <w:tr w:rsidR="00413AF4" w14:paraId="20773C47" w14:textId="77777777" w:rsidTr="005F1949">
        <w:trPr>
          <w:trHeight w:val="300"/>
          <w:jc w:val="center"/>
          <w:ins w:id="2819" w:author="Author"/>
        </w:trPr>
        <w:tc>
          <w:tcPr>
            <w:tcW w:w="0" w:type="auto"/>
            <w:tcBorders>
              <w:top w:val="nil"/>
              <w:left w:val="single" w:sz="8" w:space="0" w:color="auto"/>
              <w:bottom w:val="nil"/>
              <w:right w:val="nil"/>
            </w:tcBorders>
            <w:vAlign w:val="center"/>
            <w:hideMark/>
          </w:tcPr>
          <w:p w14:paraId="7ED75FCC" w14:textId="77777777" w:rsidR="00413AF4" w:rsidRPr="00804F5E" w:rsidRDefault="00413AF4" w:rsidP="004320F5">
            <w:pPr>
              <w:pStyle w:val="TAC"/>
              <w:rPr>
                <w:ins w:id="2820" w:author="Author"/>
              </w:rPr>
            </w:pPr>
            <w:ins w:id="2821" w:author="Author">
              <w:r>
                <w:t>001110</w:t>
              </w:r>
            </w:ins>
          </w:p>
        </w:tc>
        <w:tc>
          <w:tcPr>
            <w:tcW w:w="0" w:type="auto"/>
            <w:tcBorders>
              <w:top w:val="nil"/>
              <w:left w:val="nil"/>
              <w:bottom w:val="nil"/>
              <w:right w:val="single" w:sz="8" w:space="0" w:color="auto"/>
            </w:tcBorders>
            <w:vAlign w:val="center"/>
            <w:hideMark/>
          </w:tcPr>
          <w:p w14:paraId="278307D4" w14:textId="77777777" w:rsidR="00413AF4" w:rsidRPr="00804F5E" w:rsidRDefault="00413AF4" w:rsidP="004320F5">
            <w:pPr>
              <w:pStyle w:val="TAC"/>
              <w:rPr>
                <w:ins w:id="2822" w:author="Author"/>
              </w:rPr>
            </w:pPr>
            <w:ins w:id="2823" w:author="Author">
              <w:r>
                <w:t>1.4</w:t>
              </w:r>
            </w:ins>
          </w:p>
        </w:tc>
        <w:tc>
          <w:tcPr>
            <w:tcW w:w="0" w:type="auto"/>
            <w:tcBorders>
              <w:top w:val="nil"/>
              <w:left w:val="single" w:sz="8" w:space="0" w:color="auto"/>
              <w:bottom w:val="nil"/>
              <w:right w:val="nil"/>
            </w:tcBorders>
            <w:vAlign w:val="center"/>
            <w:hideMark/>
          </w:tcPr>
          <w:p w14:paraId="68D00716" w14:textId="77777777" w:rsidR="00413AF4" w:rsidRPr="00804F5E" w:rsidRDefault="00413AF4" w:rsidP="004320F5">
            <w:pPr>
              <w:pStyle w:val="TAC"/>
              <w:rPr>
                <w:ins w:id="2824" w:author="Author"/>
              </w:rPr>
            </w:pPr>
            <w:ins w:id="2825" w:author="Author">
              <w:r>
                <w:t>011110</w:t>
              </w:r>
            </w:ins>
          </w:p>
        </w:tc>
        <w:tc>
          <w:tcPr>
            <w:tcW w:w="0" w:type="auto"/>
            <w:tcBorders>
              <w:top w:val="nil"/>
              <w:left w:val="nil"/>
              <w:bottom w:val="nil"/>
              <w:right w:val="single" w:sz="8" w:space="0" w:color="auto"/>
            </w:tcBorders>
            <w:vAlign w:val="center"/>
            <w:hideMark/>
          </w:tcPr>
          <w:p w14:paraId="0FACC43E" w14:textId="77777777" w:rsidR="00413AF4" w:rsidRPr="00804F5E" w:rsidRDefault="00413AF4" w:rsidP="004320F5">
            <w:pPr>
              <w:pStyle w:val="TAC"/>
              <w:rPr>
                <w:ins w:id="2826" w:author="Author"/>
              </w:rPr>
            </w:pPr>
            <w:ins w:id="2827" w:author="Author">
              <w:r>
                <w:t>3.0</w:t>
              </w:r>
            </w:ins>
          </w:p>
        </w:tc>
        <w:tc>
          <w:tcPr>
            <w:tcW w:w="0" w:type="auto"/>
            <w:tcBorders>
              <w:top w:val="nil"/>
              <w:left w:val="single" w:sz="8" w:space="0" w:color="auto"/>
              <w:bottom w:val="nil"/>
              <w:right w:val="nil"/>
            </w:tcBorders>
            <w:vAlign w:val="center"/>
          </w:tcPr>
          <w:p w14:paraId="71F12B8D" w14:textId="77777777" w:rsidR="00413AF4" w:rsidRDefault="00413AF4" w:rsidP="004320F5">
            <w:pPr>
              <w:pStyle w:val="TAC"/>
              <w:rPr>
                <w:ins w:id="2828" w:author="Author"/>
              </w:rPr>
            </w:pPr>
          </w:p>
        </w:tc>
        <w:tc>
          <w:tcPr>
            <w:tcW w:w="0" w:type="auto"/>
            <w:tcBorders>
              <w:top w:val="nil"/>
              <w:left w:val="nil"/>
              <w:bottom w:val="nil"/>
              <w:right w:val="single" w:sz="8" w:space="0" w:color="auto"/>
            </w:tcBorders>
            <w:vAlign w:val="center"/>
          </w:tcPr>
          <w:p w14:paraId="4C20C6CB" w14:textId="77777777" w:rsidR="00413AF4" w:rsidRDefault="00413AF4" w:rsidP="004320F5">
            <w:pPr>
              <w:pStyle w:val="TAC"/>
              <w:rPr>
                <w:ins w:id="2829" w:author="Author"/>
              </w:rPr>
            </w:pPr>
          </w:p>
        </w:tc>
      </w:tr>
      <w:tr w:rsidR="00413AF4" w14:paraId="20BD0DCB" w14:textId="77777777" w:rsidTr="005F1949">
        <w:trPr>
          <w:trHeight w:val="300"/>
          <w:jc w:val="center"/>
          <w:ins w:id="2830" w:author="Author"/>
        </w:trPr>
        <w:tc>
          <w:tcPr>
            <w:tcW w:w="0" w:type="auto"/>
            <w:tcBorders>
              <w:top w:val="nil"/>
              <w:left w:val="single" w:sz="8" w:space="0" w:color="auto"/>
              <w:bottom w:val="single" w:sz="8" w:space="0" w:color="auto"/>
              <w:right w:val="nil"/>
            </w:tcBorders>
            <w:vAlign w:val="center"/>
            <w:hideMark/>
          </w:tcPr>
          <w:p w14:paraId="1950442A" w14:textId="77777777" w:rsidR="00413AF4" w:rsidRPr="00804F5E" w:rsidRDefault="00413AF4" w:rsidP="004320F5">
            <w:pPr>
              <w:pStyle w:val="TAC"/>
              <w:rPr>
                <w:ins w:id="2831" w:author="Author"/>
              </w:rPr>
            </w:pPr>
            <w:ins w:id="2832" w:author="Author">
              <w:r>
                <w:t>001111</w:t>
              </w:r>
            </w:ins>
          </w:p>
        </w:tc>
        <w:tc>
          <w:tcPr>
            <w:tcW w:w="0" w:type="auto"/>
            <w:tcBorders>
              <w:top w:val="nil"/>
              <w:left w:val="nil"/>
              <w:bottom w:val="single" w:sz="8" w:space="0" w:color="auto"/>
              <w:right w:val="single" w:sz="8" w:space="0" w:color="auto"/>
            </w:tcBorders>
            <w:vAlign w:val="center"/>
            <w:hideMark/>
          </w:tcPr>
          <w:p w14:paraId="3753C6F7" w14:textId="77777777" w:rsidR="00413AF4" w:rsidRPr="00804F5E" w:rsidRDefault="00413AF4" w:rsidP="004320F5">
            <w:pPr>
              <w:pStyle w:val="TAC"/>
              <w:rPr>
                <w:ins w:id="2833" w:author="Author"/>
              </w:rPr>
            </w:pPr>
            <w:ins w:id="2834" w:author="Author">
              <w:r>
                <w:t>1.5</w:t>
              </w:r>
            </w:ins>
          </w:p>
        </w:tc>
        <w:tc>
          <w:tcPr>
            <w:tcW w:w="0" w:type="auto"/>
            <w:tcBorders>
              <w:top w:val="nil"/>
              <w:left w:val="single" w:sz="8" w:space="0" w:color="auto"/>
              <w:bottom w:val="single" w:sz="8" w:space="0" w:color="auto"/>
              <w:right w:val="nil"/>
            </w:tcBorders>
            <w:vAlign w:val="center"/>
            <w:hideMark/>
          </w:tcPr>
          <w:p w14:paraId="2404C50E" w14:textId="77777777" w:rsidR="00413AF4" w:rsidRPr="00804F5E" w:rsidRDefault="00413AF4" w:rsidP="004320F5">
            <w:pPr>
              <w:pStyle w:val="TAC"/>
              <w:rPr>
                <w:ins w:id="2835" w:author="Author"/>
              </w:rPr>
            </w:pPr>
            <w:ins w:id="2836" w:author="Author">
              <w:r>
                <w:t>011111</w:t>
              </w:r>
            </w:ins>
          </w:p>
        </w:tc>
        <w:tc>
          <w:tcPr>
            <w:tcW w:w="0" w:type="auto"/>
            <w:tcBorders>
              <w:top w:val="nil"/>
              <w:left w:val="nil"/>
              <w:bottom w:val="single" w:sz="8" w:space="0" w:color="auto"/>
              <w:right w:val="single" w:sz="8" w:space="0" w:color="auto"/>
            </w:tcBorders>
            <w:vAlign w:val="center"/>
            <w:hideMark/>
          </w:tcPr>
          <w:p w14:paraId="66085CF6" w14:textId="77777777" w:rsidR="00413AF4" w:rsidRPr="00804F5E" w:rsidRDefault="00413AF4" w:rsidP="004320F5">
            <w:pPr>
              <w:pStyle w:val="TAC"/>
              <w:rPr>
                <w:ins w:id="2837" w:author="Author"/>
              </w:rPr>
            </w:pPr>
            <w:ins w:id="2838" w:author="Author">
              <w:r>
                <w:t>3.1</w:t>
              </w:r>
            </w:ins>
          </w:p>
        </w:tc>
        <w:tc>
          <w:tcPr>
            <w:tcW w:w="0" w:type="auto"/>
            <w:tcBorders>
              <w:top w:val="nil"/>
              <w:left w:val="single" w:sz="8" w:space="0" w:color="auto"/>
              <w:bottom w:val="single" w:sz="8" w:space="0" w:color="auto"/>
              <w:right w:val="nil"/>
            </w:tcBorders>
            <w:vAlign w:val="center"/>
          </w:tcPr>
          <w:p w14:paraId="69E33004" w14:textId="77777777" w:rsidR="00413AF4" w:rsidRDefault="00413AF4" w:rsidP="004320F5">
            <w:pPr>
              <w:pStyle w:val="TAC"/>
              <w:rPr>
                <w:ins w:id="2839" w:author="Author"/>
              </w:rPr>
            </w:pPr>
          </w:p>
        </w:tc>
        <w:tc>
          <w:tcPr>
            <w:tcW w:w="0" w:type="auto"/>
            <w:tcBorders>
              <w:top w:val="nil"/>
              <w:left w:val="nil"/>
              <w:bottom w:val="single" w:sz="8" w:space="0" w:color="auto"/>
              <w:right w:val="single" w:sz="8" w:space="0" w:color="auto"/>
            </w:tcBorders>
            <w:vAlign w:val="center"/>
          </w:tcPr>
          <w:p w14:paraId="4BB603D0" w14:textId="77777777" w:rsidR="00413AF4" w:rsidRDefault="00413AF4" w:rsidP="004320F5">
            <w:pPr>
              <w:pStyle w:val="TAC"/>
              <w:rPr>
                <w:ins w:id="2840" w:author="Author"/>
              </w:rPr>
            </w:pPr>
          </w:p>
        </w:tc>
      </w:tr>
    </w:tbl>
    <w:p w14:paraId="0FC6E650" w14:textId="77777777" w:rsidR="00413AF4" w:rsidRDefault="00413AF4" w:rsidP="00B42D51">
      <w:pPr>
        <w:rPr>
          <w:ins w:id="2841" w:author="Author"/>
        </w:rPr>
      </w:pPr>
    </w:p>
    <w:p w14:paraId="5C7E3C10" w14:textId="77777777" w:rsidR="00413AF4" w:rsidRDefault="00413AF4" w:rsidP="00B42D51">
      <w:pPr>
        <w:pStyle w:val="Heading5"/>
        <w:rPr>
          <w:ins w:id="2842" w:author="Author"/>
        </w:rPr>
      </w:pPr>
      <w:ins w:id="2843" w:author="Author">
        <w:r w:rsidRPr="00624510">
          <w:t>A.3.5.6.4.8</w:t>
        </w:r>
        <w:r>
          <w:tab/>
          <w:t>ISM directivity</w:t>
        </w:r>
      </w:ins>
    </w:p>
    <w:p w14:paraId="71D32A12" w14:textId="77777777" w:rsidR="00413AF4" w:rsidRDefault="00413AF4" w:rsidP="00B42D51">
      <w:pPr>
        <w:rPr>
          <w:ins w:id="2844" w:author="Author"/>
        </w:rPr>
      </w:pPr>
      <w:ins w:id="2845" w:author="Author">
        <w:r>
          <w:t xml:space="preserve">ISM_DIRECTIVITY PI data frame structure is presented in figure </w:t>
        </w:r>
        <w:r w:rsidRPr="00624510">
          <w:t>A.3.5.6.4.8-1</w:t>
        </w:r>
        <w:r>
          <w:t xml:space="preserve">. The ISM orientation </w:t>
        </w:r>
        <w:r w:rsidRPr="001D4000">
          <w:t>indicates</w:t>
        </w:r>
        <w:r>
          <w:t xml:space="preserve"> the direction (of the inner cone) for an ISM object. The inner cone angle, “Inner ang”, (5 bits) determines the size of the main cone directed to the front direction of the object, see table </w:t>
        </w:r>
        <w:r w:rsidRPr="00F83021">
          <w:t>A.3.5.6.4.8-1</w:t>
        </w:r>
        <w:r>
          <w:t xml:space="preserve">. The outer cone angle, “Outer ang”, (5 bits) determines the size of the outer (back) cone, see table </w:t>
        </w:r>
        <w:r w:rsidRPr="00F83021">
          <w:t>A.3.5.6.4.8-1</w:t>
        </w:r>
        <w:r>
          <w:t xml:space="preserve">. The gain for the inner cone is determined by the ISM gain, and the outer attenuation gain, “Outer att”, (5 bits) determines the attenuation outside the outer cone, see table </w:t>
        </w:r>
        <w:r w:rsidRPr="00832A45">
          <w:t>A.3.5.6.4.8-2</w:t>
        </w:r>
        <w:r>
          <w:t xml:space="preserve">. The total size of an ISM_DIRECTIVITY PI data frame for a single object is 2 bytes, including zero-padding for byte alignment. </w:t>
        </w:r>
      </w:ins>
    </w:p>
    <w:p w14:paraId="4D01E2D5" w14:textId="77777777" w:rsidR="00413AF4" w:rsidRPr="001922A6" w:rsidRDefault="00413AF4" w:rsidP="001922A6">
      <w:pPr>
        <w:rPr>
          <w:ins w:id="2846" w:author="Author"/>
          <w:highlight w:val="yellow"/>
        </w:rPr>
      </w:pPr>
      <w:ins w:id="2847" w:author="Author">
        <w:r>
          <w:lastRenderedPageBreak/>
          <w:t>A single PI data block may be used to signal the same ISM directivity for all ISMs, or otherwise ISM directivity PI data blocks for all transported ISMs shall be included and positioned after one another. For example, the ISM directivity for the first object is followed by the ISM directivity for the second object when the number of ISMs N&gt;1. For more information about ISM directivity, see clause 7.2.2.2.7.</w:t>
        </w:r>
      </w:ins>
    </w:p>
    <w:tbl>
      <w:tblPr>
        <w:tblStyle w:val="TableGrid"/>
        <w:tblW w:w="4454" w:type="dxa"/>
        <w:tblInd w:w="2738" w:type="dxa"/>
        <w:tblLook w:val="04A0" w:firstRow="1" w:lastRow="0" w:firstColumn="1" w:lastColumn="0" w:noHBand="0" w:noVBand="1"/>
      </w:tblPr>
      <w:tblGrid>
        <w:gridCol w:w="4454"/>
      </w:tblGrid>
      <w:tr w:rsidR="00413AF4" w:rsidRPr="003C09B5" w14:paraId="6AC692D9" w14:textId="77777777" w:rsidTr="001922A6">
        <w:trPr>
          <w:trHeight w:val="1272"/>
          <w:ins w:id="2848" w:author="Author"/>
        </w:trPr>
        <w:tc>
          <w:tcPr>
            <w:tcW w:w="4454" w:type="dxa"/>
            <w:tcBorders>
              <w:top w:val="nil"/>
              <w:left w:val="nil"/>
              <w:bottom w:val="nil"/>
              <w:right w:val="nil"/>
            </w:tcBorders>
          </w:tcPr>
          <w:p w14:paraId="5C67ED9A" w14:textId="77777777" w:rsidR="00413AF4" w:rsidRPr="00CB0A1D" w:rsidRDefault="00413AF4" w:rsidP="001922A6">
            <w:pPr>
              <w:pStyle w:val="PL"/>
              <w:rPr>
                <w:ins w:id="2849" w:author="Author"/>
                <w:sz w:val="20"/>
                <w:szCs w:val="460"/>
                <w:lang w:val="sv-SE"/>
              </w:rPr>
            </w:pPr>
            <w:ins w:id="2850" w:author="Author">
              <w:r w:rsidRPr="00123BE2">
                <w:rPr>
                  <w:sz w:val="20"/>
                  <w:szCs w:val="460"/>
                  <w:lang w:val="sv-SE"/>
                </w:rPr>
                <w:t xml:space="preserve">  </w:t>
              </w:r>
              <w:r w:rsidRPr="00CB0A1D">
                <w:rPr>
                  <w:sz w:val="20"/>
                  <w:szCs w:val="460"/>
                  <w:lang w:val="sv-SE"/>
                </w:rPr>
                <w:t xml:space="preserve">0                   1  </w:t>
              </w:r>
              <w:r w:rsidRPr="00CB0A1D">
                <w:rPr>
                  <w:sz w:val="20"/>
                  <w:szCs w:val="460"/>
                  <w:lang w:val="sv-SE"/>
                </w:rPr>
                <w:br/>
                <w:t xml:space="preserve">  0 1 2 3 4 5 6 7 8 9 0 1 2 3 4 5 </w:t>
              </w:r>
              <w:r w:rsidRPr="00CB0A1D">
                <w:rPr>
                  <w:sz w:val="20"/>
                  <w:szCs w:val="460"/>
                  <w:lang w:val="sv-SE"/>
                </w:rPr>
                <w:br/>
                <w:t xml:space="preserve"> +-+-+-+-+-+-+-+-+-+-+-+-+-+-+-+-+</w:t>
              </w:r>
              <w:r w:rsidRPr="00CB0A1D">
                <w:rPr>
                  <w:sz w:val="20"/>
                  <w:szCs w:val="460"/>
                  <w:lang w:val="sv-SE"/>
                </w:rPr>
                <w:br/>
                <w:t xml:space="preserve"> |Inner ang|Outer ang|Outer att|0|</w:t>
              </w:r>
              <w:r w:rsidRPr="00CB0A1D">
                <w:rPr>
                  <w:sz w:val="20"/>
                  <w:szCs w:val="460"/>
                  <w:lang w:val="sv-SE"/>
                </w:rPr>
                <w:br/>
                <w:t xml:space="preserve"> +-+-+-+-+-+-+-+-+-+-+-+-+-+-+-+-+</w:t>
              </w:r>
            </w:ins>
          </w:p>
          <w:p w14:paraId="1A132030" w14:textId="77777777" w:rsidR="00413AF4" w:rsidRPr="00CB0A1D" w:rsidRDefault="00413AF4">
            <w:pPr>
              <w:pStyle w:val="PL"/>
              <w:rPr>
                <w:ins w:id="2851" w:author="Author"/>
                <w:rStyle w:val="VerbatimChar"/>
                <w:sz w:val="20"/>
                <w:szCs w:val="420"/>
                <w:lang w:val="sv-SE"/>
              </w:rPr>
            </w:pPr>
          </w:p>
        </w:tc>
      </w:tr>
    </w:tbl>
    <w:p w14:paraId="5EFC7EA0" w14:textId="77777777" w:rsidR="00413AF4" w:rsidRDefault="00413AF4" w:rsidP="00B42D51">
      <w:pPr>
        <w:spacing w:after="240"/>
        <w:jc w:val="center"/>
        <w:rPr>
          <w:ins w:id="2852" w:author="Author"/>
          <w:rFonts w:ascii="Arial" w:eastAsia="Arial" w:hAnsi="Arial" w:cs="Arial"/>
          <w:b/>
          <w:bCs/>
        </w:rPr>
      </w:pPr>
      <w:ins w:id="2853" w:author="Author">
        <w:r w:rsidRPr="009713ED">
          <w:rPr>
            <w:rFonts w:ascii="Arial" w:eastAsia="Arial" w:hAnsi="Arial" w:cs="Arial"/>
            <w:b/>
            <w:bCs/>
          </w:rPr>
          <w:t>Figure A.3.5.6.4.8-1</w:t>
        </w:r>
        <w:r>
          <w:rPr>
            <w:rFonts w:ascii="Arial" w:eastAsia="Arial" w:hAnsi="Arial" w:cs="Arial"/>
            <w:b/>
            <w:bCs/>
          </w:rPr>
          <w:t>: ISM_DIRECTIVITY PI data frame.</w:t>
        </w:r>
      </w:ins>
    </w:p>
    <w:p w14:paraId="17929A44" w14:textId="77777777" w:rsidR="00413AF4" w:rsidRDefault="00413AF4" w:rsidP="00B42D51">
      <w:pPr>
        <w:pStyle w:val="TH"/>
        <w:rPr>
          <w:ins w:id="2854" w:author="Author"/>
          <w:rFonts w:eastAsia="Arial" w:cs="Arial"/>
        </w:rPr>
      </w:pPr>
      <w:ins w:id="2855" w:author="Author">
        <w:r w:rsidRPr="00DE795B">
          <w:rPr>
            <w:rFonts w:eastAsia="Arial"/>
          </w:rPr>
          <w:lastRenderedPageBreak/>
          <w:t xml:space="preserve">Table </w:t>
        </w:r>
        <w:r w:rsidRPr="00DE795B">
          <w:t>A.3.5.6.4.8-1</w:t>
        </w:r>
        <w:r>
          <w:rPr>
            <w:rFonts w:eastAsia="Arial" w:cs="Arial"/>
            <w:bCs/>
          </w:rPr>
          <w:t xml:space="preserve">: </w:t>
        </w:r>
        <w:r>
          <w:rPr>
            <w:rFonts w:eastAsia="Arial" w:cs="Arial"/>
          </w:rPr>
          <w:t>5-bit codes and respective Inner or Outer cone angle values (deg)</w:t>
        </w:r>
      </w:ins>
    </w:p>
    <w:tbl>
      <w:tblPr>
        <w:tblW w:w="0" w:type="auto"/>
        <w:jc w:val="center"/>
        <w:tblLayout w:type="fixed"/>
        <w:tblLook w:val="04A0" w:firstRow="1" w:lastRow="0" w:firstColumn="1" w:lastColumn="0" w:noHBand="0" w:noVBand="1"/>
      </w:tblPr>
      <w:tblGrid>
        <w:gridCol w:w="896"/>
        <w:gridCol w:w="828"/>
        <w:gridCol w:w="896"/>
        <w:gridCol w:w="1056"/>
      </w:tblGrid>
      <w:tr w:rsidR="00413AF4" w14:paraId="45EA380F" w14:textId="77777777" w:rsidTr="004320F5">
        <w:trPr>
          <w:trHeight w:val="300"/>
          <w:jc w:val="center"/>
          <w:ins w:id="2856" w:author="Author"/>
        </w:trPr>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6E34E9E2" w14:textId="77777777" w:rsidR="00413AF4" w:rsidRDefault="00413AF4" w:rsidP="004320F5">
            <w:pPr>
              <w:pStyle w:val="TAH"/>
              <w:rPr>
                <w:ins w:id="2857" w:author="Author"/>
                <w:b w:val="0"/>
                <w:bCs/>
                <w:color w:val="000000" w:themeColor="text1"/>
                <w:szCs w:val="18"/>
              </w:rPr>
            </w:pPr>
            <w:ins w:id="2858"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7EFD725E" w14:textId="77777777" w:rsidR="00413AF4" w:rsidRDefault="00413AF4" w:rsidP="004320F5">
            <w:pPr>
              <w:pStyle w:val="TAH"/>
              <w:rPr>
                <w:ins w:id="2859" w:author="Author"/>
                <w:b w:val="0"/>
                <w:bCs/>
                <w:color w:val="000000" w:themeColor="text1"/>
                <w:szCs w:val="18"/>
              </w:rPr>
            </w:pPr>
            <w:ins w:id="2860"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5C19764F" w14:textId="77777777" w:rsidR="00413AF4" w:rsidRDefault="00413AF4" w:rsidP="004320F5">
            <w:pPr>
              <w:pStyle w:val="TAH"/>
              <w:rPr>
                <w:ins w:id="2861" w:author="Author"/>
                <w:b w:val="0"/>
                <w:bCs/>
                <w:color w:val="000000" w:themeColor="text1"/>
                <w:szCs w:val="18"/>
              </w:rPr>
            </w:pPr>
            <w:ins w:id="2862" w:author="Author">
              <w:r>
                <w:t>Code</w:t>
              </w:r>
            </w:ins>
          </w:p>
        </w:tc>
        <w:tc>
          <w:tcPr>
            <w:tcW w:w="105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57DC9FC5" w14:textId="77777777" w:rsidR="00413AF4" w:rsidRDefault="00413AF4" w:rsidP="004320F5">
            <w:pPr>
              <w:pStyle w:val="TAH"/>
              <w:rPr>
                <w:ins w:id="2863" w:author="Author"/>
                <w:b w:val="0"/>
                <w:bCs/>
                <w:color w:val="000000" w:themeColor="text1"/>
                <w:szCs w:val="18"/>
              </w:rPr>
            </w:pPr>
            <w:ins w:id="2864"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1056"/>
      </w:tblGrid>
      <w:tr w:rsidR="00413AF4" w14:paraId="0E83B740" w14:textId="77777777" w:rsidTr="004320F5">
        <w:trPr>
          <w:trHeight w:val="300"/>
          <w:jc w:val="center"/>
          <w:ins w:id="2865" w:author="Author"/>
        </w:trPr>
        <w:tc>
          <w:tcPr>
            <w:tcW w:w="896" w:type="dxa"/>
            <w:tcBorders>
              <w:top w:val="single" w:sz="8" w:space="0" w:color="auto"/>
              <w:left w:val="single" w:sz="8" w:space="0" w:color="auto"/>
              <w:bottom w:val="nil"/>
              <w:right w:val="nil"/>
            </w:tcBorders>
            <w:vAlign w:val="center"/>
            <w:hideMark/>
          </w:tcPr>
          <w:p w14:paraId="45757C14" w14:textId="77777777" w:rsidR="00413AF4" w:rsidRDefault="00413AF4" w:rsidP="004320F5">
            <w:pPr>
              <w:pStyle w:val="TAC"/>
              <w:rPr>
                <w:ins w:id="2866" w:author="Author"/>
              </w:rPr>
            </w:pPr>
            <w:ins w:id="2867" w:author="Author">
              <w:r>
                <w:t>00000</w:t>
              </w:r>
            </w:ins>
          </w:p>
        </w:tc>
        <w:tc>
          <w:tcPr>
            <w:tcW w:w="828" w:type="dxa"/>
            <w:tcBorders>
              <w:top w:val="single" w:sz="8" w:space="0" w:color="auto"/>
              <w:left w:val="nil"/>
              <w:bottom w:val="nil"/>
              <w:right w:val="single" w:sz="8" w:space="0" w:color="auto"/>
            </w:tcBorders>
            <w:vAlign w:val="center"/>
            <w:hideMark/>
          </w:tcPr>
          <w:p w14:paraId="4725E2EE" w14:textId="77777777" w:rsidR="00413AF4" w:rsidRDefault="00413AF4" w:rsidP="004320F5">
            <w:pPr>
              <w:pStyle w:val="TAC"/>
              <w:rPr>
                <w:ins w:id="2868" w:author="Author"/>
              </w:rPr>
            </w:pPr>
            <w:ins w:id="2869" w:author="Author">
              <w:r>
                <w:t>0</w:t>
              </w:r>
            </w:ins>
          </w:p>
        </w:tc>
        <w:tc>
          <w:tcPr>
            <w:tcW w:w="896" w:type="dxa"/>
            <w:tcBorders>
              <w:top w:val="single" w:sz="8" w:space="0" w:color="auto"/>
              <w:left w:val="single" w:sz="8" w:space="0" w:color="auto"/>
              <w:bottom w:val="nil"/>
              <w:right w:val="nil"/>
            </w:tcBorders>
            <w:vAlign w:val="center"/>
            <w:hideMark/>
          </w:tcPr>
          <w:p w14:paraId="137FB23C" w14:textId="77777777" w:rsidR="00413AF4" w:rsidRDefault="00413AF4" w:rsidP="004320F5">
            <w:pPr>
              <w:pStyle w:val="TAC"/>
              <w:rPr>
                <w:ins w:id="2870" w:author="Author"/>
              </w:rPr>
            </w:pPr>
            <w:ins w:id="2871" w:author="Author">
              <w:r>
                <w:t>10000</w:t>
              </w:r>
            </w:ins>
          </w:p>
        </w:tc>
        <w:tc>
          <w:tcPr>
            <w:tcW w:w="1056" w:type="dxa"/>
            <w:tcBorders>
              <w:top w:val="single" w:sz="8" w:space="0" w:color="auto"/>
              <w:left w:val="nil"/>
              <w:bottom w:val="nil"/>
              <w:right w:val="single" w:sz="8" w:space="0" w:color="auto"/>
            </w:tcBorders>
            <w:vAlign w:val="center"/>
            <w:hideMark/>
          </w:tcPr>
          <w:p w14:paraId="24E55F3F" w14:textId="77777777" w:rsidR="00413AF4" w:rsidRDefault="00413AF4" w:rsidP="004320F5">
            <w:pPr>
              <w:pStyle w:val="TAC"/>
              <w:rPr>
                <w:ins w:id="2872" w:author="Author"/>
              </w:rPr>
            </w:pPr>
            <w:ins w:id="2873" w:author="Author">
              <w:r>
                <w:t>240</w:t>
              </w:r>
            </w:ins>
          </w:p>
        </w:tc>
      </w:tr>
      <w:tr w:rsidR="00413AF4" w14:paraId="3D54E408" w14:textId="77777777" w:rsidTr="004320F5">
        <w:trPr>
          <w:trHeight w:val="300"/>
          <w:jc w:val="center"/>
          <w:ins w:id="2874" w:author="Author"/>
        </w:trPr>
        <w:tc>
          <w:tcPr>
            <w:tcW w:w="896" w:type="dxa"/>
            <w:tcBorders>
              <w:top w:val="nil"/>
              <w:left w:val="single" w:sz="8" w:space="0" w:color="auto"/>
              <w:bottom w:val="nil"/>
              <w:right w:val="nil"/>
            </w:tcBorders>
            <w:vAlign w:val="center"/>
            <w:hideMark/>
          </w:tcPr>
          <w:p w14:paraId="6E19D10A" w14:textId="77777777" w:rsidR="00413AF4" w:rsidRDefault="00413AF4" w:rsidP="004320F5">
            <w:pPr>
              <w:pStyle w:val="TAC"/>
              <w:rPr>
                <w:ins w:id="2875" w:author="Author"/>
              </w:rPr>
            </w:pPr>
            <w:ins w:id="2876" w:author="Author">
              <w:r>
                <w:t>00001</w:t>
              </w:r>
            </w:ins>
          </w:p>
        </w:tc>
        <w:tc>
          <w:tcPr>
            <w:tcW w:w="828" w:type="dxa"/>
            <w:tcBorders>
              <w:top w:val="nil"/>
              <w:left w:val="nil"/>
              <w:bottom w:val="nil"/>
              <w:right w:val="single" w:sz="8" w:space="0" w:color="auto"/>
            </w:tcBorders>
            <w:vAlign w:val="center"/>
            <w:hideMark/>
          </w:tcPr>
          <w:p w14:paraId="6F754EB6" w14:textId="77777777" w:rsidR="00413AF4" w:rsidRDefault="00413AF4" w:rsidP="004320F5">
            <w:pPr>
              <w:pStyle w:val="TAC"/>
              <w:rPr>
                <w:ins w:id="2877" w:author="Author"/>
              </w:rPr>
            </w:pPr>
            <w:ins w:id="2878" w:author="Author">
              <w:r>
                <w:t>15</w:t>
              </w:r>
            </w:ins>
          </w:p>
        </w:tc>
        <w:tc>
          <w:tcPr>
            <w:tcW w:w="896" w:type="dxa"/>
            <w:tcBorders>
              <w:top w:val="nil"/>
              <w:left w:val="single" w:sz="8" w:space="0" w:color="auto"/>
              <w:bottom w:val="nil"/>
              <w:right w:val="nil"/>
            </w:tcBorders>
            <w:vAlign w:val="center"/>
            <w:hideMark/>
          </w:tcPr>
          <w:p w14:paraId="0259937B" w14:textId="77777777" w:rsidR="00413AF4" w:rsidRDefault="00413AF4" w:rsidP="004320F5">
            <w:pPr>
              <w:pStyle w:val="TAC"/>
              <w:rPr>
                <w:ins w:id="2879" w:author="Author"/>
              </w:rPr>
            </w:pPr>
            <w:ins w:id="2880" w:author="Author">
              <w:r>
                <w:t>10001</w:t>
              </w:r>
            </w:ins>
          </w:p>
        </w:tc>
        <w:tc>
          <w:tcPr>
            <w:tcW w:w="1056" w:type="dxa"/>
            <w:tcBorders>
              <w:top w:val="nil"/>
              <w:left w:val="nil"/>
              <w:bottom w:val="nil"/>
              <w:right w:val="single" w:sz="8" w:space="0" w:color="auto"/>
            </w:tcBorders>
            <w:vAlign w:val="center"/>
            <w:hideMark/>
          </w:tcPr>
          <w:p w14:paraId="417B96CC" w14:textId="77777777" w:rsidR="00413AF4" w:rsidRDefault="00413AF4" w:rsidP="004320F5">
            <w:pPr>
              <w:pStyle w:val="TAC"/>
              <w:rPr>
                <w:ins w:id="2881" w:author="Author"/>
              </w:rPr>
            </w:pPr>
            <w:ins w:id="2882" w:author="Author">
              <w:r>
                <w:t>255</w:t>
              </w:r>
            </w:ins>
          </w:p>
        </w:tc>
      </w:tr>
      <w:tr w:rsidR="00413AF4" w14:paraId="408DE967" w14:textId="77777777" w:rsidTr="004320F5">
        <w:trPr>
          <w:trHeight w:val="300"/>
          <w:jc w:val="center"/>
          <w:ins w:id="2883" w:author="Author"/>
        </w:trPr>
        <w:tc>
          <w:tcPr>
            <w:tcW w:w="896" w:type="dxa"/>
            <w:tcBorders>
              <w:top w:val="nil"/>
              <w:left w:val="single" w:sz="8" w:space="0" w:color="auto"/>
              <w:bottom w:val="nil"/>
              <w:right w:val="nil"/>
            </w:tcBorders>
            <w:vAlign w:val="center"/>
            <w:hideMark/>
          </w:tcPr>
          <w:p w14:paraId="7CBCE22A" w14:textId="77777777" w:rsidR="00413AF4" w:rsidRDefault="00413AF4" w:rsidP="004320F5">
            <w:pPr>
              <w:pStyle w:val="TAC"/>
              <w:rPr>
                <w:ins w:id="2884" w:author="Author"/>
              </w:rPr>
            </w:pPr>
            <w:ins w:id="2885" w:author="Author">
              <w:r>
                <w:t>00010</w:t>
              </w:r>
            </w:ins>
          </w:p>
        </w:tc>
        <w:tc>
          <w:tcPr>
            <w:tcW w:w="828" w:type="dxa"/>
            <w:tcBorders>
              <w:top w:val="nil"/>
              <w:left w:val="nil"/>
              <w:bottom w:val="nil"/>
              <w:right w:val="single" w:sz="8" w:space="0" w:color="auto"/>
            </w:tcBorders>
            <w:vAlign w:val="center"/>
            <w:hideMark/>
          </w:tcPr>
          <w:p w14:paraId="753D6E99" w14:textId="77777777" w:rsidR="00413AF4" w:rsidRDefault="00413AF4" w:rsidP="004320F5">
            <w:pPr>
              <w:pStyle w:val="TAC"/>
              <w:rPr>
                <w:ins w:id="2886" w:author="Author"/>
              </w:rPr>
            </w:pPr>
            <w:ins w:id="2887" w:author="Author">
              <w:r>
                <w:t>30</w:t>
              </w:r>
            </w:ins>
          </w:p>
        </w:tc>
        <w:tc>
          <w:tcPr>
            <w:tcW w:w="896" w:type="dxa"/>
            <w:tcBorders>
              <w:top w:val="nil"/>
              <w:left w:val="single" w:sz="8" w:space="0" w:color="auto"/>
              <w:bottom w:val="nil"/>
              <w:right w:val="nil"/>
            </w:tcBorders>
            <w:vAlign w:val="center"/>
            <w:hideMark/>
          </w:tcPr>
          <w:p w14:paraId="50C8E1D6" w14:textId="77777777" w:rsidR="00413AF4" w:rsidRDefault="00413AF4" w:rsidP="004320F5">
            <w:pPr>
              <w:pStyle w:val="TAC"/>
              <w:rPr>
                <w:ins w:id="2888" w:author="Author"/>
              </w:rPr>
            </w:pPr>
            <w:ins w:id="2889" w:author="Author">
              <w:r>
                <w:t>10010</w:t>
              </w:r>
            </w:ins>
          </w:p>
        </w:tc>
        <w:tc>
          <w:tcPr>
            <w:tcW w:w="1056" w:type="dxa"/>
            <w:tcBorders>
              <w:top w:val="nil"/>
              <w:left w:val="nil"/>
              <w:bottom w:val="nil"/>
              <w:right w:val="single" w:sz="8" w:space="0" w:color="auto"/>
            </w:tcBorders>
            <w:vAlign w:val="center"/>
            <w:hideMark/>
          </w:tcPr>
          <w:p w14:paraId="458CAB21" w14:textId="77777777" w:rsidR="00413AF4" w:rsidRDefault="00413AF4" w:rsidP="004320F5">
            <w:pPr>
              <w:pStyle w:val="TAC"/>
              <w:rPr>
                <w:ins w:id="2890" w:author="Author"/>
              </w:rPr>
            </w:pPr>
            <w:ins w:id="2891" w:author="Author">
              <w:r>
                <w:t>270</w:t>
              </w:r>
            </w:ins>
          </w:p>
        </w:tc>
      </w:tr>
      <w:tr w:rsidR="00413AF4" w14:paraId="69B5F3EB" w14:textId="77777777" w:rsidTr="004320F5">
        <w:trPr>
          <w:trHeight w:val="300"/>
          <w:jc w:val="center"/>
          <w:ins w:id="2892" w:author="Author"/>
        </w:trPr>
        <w:tc>
          <w:tcPr>
            <w:tcW w:w="896" w:type="dxa"/>
            <w:tcBorders>
              <w:top w:val="nil"/>
              <w:left w:val="single" w:sz="8" w:space="0" w:color="auto"/>
              <w:bottom w:val="nil"/>
              <w:right w:val="nil"/>
            </w:tcBorders>
            <w:vAlign w:val="center"/>
            <w:hideMark/>
          </w:tcPr>
          <w:p w14:paraId="1F3FFB26" w14:textId="77777777" w:rsidR="00413AF4" w:rsidRDefault="00413AF4" w:rsidP="004320F5">
            <w:pPr>
              <w:pStyle w:val="TAC"/>
              <w:rPr>
                <w:ins w:id="2893" w:author="Author"/>
              </w:rPr>
            </w:pPr>
            <w:ins w:id="2894" w:author="Author">
              <w:r>
                <w:t>00011</w:t>
              </w:r>
            </w:ins>
          </w:p>
        </w:tc>
        <w:tc>
          <w:tcPr>
            <w:tcW w:w="828" w:type="dxa"/>
            <w:tcBorders>
              <w:top w:val="nil"/>
              <w:left w:val="nil"/>
              <w:bottom w:val="nil"/>
              <w:right w:val="single" w:sz="8" w:space="0" w:color="auto"/>
            </w:tcBorders>
            <w:vAlign w:val="center"/>
            <w:hideMark/>
          </w:tcPr>
          <w:p w14:paraId="74929567" w14:textId="77777777" w:rsidR="00413AF4" w:rsidRDefault="00413AF4" w:rsidP="004320F5">
            <w:pPr>
              <w:pStyle w:val="TAC"/>
              <w:rPr>
                <w:ins w:id="2895" w:author="Author"/>
              </w:rPr>
            </w:pPr>
            <w:ins w:id="2896" w:author="Author">
              <w:r>
                <w:t>45</w:t>
              </w:r>
            </w:ins>
          </w:p>
        </w:tc>
        <w:tc>
          <w:tcPr>
            <w:tcW w:w="896" w:type="dxa"/>
            <w:tcBorders>
              <w:top w:val="nil"/>
              <w:left w:val="single" w:sz="8" w:space="0" w:color="auto"/>
              <w:bottom w:val="nil"/>
              <w:right w:val="nil"/>
            </w:tcBorders>
            <w:vAlign w:val="center"/>
            <w:hideMark/>
          </w:tcPr>
          <w:p w14:paraId="367A7DE4" w14:textId="77777777" w:rsidR="00413AF4" w:rsidRDefault="00413AF4" w:rsidP="004320F5">
            <w:pPr>
              <w:pStyle w:val="TAC"/>
              <w:rPr>
                <w:ins w:id="2897" w:author="Author"/>
              </w:rPr>
            </w:pPr>
            <w:ins w:id="2898" w:author="Author">
              <w:r>
                <w:t>10011</w:t>
              </w:r>
            </w:ins>
          </w:p>
        </w:tc>
        <w:tc>
          <w:tcPr>
            <w:tcW w:w="1056" w:type="dxa"/>
            <w:tcBorders>
              <w:top w:val="nil"/>
              <w:left w:val="nil"/>
              <w:bottom w:val="nil"/>
              <w:right w:val="single" w:sz="8" w:space="0" w:color="auto"/>
            </w:tcBorders>
            <w:vAlign w:val="center"/>
            <w:hideMark/>
          </w:tcPr>
          <w:p w14:paraId="143C55D8" w14:textId="77777777" w:rsidR="00413AF4" w:rsidRDefault="00413AF4" w:rsidP="004320F5">
            <w:pPr>
              <w:pStyle w:val="TAC"/>
              <w:rPr>
                <w:ins w:id="2899" w:author="Author"/>
              </w:rPr>
            </w:pPr>
            <w:ins w:id="2900" w:author="Author">
              <w:r>
                <w:t>285</w:t>
              </w:r>
            </w:ins>
          </w:p>
        </w:tc>
      </w:tr>
      <w:tr w:rsidR="00413AF4" w14:paraId="18E4FCD5" w14:textId="77777777" w:rsidTr="004320F5">
        <w:trPr>
          <w:trHeight w:val="300"/>
          <w:jc w:val="center"/>
          <w:ins w:id="2901" w:author="Author"/>
        </w:trPr>
        <w:tc>
          <w:tcPr>
            <w:tcW w:w="896" w:type="dxa"/>
            <w:tcBorders>
              <w:top w:val="nil"/>
              <w:left w:val="single" w:sz="8" w:space="0" w:color="auto"/>
              <w:bottom w:val="nil"/>
              <w:right w:val="nil"/>
            </w:tcBorders>
            <w:vAlign w:val="center"/>
            <w:hideMark/>
          </w:tcPr>
          <w:p w14:paraId="045B5DE9" w14:textId="77777777" w:rsidR="00413AF4" w:rsidRDefault="00413AF4" w:rsidP="004320F5">
            <w:pPr>
              <w:pStyle w:val="TAC"/>
              <w:rPr>
                <w:ins w:id="2902" w:author="Author"/>
              </w:rPr>
            </w:pPr>
            <w:ins w:id="2903" w:author="Author">
              <w:r>
                <w:t>00100</w:t>
              </w:r>
            </w:ins>
          </w:p>
        </w:tc>
        <w:tc>
          <w:tcPr>
            <w:tcW w:w="828" w:type="dxa"/>
            <w:tcBorders>
              <w:top w:val="nil"/>
              <w:left w:val="nil"/>
              <w:bottom w:val="nil"/>
              <w:right w:val="single" w:sz="8" w:space="0" w:color="auto"/>
            </w:tcBorders>
            <w:vAlign w:val="center"/>
            <w:hideMark/>
          </w:tcPr>
          <w:p w14:paraId="402E5776" w14:textId="77777777" w:rsidR="00413AF4" w:rsidRDefault="00413AF4" w:rsidP="004320F5">
            <w:pPr>
              <w:pStyle w:val="TAC"/>
              <w:rPr>
                <w:ins w:id="2904" w:author="Author"/>
              </w:rPr>
            </w:pPr>
            <w:ins w:id="2905" w:author="Author">
              <w:r>
                <w:t>60</w:t>
              </w:r>
            </w:ins>
          </w:p>
        </w:tc>
        <w:tc>
          <w:tcPr>
            <w:tcW w:w="896" w:type="dxa"/>
            <w:tcBorders>
              <w:top w:val="nil"/>
              <w:left w:val="single" w:sz="8" w:space="0" w:color="auto"/>
              <w:bottom w:val="nil"/>
              <w:right w:val="nil"/>
            </w:tcBorders>
            <w:vAlign w:val="center"/>
            <w:hideMark/>
          </w:tcPr>
          <w:p w14:paraId="4CDE1CF6" w14:textId="77777777" w:rsidR="00413AF4" w:rsidRDefault="00413AF4" w:rsidP="004320F5">
            <w:pPr>
              <w:pStyle w:val="TAC"/>
              <w:rPr>
                <w:ins w:id="2906" w:author="Author"/>
              </w:rPr>
            </w:pPr>
            <w:ins w:id="2907" w:author="Author">
              <w:r>
                <w:t>10100</w:t>
              </w:r>
            </w:ins>
          </w:p>
        </w:tc>
        <w:tc>
          <w:tcPr>
            <w:tcW w:w="1056" w:type="dxa"/>
            <w:tcBorders>
              <w:top w:val="nil"/>
              <w:left w:val="nil"/>
              <w:bottom w:val="nil"/>
              <w:right w:val="single" w:sz="8" w:space="0" w:color="auto"/>
            </w:tcBorders>
            <w:vAlign w:val="center"/>
            <w:hideMark/>
          </w:tcPr>
          <w:p w14:paraId="0009F412" w14:textId="77777777" w:rsidR="00413AF4" w:rsidRDefault="00413AF4" w:rsidP="004320F5">
            <w:pPr>
              <w:pStyle w:val="TAC"/>
              <w:rPr>
                <w:ins w:id="2908" w:author="Author"/>
              </w:rPr>
            </w:pPr>
            <w:ins w:id="2909" w:author="Author">
              <w:r>
                <w:t>300</w:t>
              </w:r>
            </w:ins>
          </w:p>
        </w:tc>
      </w:tr>
      <w:tr w:rsidR="00413AF4" w14:paraId="3DD24E9D" w14:textId="77777777" w:rsidTr="004320F5">
        <w:trPr>
          <w:trHeight w:val="300"/>
          <w:jc w:val="center"/>
          <w:ins w:id="2910" w:author="Author"/>
        </w:trPr>
        <w:tc>
          <w:tcPr>
            <w:tcW w:w="896" w:type="dxa"/>
            <w:tcBorders>
              <w:top w:val="nil"/>
              <w:left w:val="single" w:sz="8" w:space="0" w:color="auto"/>
              <w:bottom w:val="nil"/>
              <w:right w:val="nil"/>
            </w:tcBorders>
            <w:vAlign w:val="center"/>
            <w:hideMark/>
          </w:tcPr>
          <w:p w14:paraId="23C423E4" w14:textId="77777777" w:rsidR="00413AF4" w:rsidRDefault="00413AF4" w:rsidP="004320F5">
            <w:pPr>
              <w:pStyle w:val="TAC"/>
              <w:rPr>
                <w:ins w:id="2911" w:author="Author"/>
              </w:rPr>
            </w:pPr>
            <w:ins w:id="2912" w:author="Author">
              <w:r>
                <w:t>00101</w:t>
              </w:r>
            </w:ins>
          </w:p>
        </w:tc>
        <w:tc>
          <w:tcPr>
            <w:tcW w:w="828" w:type="dxa"/>
            <w:tcBorders>
              <w:top w:val="nil"/>
              <w:left w:val="nil"/>
              <w:bottom w:val="nil"/>
              <w:right w:val="single" w:sz="8" w:space="0" w:color="auto"/>
            </w:tcBorders>
            <w:vAlign w:val="center"/>
            <w:hideMark/>
          </w:tcPr>
          <w:p w14:paraId="36A19EEA" w14:textId="77777777" w:rsidR="00413AF4" w:rsidRDefault="00413AF4" w:rsidP="004320F5">
            <w:pPr>
              <w:pStyle w:val="TAC"/>
              <w:rPr>
                <w:ins w:id="2913" w:author="Author"/>
              </w:rPr>
            </w:pPr>
            <w:ins w:id="2914" w:author="Author">
              <w:r>
                <w:t>75</w:t>
              </w:r>
            </w:ins>
          </w:p>
        </w:tc>
        <w:tc>
          <w:tcPr>
            <w:tcW w:w="896" w:type="dxa"/>
            <w:tcBorders>
              <w:top w:val="nil"/>
              <w:left w:val="single" w:sz="8" w:space="0" w:color="auto"/>
              <w:bottom w:val="nil"/>
              <w:right w:val="nil"/>
            </w:tcBorders>
            <w:vAlign w:val="center"/>
            <w:hideMark/>
          </w:tcPr>
          <w:p w14:paraId="715A4A70" w14:textId="77777777" w:rsidR="00413AF4" w:rsidRDefault="00413AF4" w:rsidP="004320F5">
            <w:pPr>
              <w:pStyle w:val="TAC"/>
              <w:rPr>
                <w:ins w:id="2915" w:author="Author"/>
              </w:rPr>
            </w:pPr>
            <w:ins w:id="2916" w:author="Author">
              <w:r>
                <w:t>10101</w:t>
              </w:r>
            </w:ins>
          </w:p>
        </w:tc>
        <w:tc>
          <w:tcPr>
            <w:tcW w:w="1056" w:type="dxa"/>
            <w:tcBorders>
              <w:top w:val="nil"/>
              <w:left w:val="nil"/>
              <w:bottom w:val="nil"/>
              <w:right w:val="single" w:sz="8" w:space="0" w:color="auto"/>
            </w:tcBorders>
            <w:vAlign w:val="center"/>
            <w:hideMark/>
          </w:tcPr>
          <w:p w14:paraId="2FE6A19A" w14:textId="77777777" w:rsidR="00413AF4" w:rsidRDefault="00413AF4" w:rsidP="004320F5">
            <w:pPr>
              <w:pStyle w:val="TAC"/>
              <w:rPr>
                <w:ins w:id="2917" w:author="Author"/>
              </w:rPr>
            </w:pPr>
            <w:ins w:id="2918" w:author="Author">
              <w:r>
                <w:t>315</w:t>
              </w:r>
            </w:ins>
          </w:p>
        </w:tc>
      </w:tr>
      <w:tr w:rsidR="00413AF4" w14:paraId="67002843" w14:textId="77777777" w:rsidTr="004320F5">
        <w:trPr>
          <w:trHeight w:val="300"/>
          <w:jc w:val="center"/>
          <w:ins w:id="2919" w:author="Author"/>
        </w:trPr>
        <w:tc>
          <w:tcPr>
            <w:tcW w:w="896" w:type="dxa"/>
            <w:tcBorders>
              <w:top w:val="nil"/>
              <w:left w:val="single" w:sz="8" w:space="0" w:color="auto"/>
              <w:bottom w:val="nil"/>
              <w:right w:val="nil"/>
            </w:tcBorders>
            <w:vAlign w:val="center"/>
            <w:hideMark/>
          </w:tcPr>
          <w:p w14:paraId="481EA351" w14:textId="77777777" w:rsidR="00413AF4" w:rsidRDefault="00413AF4" w:rsidP="004320F5">
            <w:pPr>
              <w:pStyle w:val="TAC"/>
              <w:rPr>
                <w:ins w:id="2920" w:author="Author"/>
              </w:rPr>
            </w:pPr>
            <w:ins w:id="2921" w:author="Author">
              <w:r>
                <w:t>00110</w:t>
              </w:r>
            </w:ins>
          </w:p>
        </w:tc>
        <w:tc>
          <w:tcPr>
            <w:tcW w:w="828" w:type="dxa"/>
            <w:tcBorders>
              <w:top w:val="nil"/>
              <w:left w:val="nil"/>
              <w:bottom w:val="nil"/>
              <w:right w:val="single" w:sz="8" w:space="0" w:color="auto"/>
            </w:tcBorders>
            <w:vAlign w:val="center"/>
            <w:hideMark/>
          </w:tcPr>
          <w:p w14:paraId="5A6C42CD" w14:textId="77777777" w:rsidR="00413AF4" w:rsidRDefault="00413AF4" w:rsidP="004320F5">
            <w:pPr>
              <w:pStyle w:val="TAC"/>
              <w:rPr>
                <w:ins w:id="2922" w:author="Author"/>
              </w:rPr>
            </w:pPr>
            <w:ins w:id="2923" w:author="Author">
              <w:r>
                <w:t>90</w:t>
              </w:r>
            </w:ins>
          </w:p>
        </w:tc>
        <w:tc>
          <w:tcPr>
            <w:tcW w:w="896" w:type="dxa"/>
            <w:tcBorders>
              <w:top w:val="nil"/>
              <w:left w:val="single" w:sz="8" w:space="0" w:color="auto"/>
              <w:bottom w:val="nil"/>
              <w:right w:val="nil"/>
            </w:tcBorders>
            <w:vAlign w:val="center"/>
            <w:hideMark/>
          </w:tcPr>
          <w:p w14:paraId="064B8D4A" w14:textId="77777777" w:rsidR="00413AF4" w:rsidRDefault="00413AF4" w:rsidP="004320F5">
            <w:pPr>
              <w:pStyle w:val="TAC"/>
              <w:rPr>
                <w:ins w:id="2924" w:author="Author"/>
              </w:rPr>
            </w:pPr>
            <w:ins w:id="2925" w:author="Author">
              <w:r>
                <w:t>10110</w:t>
              </w:r>
            </w:ins>
          </w:p>
        </w:tc>
        <w:tc>
          <w:tcPr>
            <w:tcW w:w="1056" w:type="dxa"/>
            <w:tcBorders>
              <w:top w:val="nil"/>
              <w:left w:val="nil"/>
              <w:bottom w:val="nil"/>
              <w:right w:val="single" w:sz="8" w:space="0" w:color="auto"/>
            </w:tcBorders>
            <w:vAlign w:val="center"/>
            <w:hideMark/>
          </w:tcPr>
          <w:p w14:paraId="1B78090E" w14:textId="77777777" w:rsidR="00413AF4" w:rsidRDefault="00413AF4" w:rsidP="004320F5">
            <w:pPr>
              <w:pStyle w:val="TAC"/>
              <w:rPr>
                <w:ins w:id="2926" w:author="Author"/>
              </w:rPr>
            </w:pPr>
            <w:ins w:id="2927" w:author="Author">
              <w:r>
                <w:t>330</w:t>
              </w:r>
            </w:ins>
          </w:p>
        </w:tc>
      </w:tr>
      <w:tr w:rsidR="00413AF4" w14:paraId="763B27F7" w14:textId="77777777" w:rsidTr="004320F5">
        <w:trPr>
          <w:trHeight w:val="300"/>
          <w:jc w:val="center"/>
          <w:ins w:id="2928" w:author="Author"/>
        </w:trPr>
        <w:tc>
          <w:tcPr>
            <w:tcW w:w="896" w:type="dxa"/>
            <w:tcBorders>
              <w:top w:val="nil"/>
              <w:left w:val="single" w:sz="8" w:space="0" w:color="auto"/>
              <w:bottom w:val="nil"/>
              <w:right w:val="nil"/>
            </w:tcBorders>
            <w:vAlign w:val="center"/>
            <w:hideMark/>
          </w:tcPr>
          <w:p w14:paraId="0C158BCD" w14:textId="77777777" w:rsidR="00413AF4" w:rsidRDefault="00413AF4" w:rsidP="004320F5">
            <w:pPr>
              <w:pStyle w:val="TAC"/>
              <w:rPr>
                <w:ins w:id="2929" w:author="Author"/>
              </w:rPr>
            </w:pPr>
            <w:ins w:id="2930" w:author="Author">
              <w:r>
                <w:t>00111</w:t>
              </w:r>
            </w:ins>
          </w:p>
        </w:tc>
        <w:tc>
          <w:tcPr>
            <w:tcW w:w="828" w:type="dxa"/>
            <w:tcBorders>
              <w:top w:val="nil"/>
              <w:left w:val="nil"/>
              <w:bottom w:val="nil"/>
              <w:right w:val="single" w:sz="8" w:space="0" w:color="auto"/>
            </w:tcBorders>
            <w:vAlign w:val="center"/>
            <w:hideMark/>
          </w:tcPr>
          <w:p w14:paraId="31A0FBCF" w14:textId="77777777" w:rsidR="00413AF4" w:rsidRDefault="00413AF4" w:rsidP="004320F5">
            <w:pPr>
              <w:pStyle w:val="TAC"/>
              <w:rPr>
                <w:ins w:id="2931" w:author="Author"/>
              </w:rPr>
            </w:pPr>
            <w:ins w:id="2932" w:author="Author">
              <w:r>
                <w:t>105</w:t>
              </w:r>
            </w:ins>
          </w:p>
        </w:tc>
        <w:tc>
          <w:tcPr>
            <w:tcW w:w="896" w:type="dxa"/>
            <w:tcBorders>
              <w:top w:val="nil"/>
              <w:left w:val="single" w:sz="8" w:space="0" w:color="auto"/>
              <w:bottom w:val="nil"/>
              <w:right w:val="nil"/>
            </w:tcBorders>
            <w:vAlign w:val="center"/>
            <w:hideMark/>
          </w:tcPr>
          <w:p w14:paraId="07E900DB" w14:textId="77777777" w:rsidR="00413AF4" w:rsidRDefault="00413AF4" w:rsidP="004320F5">
            <w:pPr>
              <w:pStyle w:val="TAC"/>
              <w:rPr>
                <w:ins w:id="2933" w:author="Author"/>
              </w:rPr>
            </w:pPr>
            <w:ins w:id="2934" w:author="Author">
              <w:r>
                <w:t>10111</w:t>
              </w:r>
            </w:ins>
          </w:p>
        </w:tc>
        <w:tc>
          <w:tcPr>
            <w:tcW w:w="1056" w:type="dxa"/>
            <w:tcBorders>
              <w:top w:val="nil"/>
              <w:left w:val="nil"/>
              <w:bottom w:val="nil"/>
              <w:right w:val="single" w:sz="8" w:space="0" w:color="auto"/>
            </w:tcBorders>
            <w:vAlign w:val="center"/>
            <w:hideMark/>
          </w:tcPr>
          <w:p w14:paraId="10D27E12" w14:textId="77777777" w:rsidR="00413AF4" w:rsidRDefault="00413AF4" w:rsidP="004320F5">
            <w:pPr>
              <w:pStyle w:val="TAC"/>
              <w:rPr>
                <w:ins w:id="2935" w:author="Author"/>
              </w:rPr>
            </w:pPr>
            <w:ins w:id="2936" w:author="Author">
              <w:r>
                <w:t>345</w:t>
              </w:r>
            </w:ins>
          </w:p>
        </w:tc>
      </w:tr>
      <w:tr w:rsidR="00413AF4" w14:paraId="6F9C9EC3" w14:textId="77777777" w:rsidTr="004320F5">
        <w:trPr>
          <w:trHeight w:val="300"/>
          <w:jc w:val="center"/>
          <w:ins w:id="2937" w:author="Author"/>
        </w:trPr>
        <w:tc>
          <w:tcPr>
            <w:tcW w:w="896" w:type="dxa"/>
            <w:tcBorders>
              <w:top w:val="nil"/>
              <w:left w:val="single" w:sz="8" w:space="0" w:color="auto"/>
              <w:bottom w:val="nil"/>
              <w:right w:val="nil"/>
            </w:tcBorders>
            <w:vAlign w:val="center"/>
            <w:hideMark/>
          </w:tcPr>
          <w:p w14:paraId="56792E1C" w14:textId="77777777" w:rsidR="00413AF4" w:rsidRDefault="00413AF4" w:rsidP="004320F5">
            <w:pPr>
              <w:pStyle w:val="TAC"/>
              <w:rPr>
                <w:ins w:id="2938" w:author="Author"/>
              </w:rPr>
            </w:pPr>
            <w:ins w:id="2939" w:author="Author">
              <w:r>
                <w:t>01000</w:t>
              </w:r>
            </w:ins>
          </w:p>
        </w:tc>
        <w:tc>
          <w:tcPr>
            <w:tcW w:w="828" w:type="dxa"/>
            <w:tcBorders>
              <w:top w:val="nil"/>
              <w:left w:val="nil"/>
              <w:bottom w:val="nil"/>
              <w:right w:val="single" w:sz="8" w:space="0" w:color="auto"/>
            </w:tcBorders>
            <w:vAlign w:val="center"/>
            <w:hideMark/>
          </w:tcPr>
          <w:p w14:paraId="01EAB9EC" w14:textId="77777777" w:rsidR="00413AF4" w:rsidRDefault="00413AF4" w:rsidP="004320F5">
            <w:pPr>
              <w:pStyle w:val="TAC"/>
              <w:rPr>
                <w:ins w:id="2940" w:author="Author"/>
              </w:rPr>
            </w:pPr>
            <w:ins w:id="2941" w:author="Author">
              <w:r>
                <w:t>120</w:t>
              </w:r>
            </w:ins>
          </w:p>
        </w:tc>
        <w:tc>
          <w:tcPr>
            <w:tcW w:w="896" w:type="dxa"/>
            <w:tcBorders>
              <w:top w:val="nil"/>
              <w:left w:val="single" w:sz="8" w:space="0" w:color="auto"/>
              <w:bottom w:val="nil"/>
              <w:right w:val="nil"/>
            </w:tcBorders>
            <w:vAlign w:val="center"/>
            <w:hideMark/>
          </w:tcPr>
          <w:p w14:paraId="24EB4CBB" w14:textId="77777777" w:rsidR="00413AF4" w:rsidRDefault="00413AF4" w:rsidP="004320F5">
            <w:pPr>
              <w:pStyle w:val="TAC"/>
              <w:rPr>
                <w:ins w:id="2942" w:author="Author"/>
              </w:rPr>
            </w:pPr>
            <w:ins w:id="2943" w:author="Author">
              <w:r>
                <w:t>11000</w:t>
              </w:r>
            </w:ins>
          </w:p>
        </w:tc>
        <w:tc>
          <w:tcPr>
            <w:tcW w:w="1056" w:type="dxa"/>
            <w:tcBorders>
              <w:top w:val="nil"/>
              <w:left w:val="nil"/>
              <w:bottom w:val="nil"/>
              <w:right w:val="single" w:sz="8" w:space="0" w:color="auto"/>
            </w:tcBorders>
            <w:vAlign w:val="center"/>
            <w:hideMark/>
          </w:tcPr>
          <w:p w14:paraId="71EB6C0A" w14:textId="77777777" w:rsidR="00413AF4" w:rsidRDefault="00413AF4" w:rsidP="004320F5">
            <w:pPr>
              <w:pStyle w:val="TAC"/>
              <w:rPr>
                <w:ins w:id="2944" w:author="Author"/>
              </w:rPr>
            </w:pPr>
            <w:ins w:id="2945" w:author="Author">
              <w:r>
                <w:t>360</w:t>
              </w:r>
            </w:ins>
          </w:p>
        </w:tc>
      </w:tr>
      <w:tr w:rsidR="00413AF4" w14:paraId="1BCAC1FF" w14:textId="77777777" w:rsidTr="004320F5">
        <w:trPr>
          <w:trHeight w:val="300"/>
          <w:jc w:val="center"/>
          <w:ins w:id="2946" w:author="Author"/>
        </w:trPr>
        <w:tc>
          <w:tcPr>
            <w:tcW w:w="896" w:type="dxa"/>
            <w:tcBorders>
              <w:top w:val="nil"/>
              <w:left w:val="single" w:sz="8" w:space="0" w:color="auto"/>
              <w:bottom w:val="nil"/>
              <w:right w:val="nil"/>
            </w:tcBorders>
            <w:vAlign w:val="center"/>
            <w:hideMark/>
          </w:tcPr>
          <w:p w14:paraId="668384AA" w14:textId="77777777" w:rsidR="00413AF4" w:rsidRDefault="00413AF4" w:rsidP="004320F5">
            <w:pPr>
              <w:pStyle w:val="TAC"/>
              <w:rPr>
                <w:ins w:id="2947" w:author="Author"/>
              </w:rPr>
            </w:pPr>
            <w:ins w:id="2948" w:author="Author">
              <w:r>
                <w:t>01001</w:t>
              </w:r>
            </w:ins>
          </w:p>
        </w:tc>
        <w:tc>
          <w:tcPr>
            <w:tcW w:w="828" w:type="dxa"/>
            <w:tcBorders>
              <w:top w:val="nil"/>
              <w:left w:val="nil"/>
              <w:bottom w:val="nil"/>
              <w:right w:val="single" w:sz="8" w:space="0" w:color="auto"/>
            </w:tcBorders>
            <w:vAlign w:val="center"/>
            <w:hideMark/>
          </w:tcPr>
          <w:p w14:paraId="5E856844" w14:textId="77777777" w:rsidR="00413AF4" w:rsidRDefault="00413AF4" w:rsidP="004320F5">
            <w:pPr>
              <w:pStyle w:val="TAC"/>
              <w:rPr>
                <w:ins w:id="2949" w:author="Author"/>
              </w:rPr>
            </w:pPr>
            <w:ins w:id="2950" w:author="Author">
              <w:r>
                <w:t>135</w:t>
              </w:r>
            </w:ins>
          </w:p>
        </w:tc>
        <w:tc>
          <w:tcPr>
            <w:tcW w:w="896" w:type="dxa"/>
            <w:tcBorders>
              <w:top w:val="nil"/>
              <w:left w:val="single" w:sz="8" w:space="0" w:color="auto"/>
              <w:bottom w:val="nil"/>
              <w:right w:val="nil"/>
            </w:tcBorders>
            <w:vAlign w:val="center"/>
            <w:hideMark/>
          </w:tcPr>
          <w:p w14:paraId="3EFDD1DE" w14:textId="77777777" w:rsidR="00413AF4" w:rsidRDefault="00413AF4" w:rsidP="004320F5">
            <w:pPr>
              <w:pStyle w:val="TAC"/>
              <w:rPr>
                <w:ins w:id="2951" w:author="Author"/>
              </w:rPr>
            </w:pPr>
            <w:ins w:id="2952" w:author="Author">
              <w:r>
                <w:t>11001-11111</w:t>
              </w:r>
            </w:ins>
          </w:p>
        </w:tc>
        <w:tc>
          <w:tcPr>
            <w:tcW w:w="1056" w:type="dxa"/>
            <w:tcBorders>
              <w:top w:val="nil"/>
              <w:left w:val="nil"/>
              <w:bottom w:val="nil"/>
              <w:right w:val="single" w:sz="8" w:space="0" w:color="auto"/>
            </w:tcBorders>
            <w:vAlign w:val="center"/>
            <w:hideMark/>
          </w:tcPr>
          <w:p w14:paraId="2A691155" w14:textId="77777777" w:rsidR="00413AF4" w:rsidRDefault="00413AF4" w:rsidP="004320F5">
            <w:pPr>
              <w:pStyle w:val="TAC"/>
              <w:rPr>
                <w:ins w:id="2953" w:author="Author"/>
              </w:rPr>
            </w:pPr>
            <w:ins w:id="2954" w:author="Author">
              <w:r>
                <w:t>reserved</w:t>
              </w:r>
            </w:ins>
          </w:p>
        </w:tc>
      </w:tr>
      <w:tr w:rsidR="00413AF4" w14:paraId="3DAE4380" w14:textId="77777777" w:rsidTr="004320F5">
        <w:trPr>
          <w:trHeight w:val="300"/>
          <w:jc w:val="center"/>
          <w:ins w:id="2955" w:author="Author"/>
        </w:trPr>
        <w:tc>
          <w:tcPr>
            <w:tcW w:w="896" w:type="dxa"/>
            <w:tcBorders>
              <w:top w:val="nil"/>
              <w:left w:val="single" w:sz="8" w:space="0" w:color="auto"/>
              <w:bottom w:val="nil"/>
              <w:right w:val="nil"/>
            </w:tcBorders>
            <w:vAlign w:val="center"/>
            <w:hideMark/>
          </w:tcPr>
          <w:p w14:paraId="4C811E7D" w14:textId="77777777" w:rsidR="00413AF4" w:rsidRDefault="00413AF4" w:rsidP="004320F5">
            <w:pPr>
              <w:pStyle w:val="TAC"/>
              <w:rPr>
                <w:ins w:id="2956" w:author="Author"/>
              </w:rPr>
            </w:pPr>
            <w:ins w:id="2957" w:author="Author">
              <w:r>
                <w:t>01010</w:t>
              </w:r>
            </w:ins>
          </w:p>
        </w:tc>
        <w:tc>
          <w:tcPr>
            <w:tcW w:w="828" w:type="dxa"/>
            <w:tcBorders>
              <w:top w:val="nil"/>
              <w:left w:val="nil"/>
              <w:bottom w:val="nil"/>
              <w:right w:val="single" w:sz="8" w:space="0" w:color="auto"/>
            </w:tcBorders>
            <w:vAlign w:val="center"/>
            <w:hideMark/>
          </w:tcPr>
          <w:p w14:paraId="107B8CDC" w14:textId="77777777" w:rsidR="00413AF4" w:rsidRDefault="00413AF4" w:rsidP="004320F5">
            <w:pPr>
              <w:pStyle w:val="TAC"/>
              <w:rPr>
                <w:ins w:id="2958" w:author="Author"/>
              </w:rPr>
            </w:pPr>
            <w:ins w:id="2959" w:author="Author">
              <w:r>
                <w:t>150</w:t>
              </w:r>
            </w:ins>
          </w:p>
        </w:tc>
        <w:tc>
          <w:tcPr>
            <w:tcW w:w="896" w:type="dxa"/>
            <w:tcBorders>
              <w:top w:val="nil"/>
              <w:left w:val="single" w:sz="8" w:space="0" w:color="auto"/>
              <w:bottom w:val="nil"/>
              <w:right w:val="nil"/>
            </w:tcBorders>
            <w:vAlign w:val="center"/>
          </w:tcPr>
          <w:p w14:paraId="6ED79987" w14:textId="77777777" w:rsidR="00413AF4" w:rsidRDefault="00413AF4" w:rsidP="004320F5">
            <w:pPr>
              <w:pStyle w:val="TAC"/>
              <w:rPr>
                <w:ins w:id="2960" w:author="Author"/>
              </w:rPr>
            </w:pPr>
          </w:p>
        </w:tc>
        <w:tc>
          <w:tcPr>
            <w:tcW w:w="1056" w:type="dxa"/>
            <w:tcBorders>
              <w:top w:val="nil"/>
              <w:left w:val="nil"/>
              <w:bottom w:val="nil"/>
              <w:right w:val="single" w:sz="8" w:space="0" w:color="auto"/>
            </w:tcBorders>
            <w:vAlign w:val="center"/>
          </w:tcPr>
          <w:p w14:paraId="6029C66E" w14:textId="77777777" w:rsidR="00413AF4" w:rsidRDefault="00413AF4" w:rsidP="004320F5">
            <w:pPr>
              <w:pStyle w:val="TAC"/>
              <w:rPr>
                <w:ins w:id="2961" w:author="Author"/>
              </w:rPr>
            </w:pPr>
          </w:p>
        </w:tc>
      </w:tr>
      <w:tr w:rsidR="00413AF4" w14:paraId="72383A29" w14:textId="77777777" w:rsidTr="004320F5">
        <w:trPr>
          <w:trHeight w:val="300"/>
          <w:jc w:val="center"/>
          <w:ins w:id="2962" w:author="Author"/>
        </w:trPr>
        <w:tc>
          <w:tcPr>
            <w:tcW w:w="896" w:type="dxa"/>
            <w:tcBorders>
              <w:top w:val="nil"/>
              <w:left w:val="single" w:sz="8" w:space="0" w:color="auto"/>
              <w:bottom w:val="nil"/>
              <w:right w:val="nil"/>
            </w:tcBorders>
            <w:vAlign w:val="center"/>
            <w:hideMark/>
          </w:tcPr>
          <w:p w14:paraId="616061A9" w14:textId="77777777" w:rsidR="00413AF4" w:rsidRDefault="00413AF4" w:rsidP="004320F5">
            <w:pPr>
              <w:pStyle w:val="TAC"/>
              <w:rPr>
                <w:ins w:id="2963" w:author="Author"/>
              </w:rPr>
            </w:pPr>
            <w:ins w:id="2964" w:author="Author">
              <w:r>
                <w:t>01011</w:t>
              </w:r>
            </w:ins>
          </w:p>
        </w:tc>
        <w:tc>
          <w:tcPr>
            <w:tcW w:w="828" w:type="dxa"/>
            <w:tcBorders>
              <w:top w:val="nil"/>
              <w:left w:val="nil"/>
              <w:bottom w:val="nil"/>
              <w:right w:val="single" w:sz="8" w:space="0" w:color="auto"/>
            </w:tcBorders>
            <w:vAlign w:val="center"/>
            <w:hideMark/>
          </w:tcPr>
          <w:p w14:paraId="498F7A45" w14:textId="77777777" w:rsidR="00413AF4" w:rsidRDefault="00413AF4" w:rsidP="004320F5">
            <w:pPr>
              <w:pStyle w:val="TAC"/>
              <w:rPr>
                <w:ins w:id="2965" w:author="Author"/>
              </w:rPr>
            </w:pPr>
            <w:ins w:id="2966" w:author="Author">
              <w:r>
                <w:t>165</w:t>
              </w:r>
            </w:ins>
          </w:p>
        </w:tc>
        <w:tc>
          <w:tcPr>
            <w:tcW w:w="896" w:type="dxa"/>
            <w:tcBorders>
              <w:top w:val="nil"/>
              <w:left w:val="single" w:sz="8" w:space="0" w:color="auto"/>
              <w:bottom w:val="nil"/>
              <w:right w:val="nil"/>
            </w:tcBorders>
            <w:vAlign w:val="center"/>
          </w:tcPr>
          <w:p w14:paraId="205275CC" w14:textId="77777777" w:rsidR="00413AF4" w:rsidRDefault="00413AF4" w:rsidP="004320F5">
            <w:pPr>
              <w:pStyle w:val="TAC"/>
              <w:rPr>
                <w:ins w:id="2967" w:author="Author"/>
              </w:rPr>
            </w:pPr>
          </w:p>
        </w:tc>
        <w:tc>
          <w:tcPr>
            <w:tcW w:w="1056" w:type="dxa"/>
            <w:tcBorders>
              <w:top w:val="nil"/>
              <w:left w:val="nil"/>
              <w:bottom w:val="nil"/>
              <w:right w:val="single" w:sz="8" w:space="0" w:color="auto"/>
            </w:tcBorders>
            <w:vAlign w:val="center"/>
          </w:tcPr>
          <w:p w14:paraId="167DC697" w14:textId="77777777" w:rsidR="00413AF4" w:rsidRDefault="00413AF4" w:rsidP="004320F5">
            <w:pPr>
              <w:pStyle w:val="TAC"/>
              <w:rPr>
                <w:ins w:id="2968" w:author="Author"/>
              </w:rPr>
            </w:pPr>
          </w:p>
        </w:tc>
      </w:tr>
      <w:tr w:rsidR="00413AF4" w14:paraId="34F606FD" w14:textId="77777777" w:rsidTr="004320F5">
        <w:trPr>
          <w:trHeight w:val="300"/>
          <w:jc w:val="center"/>
          <w:ins w:id="2969" w:author="Author"/>
        </w:trPr>
        <w:tc>
          <w:tcPr>
            <w:tcW w:w="896" w:type="dxa"/>
            <w:tcBorders>
              <w:top w:val="nil"/>
              <w:left w:val="single" w:sz="8" w:space="0" w:color="auto"/>
              <w:bottom w:val="nil"/>
              <w:right w:val="nil"/>
            </w:tcBorders>
            <w:vAlign w:val="center"/>
            <w:hideMark/>
          </w:tcPr>
          <w:p w14:paraId="721C36A5" w14:textId="77777777" w:rsidR="00413AF4" w:rsidRDefault="00413AF4" w:rsidP="004320F5">
            <w:pPr>
              <w:pStyle w:val="TAC"/>
              <w:rPr>
                <w:ins w:id="2970" w:author="Author"/>
              </w:rPr>
            </w:pPr>
            <w:ins w:id="2971" w:author="Author">
              <w:r>
                <w:t>01100</w:t>
              </w:r>
            </w:ins>
          </w:p>
        </w:tc>
        <w:tc>
          <w:tcPr>
            <w:tcW w:w="828" w:type="dxa"/>
            <w:tcBorders>
              <w:top w:val="nil"/>
              <w:left w:val="nil"/>
              <w:bottom w:val="nil"/>
              <w:right w:val="single" w:sz="8" w:space="0" w:color="auto"/>
            </w:tcBorders>
            <w:vAlign w:val="center"/>
            <w:hideMark/>
          </w:tcPr>
          <w:p w14:paraId="3F694C9B" w14:textId="77777777" w:rsidR="00413AF4" w:rsidRDefault="00413AF4" w:rsidP="004320F5">
            <w:pPr>
              <w:pStyle w:val="TAC"/>
              <w:rPr>
                <w:ins w:id="2972" w:author="Author"/>
              </w:rPr>
            </w:pPr>
            <w:ins w:id="2973" w:author="Author">
              <w:r>
                <w:t>180</w:t>
              </w:r>
            </w:ins>
          </w:p>
        </w:tc>
        <w:tc>
          <w:tcPr>
            <w:tcW w:w="896" w:type="dxa"/>
            <w:tcBorders>
              <w:top w:val="nil"/>
              <w:left w:val="single" w:sz="8" w:space="0" w:color="auto"/>
              <w:bottom w:val="nil"/>
              <w:right w:val="nil"/>
            </w:tcBorders>
            <w:vAlign w:val="center"/>
          </w:tcPr>
          <w:p w14:paraId="45ACA91B" w14:textId="77777777" w:rsidR="00413AF4" w:rsidRDefault="00413AF4" w:rsidP="004320F5">
            <w:pPr>
              <w:pStyle w:val="TAC"/>
              <w:rPr>
                <w:ins w:id="2974" w:author="Author"/>
              </w:rPr>
            </w:pPr>
          </w:p>
        </w:tc>
        <w:tc>
          <w:tcPr>
            <w:tcW w:w="1056" w:type="dxa"/>
            <w:tcBorders>
              <w:top w:val="nil"/>
              <w:left w:val="nil"/>
              <w:bottom w:val="nil"/>
              <w:right w:val="single" w:sz="8" w:space="0" w:color="auto"/>
            </w:tcBorders>
            <w:vAlign w:val="center"/>
          </w:tcPr>
          <w:p w14:paraId="0BE03FA3" w14:textId="77777777" w:rsidR="00413AF4" w:rsidRDefault="00413AF4" w:rsidP="004320F5">
            <w:pPr>
              <w:pStyle w:val="TAC"/>
              <w:rPr>
                <w:ins w:id="2975" w:author="Author"/>
              </w:rPr>
            </w:pPr>
          </w:p>
        </w:tc>
      </w:tr>
      <w:tr w:rsidR="00413AF4" w14:paraId="74B4DBD3" w14:textId="77777777" w:rsidTr="004320F5">
        <w:trPr>
          <w:trHeight w:val="300"/>
          <w:jc w:val="center"/>
          <w:ins w:id="2976" w:author="Author"/>
        </w:trPr>
        <w:tc>
          <w:tcPr>
            <w:tcW w:w="896" w:type="dxa"/>
            <w:tcBorders>
              <w:top w:val="nil"/>
              <w:left w:val="single" w:sz="8" w:space="0" w:color="auto"/>
              <w:bottom w:val="nil"/>
              <w:right w:val="nil"/>
            </w:tcBorders>
            <w:vAlign w:val="center"/>
            <w:hideMark/>
          </w:tcPr>
          <w:p w14:paraId="5D76E948" w14:textId="77777777" w:rsidR="00413AF4" w:rsidRDefault="00413AF4" w:rsidP="004320F5">
            <w:pPr>
              <w:pStyle w:val="TAC"/>
              <w:rPr>
                <w:ins w:id="2977" w:author="Author"/>
              </w:rPr>
            </w:pPr>
            <w:ins w:id="2978" w:author="Author">
              <w:r>
                <w:t>01101</w:t>
              </w:r>
            </w:ins>
          </w:p>
        </w:tc>
        <w:tc>
          <w:tcPr>
            <w:tcW w:w="828" w:type="dxa"/>
            <w:tcBorders>
              <w:top w:val="nil"/>
              <w:left w:val="nil"/>
              <w:bottom w:val="nil"/>
              <w:right w:val="single" w:sz="8" w:space="0" w:color="auto"/>
            </w:tcBorders>
            <w:vAlign w:val="center"/>
            <w:hideMark/>
          </w:tcPr>
          <w:p w14:paraId="35E05309" w14:textId="77777777" w:rsidR="00413AF4" w:rsidRDefault="00413AF4" w:rsidP="004320F5">
            <w:pPr>
              <w:pStyle w:val="TAC"/>
              <w:rPr>
                <w:ins w:id="2979" w:author="Author"/>
              </w:rPr>
            </w:pPr>
            <w:ins w:id="2980" w:author="Author">
              <w:r>
                <w:t>195</w:t>
              </w:r>
            </w:ins>
          </w:p>
        </w:tc>
        <w:tc>
          <w:tcPr>
            <w:tcW w:w="896" w:type="dxa"/>
            <w:tcBorders>
              <w:top w:val="nil"/>
              <w:left w:val="single" w:sz="8" w:space="0" w:color="auto"/>
              <w:bottom w:val="nil"/>
              <w:right w:val="nil"/>
            </w:tcBorders>
            <w:vAlign w:val="center"/>
          </w:tcPr>
          <w:p w14:paraId="79DE5EFA" w14:textId="77777777" w:rsidR="00413AF4" w:rsidRDefault="00413AF4" w:rsidP="004320F5">
            <w:pPr>
              <w:pStyle w:val="TAC"/>
              <w:rPr>
                <w:ins w:id="2981" w:author="Author"/>
              </w:rPr>
            </w:pPr>
          </w:p>
        </w:tc>
        <w:tc>
          <w:tcPr>
            <w:tcW w:w="1056" w:type="dxa"/>
            <w:tcBorders>
              <w:top w:val="nil"/>
              <w:left w:val="nil"/>
              <w:bottom w:val="nil"/>
              <w:right w:val="single" w:sz="8" w:space="0" w:color="auto"/>
            </w:tcBorders>
            <w:vAlign w:val="center"/>
          </w:tcPr>
          <w:p w14:paraId="62EE8D70" w14:textId="77777777" w:rsidR="00413AF4" w:rsidRDefault="00413AF4" w:rsidP="004320F5">
            <w:pPr>
              <w:pStyle w:val="TAC"/>
              <w:rPr>
                <w:ins w:id="2982" w:author="Author"/>
              </w:rPr>
            </w:pPr>
          </w:p>
        </w:tc>
      </w:tr>
      <w:tr w:rsidR="00413AF4" w14:paraId="585D609C" w14:textId="77777777" w:rsidTr="004320F5">
        <w:trPr>
          <w:trHeight w:val="300"/>
          <w:jc w:val="center"/>
          <w:ins w:id="2983" w:author="Author"/>
        </w:trPr>
        <w:tc>
          <w:tcPr>
            <w:tcW w:w="896" w:type="dxa"/>
            <w:tcBorders>
              <w:top w:val="nil"/>
              <w:left w:val="single" w:sz="8" w:space="0" w:color="auto"/>
              <w:bottom w:val="nil"/>
              <w:right w:val="nil"/>
            </w:tcBorders>
            <w:vAlign w:val="center"/>
            <w:hideMark/>
          </w:tcPr>
          <w:p w14:paraId="59621B32" w14:textId="77777777" w:rsidR="00413AF4" w:rsidRDefault="00413AF4" w:rsidP="004320F5">
            <w:pPr>
              <w:pStyle w:val="TAC"/>
              <w:rPr>
                <w:ins w:id="2984" w:author="Author"/>
              </w:rPr>
            </w:pPr>
            <w:ins w:id="2985" w:author="Author">
              <w:r>
                <w:t>01110</w:t>
              </w:r>
            </w:ins>
          </w:p>
        </w:tc>
        <w:tc>
          <w:tcPr>
            <w:tcW w:w="828" w:type="dxa"/>
            <w:tcBorders>
              <w:top w:val="nil"/>
              <w:left w:val="nil"/>
              <w:bottom w:val="nil"/>
              <w:right w:val="single" w:sz="8" w:space="0" w:color="auto"/>
            </w:tcBorders>
            <w:vAlign w:val="center"/>
            <w:hideMark/>
          </w:tcPr>
          <w:p w14:paraId="23BA3C6F" w14:textId="77777777" w:rsidR="00413AF4" w:rsidRDefault="00413AF4" w:rsidP="004320F5">
            <w:pPr>
              <w:pStyle w:val="TAC"/>
              <w:rPr>
                <w:ins w:id="2986" w:author="Author"/>
              </w:rPr>
            </w:pPr>
            <w:ins w:id="2987" w:author="Author">
              <w:r>
                <w:t>210</w:t>
              </w:r>
            </w:ins>
          </w:p>
        </w:tc>
        <w:tc>
          <w:tcPr>
            <w:tcW w:w="896" w:type="dxa"/>
            <w:tcBorders>
              <w:top w:val="nil"/>
              <w:left w:val="single" w:sz="8" w:space="0" w:color="auto"/>
              <w:bottom w:val="nil"/>
              <w:right w:val="nil"/>
            </w:tcBorders>
            <w:vAlign w:val="center"/>
          </w:tcPr>
          <w:p w14:paraId="3AAD3E0C" w14:textId="77777777" w:rsidR="00413AF4" w:rsidRDefault="00413AF4" w:rsidP="004320F5">
            <w:pPr>
              <w:pStyle w:val="TAC"/>
              <w:rPr>
                <w:ins w:id="2988" w:author="Author"/>
              </w:rPr>
            </w:pPr>
          </w:p>
        </w:tc>
        <w:tc>
          <w:tcPr>
            <w:tcW w:w="1056" w:type="dxa"/>
            <w:tcBorders>
              <w:top w:val="nil"/>
              <w:left w:val="nil"/>
              <w:bottom w:val="nil"/>
              <w:right w:val="single" w:sz="8" w:space="0" w:color="auto"/>
            </w:tcBorders>
            <w:vAlign w:val="center"/>
          </w:tcPr>
          <w:p w14:paraId="23323664" w14:textId="77777777" w:rsidR="00413AF4" w:rsidRDefault="00413AF4" w:rsidP="004320F5">
            <w:pPr>
              <w:pStyle w:val="TAC"/>
              <w:rPr>
                <w:ins w:id="2989" w:author="Author"/>
              </w:rPr>
            </w:pPr>
          </w:p>
        </w:tc>
      </w:tr>
      <w:tr w:rsidR="00413AF4" w14:paraId="5D27DE3B" w14:textId="77777777" w:rsidTr="004320F5">
        <w:trPr>
          <w:trHeight w:val="300"/>
          <w:jc w:val="center"/>
          <w:ins w:id="2990" w:author="Author"/>
        </w:trPr>
        <w:tc>
          <w:tcPr>
            <w:tcW w:w="896" w:type="dxa"/>
            <w:tcBorders>
              <w:top w:val="nil"/>
              <w:left w:val="single" w:sz="8" w:space="0" w:color="auto"/>
              <w:bottom w:val="single" w:sz="8" w:space="0" w:color="auto"/>
              <w:right w:val="nil"/>
            </w:tcBorders>
            <w:vAlign w:val="center"/>
            <w:hideMark/>
          </w:tcPr>
          <w:p w14:paraId="1150290D" w14:textId="77777777" w:rsidR="00413AF4" w:rsidRDefault="00413AF4" w:rsidP="004320F5">
            <w:pPr>
              <w:pStyle w:val="TAC"/>
              <w:rPr>
                <w:ins w:id="2991" w:author="Author"/>
              </w:rPr>
            </w:pPr>
            <w:ins w:id="2992" w:author="Author">
              <w:r>
                <w:t>01111</w:t>
              </w:r>
            </w:ins>
          </w:p>
        </w:tc>
        <w:tc>
          <w:tcPr>
            <w:tcW w:w="828" w:type="dxa"/>
            <w:tcBorders>
              <w:top w:val="nil"/>
              <w:left w:val="nil"/>
              <w:bottom w:val="single" w:sz="8" w:space="0" w:color="auto"/>
              <w:right w:val="single" w:sz="8" w:space="0" w:color="auto"/>
            </w:tcBorders>
            <w:vAlign w:val="center"/>
            <w:hideMark/>
          </w:tcPr>
          <w:p w14:paraId="4B438C2C" w14:textId="77777777" w:rsidR="00413AF4" w:rsidRDefault="00413AF4" w:rsidP="004320F5">
            <w:pPr>
              <w:pStyle w:val="TAC"/>
              <w:rPr>
                <w:ins w:id="2993" w:author="Author"/>
              </w:rPr>
            </w:pPr>
            <w:ins w:id="2994" w:author="Author">
              <w:r>
                <w:t>225</w:t>
              </w:r>
            </w:ins>
          </w:p>
        </w:tc>
        <w:tc>
          <w:tcPr>
            <w:tcW w:w="896" w:type="dxa"/>
            <w:tcBorders>
              <w:top w:val="nil"/>
              <w:left w:val="single" w:sz="8" w:space="0" w:color="auto"/>
              <w:bottom w:val="single" w:sz="8" w:space="0" w:color="auto"/>
              <w:right w:val="nil"/>
            </w:tcBorders>
            <w:vAlign w:val="center"/>
          </w:tcPr>
          <w:p w14:paraId="79655384" w14:textId="77777777" w:rsidR="00413AF4" w:rsidRDefault="00413AF4" w:rsidP="004320F5">
            <w:pPr>
              <w:pStyle w:val="TAC"/>
              <w:rPr>
                <w:ins w:id="2995" w:author="Author"/>
              </w:rPr>
            </w:pPr>
          </w:p>
        </w:tc>
        <w:tc>
          <w:tcPr>
            <w:tcW w:w="1056" w:type="dxa"/>
            <w:tcBorders>
              <w:top w:val="nil"/>
              <w:left w:val="nil"/>
              <w:bottom w:val="single" w:sz="8" w:space="0" w:color="auto"/>
              <w:right w:val="single" w:sz="8" w:space="0" w:color="auto"/>
            </w:tcBorders>
            <w:vAlign w:val="center"/>
          </w:tcPr>
          <w:p w14:paraId="3F41DF7F" w14:textId="77777777" w:rsidR="00413AF4" w:rsidRDefault="00413AF4" w:rsidP="004320F5">
            <w:pPr>
              <w:pStyle w:val="TAC"/>
              <w:rPr>
                <w:ins w:id="2996" w:author="Author"/>
              </w:rPr>
            </w:pPr>
          </w:p>
        </w:tc>
      </w:tr>
    </w:tbl>
    <w:p w14:paraId="5D856821" w14:textId="77777777" w:rsidR="00413AF4" w:rsidRDefault="00413AF4" w:rsidP="00B42D51">
      <w:pPr>
        <w:pStyle w:val="TH"/>
        <w:rPr>
          <w:ins w:id="2997" w:author="Author"/>
          <w:rFonts w:eastAsia="Arial" w:cs="Arial"/>
        </w:rPr>
      </w:pPr>
      <w:ins w:id="2998" w:author="Author">
        <w:r w:rsidRPr="00DE795B">
          <w:rPr>
            <w:rFonts w:eastAsia="Arial"/>
          </w:rPr>
          <w:t xml:space="preserve">Table </w:t>
        </w:r>
        <w:r w:rsidRPr="00DE795B">
          <w:t>A.3.5.6.4.8-2</w:t>
        </w:r>
        <w:r w:rsidRPr="00DE795B">
          <w:rPr>
            <w:rFonts w:eastAsia="Arial" w:cs="Arial"/>
            <w:bCs/>
          </w:rPr>
          <w:t>:</w:t>
        </w:r>
        <w:r>
          <w:rPr>
            <w:rFonts w:eastAsia="Arial" w:cs="Arial"/>
            <w:bCs/>
          </w:rPr>
          <w:t xml:space="preserve"> </w:t>
        </w:r>
        <w:r>
          <w:rPr>
            <w:rFonts w:eastAsia="Arial" w:cs="Arial"/>
          </w:rPr>
          <w:t>5-bit codes and respective Outer attenuation gain values (dB)</w:t>
        </w:r>
      </w:ins>
    </w:p>
    <w:tbl>
      <w:tblPr>
        <w:tblW w:w="0" w:type="auto"/>
        <w:jc w:val="center"/>
        <w:tblLayout w:type="fixed"/>
        <w:tblLook w:val="04A0" w:firstRow="1" w:lastRow="0" w:firstColumn="1" w:lastColumn="0" w:noHBand="0" w:noVBand="1"/>
      </w:tblPr>
      <w:tblGrid>
        <w:gridCol w:w="906"/>
        <w:gridCol w:w="828"/>
        <w:gridCol w:w="896"/>
        <w:gridCol w:w="1198"/>
      </w:tblGrid>
      <w:tr w:rsidR="00413AF4" w14:paraId="1759F6C3" w14:textId="77777777" w:rsidTr="00804F5E">
        <w:trPr>
          <w:trHeight w:val="300"/>
          <w:jc w:val="center"/>
          <w:ins w:id="2999" w:author="Author"/>
        </w:trPr>
        <w:tc>
          <w:tcPr>
            <w:tcW w:w="90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61F8AD00" w14:textId="77777777" w:rsidR="00413AF4" w:rsidRDefault="00413AF4" w:rsidP="004320F5">
            <w:pPr>
              <w:pStyle w:val="TAH"/>
              <w:rPr>
                <w:ins w:id="3000" w:author="Author"/>
                <w:b w:val="0"/>
                <w:bCs/>
                <w:color w:val="000000" w:themeColor="text1"/>
                <w:szCs w:val="18"/>
              </w:rPr>
            </w:pPr>
            <w:ins w:id="3001" w:author="Author">
              <w:r>
                <w:t>Code</w:t>
              </w:r>
            </w:ins>
          </w:p>
        </w:tc>
        <w:tc>
          <w:tcPr>
            <w:tcW w:w="82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1C11D23D" w14:textId="77777777" w:rsidR="00413AF4" w:rsidRDefault="00413AF4" w:rsidP="004320F5">
            <w:pPr>
              <w:pStyle w:val="TAH"/>
              <w:rPr>
                <w:ins w:id="3002" w:author="Author"/>
                <w:b w:val="0"/>
                <w:bCs/>
                <w:color w:val="000000" w:themeColor="text1"/>
                <w:szCs w:val="18"/>
              </w:rPr>
            </w:pPr>
            <w:ins w:id="3003" w:author="Author">
              <w:r>
                <w:t>Value</w:t>
              </w:r>
            </w:ins>
          </w:p>
        </w:tc>
        <w:tc>
          <w:tcPr>
            <w:tcW w:w="896" w:type="dxa"/>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72BB1D96" w14:textId="77777777" w:rsidR="00413AF4" w:rsidRDefault="00413AF4" w:rsidP="004320F5">
            <w:pPr>
              <w:pStyle w:val="TAH"/>
              <w:rPr>
                <w:ins w:id="3004" w:author="Author"/>
                <w:b w:val="0"/>
                <w:bCs/>
                <w:color w:val="000000" w:themeColor="text1"/>
                <w:szCs w:val="18"/>
              </w:rPr>
            </w:pPr>
            <w:ins w:id="3005" w:author="Author">
              <w:r>
                <w:t>Code</w:t>
              </w:r>
            </w:ins>
          </w:p>
        </w:tc>
        <w:tc>
          <w:tcPr>
            <w:tcW w:w="1198"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F6B02E0" w14:textId="77777777" w:rsidR="00413AF4" w:rsidRDefault="00413AF4" w:rsidP="004320F5">
            <w:pPr>
              <w:pStyle w:val="TAH"/>
              <w:rPr>
                <w:ins w:id="3006" w:author="Author"/>
                <w:b w:val="0"/>
                <w:bCs/>
                <w:color w:val="000000" w:themeColor="text1"/>
                <w:szCs w:val="18"/>
              </w:rPr>
            </w:pPr>
            <w:ins w:id="3007" w:author="Author">
              <w:r>
                <w:t>Value</w:t>
              </w:r>
            </w:ins>
          </w:p>
        </w:tc>
      </w:tr>
    </w:tbl>
    <w:tbl>
      <w:tblPr>
        <w:tblStyle w:val="TableGrid"/>
        <w:tblW w:w="0" w:type="auto"/>
        <w:jc w:val="center"/>
        <w:tblLayout w:type="fixed"/>
        <w:tblLook w:val="04A0" w:firstRow="1" w:lastRow="0" w:firstColumn="1" w:lastColumn="0" w:noHBand="0" w:noVBand="1"/>
      </w:tblPr>
      <w:tblGrid>
        <w:gridCol w:w="896"/>
        <w:gridCol w:w="828"/>
        <w:gridCol w:w="896"/>
        <w:gridCol w:w="1198"/>
      </w:tblGrid>
      <w:tr w:rsidR="00413AF4" w14:paraId="08260CC5" w14:textId="77777777" w:rsidTr="00F63FA8">
        <w:trPr>
          <w:trHeight w:val="300"/>
          <w:jc w:val="center"/>
          <w:ins w:id="3008" w:author="Author"/>
        </w:trPr>
        <w:tc>
          <w:tcPr>
            <w:tcW w:w="896" w:type="dxa"/>
            <w:tcBorders>
              <w:top w:val="single" w:sz="8" w:space="0" w:color="auto"/>
              <w:left w:val="single" w:sz="8" w:space="0" w:color="auto"/>
              <w:bottom w:val="nil"/>
              <w:right w:val="nil"/>
            </w:tcBorders>
            <w:vAlign w:val="center"/>
            <w:hideMark/>
          </w:tcPr>
          <w:p w14:paraId="715C50D5" w14:textId="77777777" w:rsidR="00413AF4" w:rsidRDefault="00413AF4" w:rsidP="004320F5">
            <w:pPr>
              <w:pStyle w:val="TAC"/>
              <w:rPr>
                <w:ins w:id="3009" w:author="Author"/>
                <w:color w:val="000000" w:themeColor="text1"/>
                <w:szCs w:val="18"/>
              </w:rPr>
            </w:pPr>
            <w:ins w:id="3010" w:author="Author">
              <w:r>
                <w:t>00000</w:t>
              </w:r>
            </w:ins>
          </w:p>
        </w:tc>
        <w:tc>
          <w:tcPr>
            <w:tcW w:w="828" w:type="dxa"/>
            <w:tcBorders>
              <w:top w:val="single" w:sz="8" w:space="0" w:color="auto"/>
              <w:left w:val="nil"/>
              <w:bottom w:val="nil"/>
              <w:right w:val="single" w:sz="8" w:space="0" w:color="auto"/>
            </w:tcBorders>
            <w:vAlign w:val="center"/>
          </w:tcPr>
          <w:p w14:paraId="7D95EBD8" w14:textId="77777777" w:rsidR="00413AF4" w:rsidRDefault="00413AF4" w:rsidP="004320F5">
            <w:pPr>
              <w:pStyle w:val="TAC"/>
              <w:rPr>
                <w:ins w:id="3011" w:author="Author"/>
                <w:color w:val="000000" w:themeColor="text1"/>
                <w:szCs w:val="18"/>
              </w:rPr>
            </w:pPr>
            <w:ins w:id="3012" w:author="Author">
              <w:r>
                <w:t>-Inf</w:t>
              </w:r>
            </w:ins>
          </w:p>
        </w:tc>
        <w:tc>
          <w:tcPr>
            <w:tcW w:w="896" w:type="dxa"/>
            <w:tcBorders>
              <w:top w:val="single" w:sz="8" w:space="0" w:color="auto"/>
              <w:left w:val="single" w:sz="8" w:space="0" w:color="auto"/>
              <w:bottom w:val="nil"/>
              <w:right w:val="nil"/>
            </w:tcBorders>
            <w:vAlign w:val="center"/>
            <w:hideMark/>
          </w:tcPr>
          <w:p w14:paraId="7B85B008" w14:textId="77777777" w:rsidR="00413AF4" w:rsidRDefault="00413AF4" w:rsidP="004320F5">
            <w:pPr>
              <w:pStyle w:val="TAC"/>
              <w:rPr>
                <w:ins w:id="3013" w:author="Author"/>
                <w:color w:val="000000" w:themeColor="text1"/>
                <w:szCs w:val="18"/>
              </w:rPr>
            </w:pPr>
            <w:ins w:id="3014" w:author="Author">
              <w:r>
                <w:t>10000</w:t>
              </w:r>
            </w:ins>
          </w:p>
        </w:tc>
        <w:tc>
          <w:tcPr>
            <w:tcW w:w="1198" w:type="dxa"/>
            <w:tcBorders>
              <w:top w:val="single" w:sz="8" w:space="0" w:color="auto"/>
              <w:left w:val="nil"/>
              <w:bottom w:val="nil"/>
              <w:right w:val="single" w:sz="8" w:space="0" w:color="auto"/>
            </w:tcBorders>
            <w:vAlign w:val="center"/>
          </w:tcPr>
          <w:p w14:paraId="52BF18C5" w14:textId="77777777" w:rsidR="00413AF4" w:rsidRDefault="00413AF4" w:rsidP="004320F5">
            <w:pPr>
              <w:pStyle w:val="TAC"/>
              <w:rPr>
                <w:ins w:id="3015" w:author="Author"/>
                <w:color w:val="000000" w:themeColor="text1"/>
                <w:szCs w:val="18"/>
              </w:rPr>
            </w:pPr>
            <w:ins w:id="3016" w:author="Author">
              <w:r>
                <w:t>-45</w:t>
              </w:r>
            </w:ins>
          </w:p>
        </w:tc>
      </w:tr>
      <w:tr w:rsidR="00413AF4" w14:paraId="09C6E393" w14:textId="77777777" w:rsidTr="00F63FA8">
        <w:trPr>
          <w:trHeight w:val="300"/>
          <w:jc w:val="center"/>
          <w:ins w:id="3017" w:author="Author"/>
        </w:trPr>
        <w:tc>
          <w:tcPr>
            <w:tcW w:w="896" w:type="dxa"/>
            <w:tcBorders>
              <w:top w:val="nil"/>
              <w:left w:val="single" w:sz="8" w:space="0" w:color="auto"/>
              <w:bottom w:val="nil"/>
              <w:right w:val="nil"/>
            </w:tcBorders>
            <w:vAlign w:val="center"/>
            <w:hideMark/>
          </w:tcPr>
          <w:p w14:paraId="36C494D1" w14:textId="77777777" w:rsidR="00413AF4" w:rsidRDefault="00413AF4" w:rsidP="00F63FA8">
            <w:pPr>
              <w:pStyle w:val="TAC"/>
              <w:rPr>
                <w:ins w:id="3018" w:author="Author"/>
                <w:color w:val="000000" w:themeColor="text1"/>
                <w:szCs w:val="18"/>
              </w:rPr>
            </w:pPr>
            <w:ins w:id="3019" w:author="Author">
              <w:r>
                <w:t>00001</w:t>
              </w:r>
            </w:ins>
          </w:p>
        </w:tc>
        <w:tc>
          <w:tcPr>
            <w:tcW w:w="828" w:type="dxa"/>
            <w:tcBorders>
              <w:top w:val="nil"/>
              <w:left w:val="nil"/>
              <w:bottom w:val="nil"/>
              <w:right w:val="single" w:sz="8" w:space="0" w:color="auto"/>
            </w:tcBorders>
            <w:vAlign w:val="center"/>
          </w:tcPr>
          <w:p w14:paraId="2E8DF90F" w14:textId="77777777" w:rsidR="00413AF4" w:rsidRDefault="00413AF4" w:rsidP="00F63FA8">
            <w:pPr>
              <w:pStyle w:val="TAC"/>
              <w:rPr>
                <w:ins w:id="3020" w:author="Author"/>
                <w:color w:val="000000" w:themeColor="text1"/>
                <w:szCs w:val="18"/>
              </w:rPr>
            </w:pPr>
            <w:ins w:id="3021" w:author="Author">
              <w:r>
                <w:t>-90</w:t>
              </w:r>
            </w:ins>
          </w:p>
        </w:tc>
        <w:tc>
          <w:tcPr>
            <w:tcW w:w="896" w:type="dxa"/>
            <w:tcBorders>
              <w:top w:val="nil"/>
              <w:left w:val="single" w:sz="8" w:space="0" w:color="auto"/>
              <w:bottom w:val="nil"/>
              <w:right w:val="nil"/>
            </w:tcBorders>
            <w:vAlign w:val="center"/>
            <w:hideMark/>
          </w:tcPr>
          <w:p w14:paraId="179873D7" w14:textId="77777777" w:rsidR="00413AF4" w:rsidRDefault="00413AF4" w:rsidP="00F63FA8">
            <w:pPr>
              <w:pStyle w:val="TAC"/>
              <w:rPr>
                <w:ins w:id="3022" w:author="Author"/>
                <w:color w:val="000000" w:themeColor="text1"/>
                <w:szCs w:val="18"/>
              </w:rPr>
            </w:pPr>
            <w:ins w:id="3023" w:author="Author">
              <w:r>
                <w:t>10001</w:t>
              </w:r>
            </w:ins>
          </w:p>
        </w:tc>
        <w:tc>
          <w:tcPr>
            <w:tcW w:w="1198" w:type="dxa"/>
            <w:tcBorders>
              <w:top w:val="nil"/>
              <w:left w:val="nil"/>
              <w:bottom w:val="nil"/>
              <w:right w:val="single" w:sz="8" w:space="0" w:color="auto"/>
            </w:tcBorders>
            <w:vAlign w:val="center"/>
          </w:tcPr>
          <w:p w14:paraId="4EA0CC35" w14:textId="77777777" w:rsidR="00413AF4" w:rsidRDefault="00413AF4" w:rsidP="00F63FA8">
            <w:pPr>
              <w:pStyle w:val="TAC"/>
              <w:rPr>
                <w:ins w:id="3024" w:author="Author"/>
                <w:color w:val="000000" w:themeColor="text1"/>
                <w:szCs w:val="18"/>
              </w:rPr>
            </w:pPr>
            <w:ins w:id="3025" w:author="Author">
              <w:r>
                <w:t>-42</w:t>
              </w:r>
            </w:ins>
          </w:p>
        </w:tc>
      </w:tr>
      <w:tr w:rsidR="00413AF4" w14:paraId="5BC21D7D" w14:textId="77777777" w:rsidTr="00F63FA8">
        <w:trPr>
          <w:trHeight w:val="300"/>
          <w:jc w:val="center"/>
          <w:ins w:id="3026" w:author="Author"/>
        </w:trPr>
        <w:tc>
          <w:tcPr>
            <w:tcW w:w="896" w:type="dxa"/>
            <w:tcBorders>
              <w:top w:val="nil"/>
              <w:left w:val="single" w:sz="8" w:space="0" w:color="auto"/>
              <w:bottom w:val="nil"/>
              <w:right w:val="nil"/>
            </w:tcBorders>
            <w:vAlign w:val="center"/>
            <w:hideMark/>
          </w:tcPr>
          <w:p w14:paraId="2E153B78" w14:textId="77777777" w:rsidR="00413AF4" w:rsidRDefault="00413AF4" w:rsidP="00F63FA8">
            <w:pPr>
              <w:pStyle w:val="TAC"/>
              <w:rPr>
                <w:ins w:id="3027" w:author="Author"/>
                <w:color w:val="000000" w:themeColor="text1"/>
                <w:szCs w:val="18"/>
              </w:rPr>
            </w:pPr>
            <w:ins w:id="3028" w:author="Author">
              <w:r>
                <w:t>00010</w:t>
              </w:r>
            </w:ins>
          </w:p>
        </w:tc>
        <w:tc>
          <w:tcPr>
            <w:tcW w:w="828" w:type="dxa"/>
            <w:tcBorders>
              <w:top w:val="nil"/>
              <w:left w:val="nil"/>
              <w:bottom w:val="nil"/>
              <w:right w:val="single" w:sz="8" w:space="0" w:color="auto"/>
            </w:tcBorders>
            <w:vAlign w:val="center"/>
          </w:tcPr>
          <w:p w14:paraId="7F9745DA" w14:textId="77777777" w:rsidR="00413AF4" w:rsidRDefault="00413AF4" w:rsidP="00F63FA8">
            <w:pPr>
              <w:pStyle w:val="TAC"/>
              <w:rPr>
                <w:ins w:id="3029" w:author="Author"/>
                <w:color w:val="000000" w:themeColor="text1"/>
                <w:szCs w:val="18"/>
              </w:rPr>
            </w:pPr>
            <w:ins w:id="3030" w:author="Author">
              <w:r>
                <w:t>-87</w:t>
              </w:r>
            </w:ins>
          </w:p>
        </w:tc>
        <w:tc>
          <w:tcPr>
            <w:tcW w:w="896" w:type="dxa"/>
            <w:tcBorders>
              <w:top w:val="nil"/>
              <w:left w:val="single" w:sz="8" w:space="0" w:color="auto"/>
              <w:bottom w:val="nil"/>
              <w:right w:val="nil"/>
            </w:tcBorders>
            <w:vAlign w:val="center"/>
            <w:hideMark/>
          </w:tcPr>
          <w:p w14:paraId="695FC589" w14:textId="77777777" w:rsidR="00413AF4" w:rsidRDefault="00413AF4" w:rsidP="00F63FA8">
            <w:pPr>
              <w:pStyle w:val="TAC"/>
              <w:rPr>
                <w:ins w:id="3031" w:author="Author"/>
                <w:color w:val="000000" w:themeColor="text1"/>
                <w:szCs w:val="18"/>
              </w:rPr>
            </w:pPr>
            <w:ins w:id="3032" w:author="Author">
              <w:r>
                <w:t>10010</w:t>
              </w:r>
            </w:ins>
          </w:p>
        </w:tc>
        <w:tc>
          <w:tcPr>
            <w:tcW w:w="1198" w:type="dxa"/>
            <w:tcBorders>
              <w:top w:val="nil"/>
              <w:left w:val="nil"/>
              <w:bottom w:val="nil"/>
              <w:right w:val="single" w:sz="8" w:space="0" w:color="auto"/>
            </w:tcBorders>
            <w:vAlign w:val="center"/>
          </w:tcPr>
          <w:p w14:paraId="1A2A1707" w14:textId="77777777" w:rsidR="00413AF4" w:rsidRDefault="00413AF4" w:rsidP="00F63FA8">
            <w:pPr>
              <w:pStyle w:val="TAC"/>
              <w:rPr>
                <w:ins w:id="3033" w:author="Author"/>
                <w:color w:val="000000" w:themeColor="text1"/>
                <w:szCs w:val="18"/>
              </w:rPr>
            </w:pPr>
            <w:ins w:id="3034" w:author="Author">
              <w:r>
                <w:t>-39</w:t>
              </w:r>
            </w:ins>
          </w:p>
        </w:tc>
      </w:tr>
      <w:tr w:rsidR="00413AF4" w14:paraId="537B448C" w14:textId="77777777" w:rsidTr="00F63FA8">
        <w:trPr>
          <w:trHeight w:val="300"/>
          <w:jc w:val="center"/>
          <w:ins w:id="3035" w:author="Author"/>
        </w:trPr>
        <w:tc>
          <w:tcPr>
            <w:tcW w:w="896" w:type="dxa"/>
            <w:tcBorders>
              <w:top w:val="nil"/>
              <w:left w:val="single" w:sz="8" w:space="0" w:color="auto"/>
              <w:bottom w:val="nil"/>
              <w:right w:val="nil"/>
            </w:tcBorders>
            <w:vAlign w:val="center"/>
            <w:hideMark/>
          </w:tcPr>
          <w:p w14:paraId="40F23C39" w14:textId="77777777" w:rsidR="00413AF4" w:rsidRDefault="00413AF4" w:rsidP="00F63FA8">
            <w:pPr>
              <w:pStyle w:val="TAC"/>
              <w:rPr>
                <w:ins w:id="3036" w:author="Author"/>
                <w:color w:val="000000" w:themeColor="text1"/>
                <w:szCs w:val="18"/>
              </w:rPr>
            </w:pPr>
            <w:ins w:id="3037" w:author="Author">
              <w:r>
                <w:t>00011</w:t>
              </w:r>
            </w:ins>
          </w:p>
        </w:tc>
        <w:tc>
          <w:tcPr>
            <w:tcW w:w="828" w:type="dxa"/>
            <w:tcBorders>
              <w:top w:val="nil"/>
              <w:left w:val="nil"/>
              <w:bottom w:val="nil"/>
              <w:right w:val="single" w:sz="8" w:space="0" w:color="auto"/>
            </w:tcBorders>
            <w:vAlign w:val="center"/>
          </w:tcPr>
          <w:p w14:paraId="27FD1B31" w14:textId="77777777" w:rsidR="00413AF4" w:rsidRDefault="00413AF4" w:rsidP="00F63FA8">
            <w:pPr>
              <w:pStyle w:val="TAC"/>
              <w:rPr>
                <w:ins w:id="3038" w:author="Author"/>
                <w:color w:val="000000" w:themeColor="text1"/>
                <w:szCs w:val="18"/>
              </w:rPr>
            </w:pPr>
            <w:ins w:id="3039" w:author="Author">
              <w:r>
                <w:t>-84</w:t>
              </w:r>
            </w:ins>
          </w:p>
        </w:tc>
        <w:tc>
          <w:tcPr>
            <w:tcW w:w="896" w:type="dxa"/>
            <w:tcBorders>
              <w:top w:val="nil"/>
              <w:left w:val="single" w:sz="8" w:space="0" w:color="auto"/>
              <w:bottom w:val="nil"/>
              <w:right w:val="nil"/>
            </w:tcBorders>
            <w:vAlign w:val="center"/>
            <w:hideMark/>
          </w:tcPr>
          <w:p w14:paraId="34090164" w14:textId="77777777" w:rsidR="00413AF4" w:rsidRDefault="00413AF4" w:rsidP="00F63FA8">
            <w:pPr>
              <w:pStyle w:val="TAC"/>
              <w:rPr>
                <w:ins w:id="3040" w:author="Author"/>
                <w:color w:val="000000" w:themeColor="text1"/>
                <w:szCs w:val="18"/>
              </w:rPr>
            </w:pPr>
            <w:ins w:id="3041" w:author="Author">
              <w:r>
                <w:t>10011</w:t>
              </w:r>
            </w:ins>
          </w:p>
        </w:tc>
        <w:tc>
          <w:tcPr>
            <w:tcW w:w="1198" w:type="dxa"/>
            <w:tcBorders>
              <w:top w:val="nil"/>
              <w:left w:val="nil"/>
              <w:bottom w:val="nil"/>
              <w:right w:val="single" w:sz="8" w:space="0" w:color="auto"/>
            </w:tcBorders>
            <w:vAlign w:val="center"/>
          </w:tcPr>
          <w:p w14:paraId="588723F5" w14:textId="77777777" w:rsidR="00413AF4" w:rsidRDefault="00413AF4" w:rsidP="00F63FA8">
            <w:pPr>
              <w:pStyle w:val="TAC"/>
              <w:rPr>
                <w:ins w:id="3042" w:author="Author"/>
                <w:color w:val="000000" w:themeColor="text1"/>
                <w:szCs w:val="18"/>
              </w:rPr>
            </w:pPr>
            <w:ins w:id="3043" w:author="Author">
              <w:r>
                <w:t>-36</w:t>
              </w:r>
            </w:ins>
          </w:p>
        </w:tc>
      </w:tr>
      <w:tr w:rsidR="00413AF4" w14:paraId="6A7C9816" w14:textId="77777777" w:rsidTr="00F63FA8">
        <w:trPr>
          <w:trHeight w:val="300"/>
          <w:jc w:val="center"/>
          <w:ins w:id="3044" w:author="Author"/>
        </w:trPr>
        <w:tc>
          <w:tcPr>
            <w:tcW w:w="896" w:type="dxa"/>
            <w:tcBorders>
              <w:top w:val="nil"/>
              <w:left w:val="single" w:sz="8" w:space="0" w:color="auto"/>
              <w:bottom w:val="nil"/>
              <w:right w:val="nil"/>
            </w:tcBorders>
            <w:vAlign w:val="center"/>
            <w:hideMark/>
          </w:tcPr>
          <w:p w14:paraId="3B0180D5" w14:textId="77777777" w:rsidR="00413AF4" w:rsidRDefault="00413AF4" w:rsidP="00F63FA8">
            <w:pPr>
              <w:pStyle w:val="TAC"/>
              <w:rPr>
                <w:ins w:id="3045" w:author="Author"/>
                <w:color w:val="000000" w:themeColor="text1"/>
                <w:szCs w:val="18"/>
              </w:rPr>
            </w:pPr>
            <w:ins w:id="3046" w:author="Author">
              <w:r>
                <w:t>00100</w:t>
              </w:r>
            </w:ins>
          </w:p>
        </w:tc>
        <w:tc>
          <w:tcPr>
            <w:tcW w:w="828" w:type="dxa"/>
            <w:tcBorders>
              <w:top w:val="nil"/>
              <w:left w:val="nil"/>
              <w:bottom w:val="nil"/>
              <w:right w:val="single" w:sz="8" w:space="0" w:color="auto"/>
            </w:tcBorders>
            <w:vAlign w:val="center"/>
          </w:tcPr>
          <w:p w14:paraId="43B83A47" w14:textId="77777777" w:rsidR="00413AF4" w:rsidRDefault="00413AF4" w:rsidP="00F63FA8">
            <w:pPr>
              <w:pStyle w:val="TAC"/>
              <w:rPr>
                <w:ins w:id="3047" w:author="Author"/>
                <w:color w:val="000000" w:themeColor="text1"/>
                <w:szCs w:val="18"/>
              </w:rPr>
            </w:pPr>
            <w:ins w:id="3048" w:author="Author">
              <w:r>
                <w:t>-81</w:t>
              </w:r>
            </w:ins>
          </w:p>
        </w:tc>
        <w:tc>
          <w:tcPr>
            <w:tcW w:w="896" w:type="dxa"/>
            <w:tcBorders>
              <w:top w:val="nil"/>
              <w:left w:val="single" w:sz="8" w:space="0" w:color="auto"/>
              <w:bottom w:val="nil"/>
              <w:right w:val="nil"/>
            </w:tcBorders>
            <w:vAlign w:val="center"/>
            <w:hideMark/>
          </w:tcPr>
          <w:p w14:paraId="0DA099E7" w14:textId="77777777" w:rsidR="00413AF4" w:rsidRDefault="00413AF4" w:rsidP="00F63FA8">
            <w:pPr>
              <w:pStyle w:val="TAC"/>
              <w:rPr>
                <w:ins w:id="3049" w:author="Author"/>
                <w:color w:val="000000" w:themeColor="text1"/>
                <w:szCs w:val="18"/>
              </w:rPr>
            </w:pPr>
            <w:ins w:id="3050" w:author="Author">
              <w:r>
                <w:t>10100</w:t>
              </w:r>
            </w:ins>
          </w:p>
        </w:tc>
        <w:tc>
          <w:tcPr>
            <w:tcW w:w="1198" w:type="dxa"/>
            <w:tcBorders>
              <w:top w:val="nil"/>
              <w:left w:val="nil"/>
              <w:bottom w:val="nil"/>
              <w:right w:val="single" w:sz="8" w:space="0" w:color="auto"/>
            </w:tcBorders>
            <w:vAlign w:val="center"/>
          </w:tcPr>
          <w:p w14:paraId="653CD9CE" w14:textId="77777777" w:rsidR="00413AF4" w:rsidRDefault="00413AF4" w:rsidP="00F63FA8">
            <w:pPr>
              <w:pStyle w:val="TAC"/>
              <w:rPr>
                <w:ins w:id="3051" w:author="Author"/>
                <w:color w:val="000000" w:themeColor="text1"/>
                <w:szCs w:val="18"/>
              </w:rPr>
            </w:pPr>
            <w:ins w:id="3052" w:author="Author">
              <w:r>
                <w:t>-33</w:t>
              </w:r>
            </w:ins>
          </w:p>
        </w:tc>
      </w:tr>
      <w:tr w:rsidR="00413AF4" w14:paraId="72D27E28" w14:textId="77777777" w:rsidTr="00F63FA8">
        <w:trPr>
          <w:trHeight w:val="300"/>
          <w:jc w:val="center"/>
          <w:ins w:id="3053" w:author="Author"/>
        </w:trPr>
        <w:tc>
          <w:tcPr>
            <w:tcW w:w="896" w:type="dxa"/>
            <w:tcBorders>
              <w:top w:val="nil"/>
              <w:left w:val="single" w:sz="8" w:space="0" w:color="auto"/>
              <w:bottom w:val="nil"/>
              <w:right w:val="nil"/>
            </w:tcBorders>
            <w:vAlign w:val="center"/>
            <w:hideMark/>
          </w:tcPr>
          <w:p w14:paraId="48E3858B" w14:textId="77777777" w:rsidR="00413AF4" w:rsidRDefault="00413AF4" w:rsidP="00F63FA8">
            <w:pPr>
              <w:pStyle w:val="TAC"/>
              <w:rPr>
                <w:ins w:id="3054" w:author="Author"/>
                <w:color w:val="000000" w:themeColor="text1"/>
                <w:szCs w:val="18"/>
              </w:rPr>
            </w:pPr>
            <w:ins w:id="3055" w:author="Author">
              <w:r>
                <w:t>00101</w:t>
              </w:r>
            </w:ins>
          </w:p>
        </w:tc>
        <w:tc>
          <w:tcPr>
            <w:tcW w:w="828" w:type="dxa"/>
            <w:tcBorders>
              <w:top w:val="nil"/>
              <w:left w:val="nil"/>
              <w:bottom w:val="nil"/>
              <w:right w:val="single" w:sz="8" w:space="0" w:color="auto"/>
            </w:tcBorders>
            <w:vAlign w:val="center"/>
          </w:tcPr>
          <w:p w14:paraId="5B870182" w14:textId="77777777" w:rsidR="00413AF4" w:rsidRDefault="00413AF4" w:rsidP="00F63FA8">
            <w:pPr>
              <w:pStyle w:val="TAC"/>
              <w:rPr>
                <w:ins w:id="3056" w:author="Author"/>
                <w:color w:val="000000" w:themeColor="text1"/>
                <w:szCs w:val="18"/>
              </w:rPr>
            </w:pPr>
            <w:ins w:id="3057" w:author="Author">
              <w:r>
                <w:t>-78</w:t>
              </w:r>
            </w:ins>
          </w:p>
        </w:tc>
        <w:tc>
          <w:tcPr>
            <w:tcW w:w="896" w:type="dxa"/>
            <w:tcBorders>
              <w:top w:val="nil"/>
              <w:left w:val="single" w:sz="8" w:space="0" w:color="auto"/>
              <w:bottom w:val="nil"/>
              <w:right w:val="nil"/>
            </w:tcBorders>
            <w:vAlign w:val="center"/>
            <w:hideMark/>
          </w:tcPr>
          <w:p w14:paraId="6551B429" w14:textId="77777777" w:rsidR="00413AF4" w:rsidRDefault="00413AF4" w:rsidP="00F63FA8">
            <w:pPr>
              <w:pStyle w:val="TAC"/>
              <w:rPr>
                <w:ins w:id="3058" w:author="Author"/>
                <w:color w:val="000000" w:themeColor="text1"/>
                <w:szCs w:val="18"/>
              </w:rPr>
            </w:pPr>
            <w:ins w:id="3059" w:author="Author">
              <w:r>
                <w:t>10101</w:t>
              </w:r>
            </w:ins>
          </w:p>
        </w:tc>
        <w:tc>
          <w:tcPr>
            <w:tcW w:w="1198" w:type="dxa"/>
            <w:tcBorders>
              <w:top w:val="nil"/>
              <w:left w:val="nil"/>
              <w:bottom w:val="nil"/>
              <w:right w:val="single" w:sz="8" w:space="0" w:color="auto"/>
            </w:tcBorders>
            <w:vAlign w:val="center"/>
          </w:tcPr>
          <w:p w14:paraId="0A79843B" w14:textId="77777777" w:rsidR="00413AF4" w:rsidRDefault="00413AF4" w:rsidP="00F63FA8">
            <w:pPr>
              <w:pStyle w:val="TAC"/>
              <w:rPr>
                <w:ins w:id="3060" w:author="Author"/>
                <w:color w:val="000000" w:themeColor="text1"/>
                <w:szCs w:val="18"/>
              </w:rPr>
            </w:pPr>
            <w:ins w:id="3061" w:author="Author">
              <w:r>
                <w:t>-30</w:t>
              </w:r>
            </w:ins>
          </w:p>
        </w:tc>
      </w:tr>
      <w:tr w:rsidR="00413AF4" w14:paraId="56CDF1B9" w14:textId="77777777" w:rsidTr="00F63FA8">
        <w:trPr>
          <w:trHeight w:val="300"/>
          <w:jc w:val="center"/>
          <w:ins w:id="3062" w:author="Author"/>
        </w:trPr>
        <w:tc>
          <w:tcPr>
            <w:tcW w:w="896" w:type="dxa"/>
            <w:tcBorders>
              <w:top w:val="nil"/>
              <w:left w:val="single" w:sz="8" w:space="0" w:color="auto"/>
              <w:bottom w:val="nil"/>
              <w:right w:val="nil"/>
            </w:tcBorders>
            <w:vAlign w:val="center"/>
            <w:hideMark/>
          </w:tcPr>
          <w:p w14:paraId="103EC39D" w14:textId="77777777" w:rsidR="00413AF4" w:rsidRDefault="00413AF4" w:rsidP="00F63FA8">
            <w:pPr>
              <w:pStyle w:val="TAC"/>
              <w:rPr>
                <w:ins w:id="3063" w:author="Author"/>
                <w:color w:val="000000" w:themeColor="text1"/>
                <w:szCs w:val="18"/>
              </w:rPr>
            </w:pPr>
            <w:ins w:id="3064" w:author="Author">
              <w:r>
                <w:t>00110</w:t>
              </w:r>
            </w:ins>
          </w:p>
        </w:tc>
        <w:tc>
          <w:tcPr>
            <w:tcW w:w="828" w:type="dxa"/>
            <w:tcBorders>
              <w:top w:val="nil"/>
              <w:left w:val="nil"/>
              <w:bottom w:val="nil"/>
              <w:right w:val="single" w:sz="8" w:space="0" w:color="auto"/>
            </w:tcBorders>
            <w:vAlign w:val="center"/>
          </w:tcPr>
          <w:p w14:paraId="52E313E8" w14:textId="77777777" w:rsidR="00413AF4" w:rsidRDefault="00413AF4" w:rsidP="00F63FA8">
            <w:pPr>
              <w:pStyle w:val="TAC"/>
              <w:rPr>
                <w:ins w:id="3065" w:author="Author"/>
                <w:color w:val="000000" w:themeColor="text1"/>
                <w:szCs w:val="18"/>
              </w:rPr>
            </w:pPr>
            <w:ins w:id="3066" w:author="Author">
              <w:r>
                <w:t>-75</w:t>
              </w:r>
            </w:ins>
          </w:p>
        </w:tc>
        <w:tc>
          <w:tcPr>
            <w:tcW w:w="896" w:type="dxa"/>
            <w:tcBorders>
              <w:top w:val="nil"/>
              <w:left w:val="single" w:sz="8" w:space="0" w:color="auto"/>
              <w:bottom w:val="nil"/>
              <w:right w:val="nil"/>
            </w:tcBorders>
            <w:vAlign w:val="center"/>
            <w:hideMark/>
          </w:tcPr>
          <w:p w14:paraId="6C7F9C1F" w14:textId="77777777" w:rsidR="00413AF4" w:rsidRDefault="00413AF4" w:rsidP="00F63FA8">
            <w:pPr>
              <w:pStyle w:val="TAC"/>
              <w:rPr>
                <w:ins w:id="3067" w:author="Author"/>
                <w:color w:val="000000" w:themeColor="text1"/>
                <w:szCs w:val="18"/>
              </w:rPr>
            </w:pPr>
            <w:ins w:id="3068" w:author="Author">
              <w:r>
                <w:t>10110</w:t>
              </w:r>
            </w:ins>
          </w:p>
        </w:tc>
        <w:tc>
          <w:tcPr>
            <w:tcW w:w="1198" w:type="dxa"/>
            <w:tcBorders>
              <w:top w:val="nil"/>
              <w:left w:val="nil"/>
              <w:bottom w:val="nil"/>
              <w:right w:val="single" w:sz="8" w:space="0" w:color="auto"/>
            </w:tcBorders>
            <w:vAlign w:val="center"/>
          </w:tcPr>
          <w:p w14:paraId="7695403A" w14:textId="77777777" w:rsidR="00413AF4" w:rsidRDefault="00413AF4" w:rsidP="00F63FA8">
            <w:pPr>
              <w:pStyle w:val="TAC"/>
              <w:rPr>
                <w:ins w:id="3069" w:author="Author"/>
                <w:color w:val="000000" w:themeColor="text1"/>
                <w:szCs w:val="18"/>
              </w:rPr>
            </w:pPr>
            <w:ins w:id="3070" w:author="Author">
              <w:r>
                <w:t>-27</w:t>
              </w:r>
            </w:ins>
          </w:p>
        </w:tc>
      </w:tr>
      <w:tr w:rsidR="00413AF4" w14:paraId="73D1037C" w14:textId="77777777" w:rsidTr="00F63FA8">
        <w:trPr>
          <w:trHeight w:val="300"/>
          <w:jc w:val="center"/>
          <w:ins w:id="3071" w:author="Author"/>
        </w:trPr>
        <w:tc>
          <w:tcPr>
            <w:tcW w:w="896" w:type="dxa"/>
            <w:tcBorders>
              <w:top w:val="nil"/>
              <w:left w:val="single" w:sz="8" w:space="0" w:color="auto"/>
              <w:bottom w:val="nil"/>
              <w:right w:val="nil"/>
            </w:tcBorders>
            <w:vAlign w:val="center"/>
            <w:hideMark/>
          </w:tcPr>
          <w:p w14:paraId="35BF1B67" w14:textId="77777777" w:rsidR="00413AF4" w:rsidRDefault="00413AF4" w:rsidP="00F63FA8">
            <w:pPr>
              <w:pStyle w:val="TAC"/>
              <w:rPr>
                <w:ins w:id="3072" w:author="Author"/>
                <w:color w:val="000000" w:themeColor="text1"/>
                <w:szCs w:val="18"/>
              </w:rPr>
            </w:pPr>
            <w:ins w:id="3073" w:author="Author">
              <w:r>
                <w:t>00111</w:t>
              </w:r>
            </w:ins>
          </w:p>
        </w:tc>
        <w:tc>
          <w:tcPr>
            <w:tcW w:w="828" w:type="dxa"/>
            <w:tcBorders>
              <w:top w:val="nil"/>
              <w:left w:val="nil"/>
              <w:bottom w:val="nil"/>
              <w:right w:val="single" w:sz="8" w:space="0" w:color="auto"/>
            </w:tcBorders>
            <w:vAlign w:val="center"/>
          </w:tcPr>
          <w:p w14:paraId="7F8B060C" w14:textId="77777777" w:rsidR="00413AF4" w:rsidRDefault="00413AF4" w:rsidP="00F63FA8">
            <w:pPr>
              <w:pStyle w:val="TAC"/>
              <w:rPr>
                <w:ins w:id="3074" w:author="Author"/>
                <w:color w:val="000000" w:themeColor="text1"/>
                <w:szCs w:val="18"/>
              </w:rPr>
            </w:pPr>
            <w:ins w:id="3075" w:author="Author">
              <w:r>
                <w:t>-72</w:t>
              </w:r>
            </w:ins>
          </w:p>
        </w:tc>
        <w:tc>
          <w:tcPr>
            <w:tcW w:w="896" w:type="dxa"/>
            <w:tcBorders>
              <w:top w:val="nil"/>
              <w:left w:val="single" w:sz="8" w:space="0" w:color="auto"/>
              <w:bottom w:val="nil"/>
              <w:right w:val="nil"/>
            </w:tcBorders>
            <w:vAlign w:val="center"/>
            <w:hideMark/>
          </w:tcPr>
          <w:p w14:paraId="1373ED14" w14:textId="77777777" w:rsidR="00413AF4" w:rsidRDefault="00413AF4" w:rsidP="00F63FA8">
            <w:pPr>
              <w:pStyle w:val="TAC"/>
              <w:rPr>
                <w:ins w:id="3076" w:author="Author"/>
                <w:color w:val="000000" w:themeColor="text1"/>
                <w:szCs w:val="18"/>
              </w:rPr>
            </w:pPr>
            <w:ins w:id="3077" w:author="Author">
              <w:r>
                <w:t>10111</w:t>
              </w:r>
            </w:ins>
          </w:p>
        </w:tc>
        <w:tc>
          <w:tcPr>
            <w:tcW w:w="1198" w:type="dxa"/>
            <w:tcBorders>
              <w:top w:val="nil"/>
              <w:left w:val="nil"/>
              <w:bottom w:val="nil"/>
              <w:right w:val="single" w:sz="8" w:space="0" w:color="auto"/>
            </w:tcBorders>
            <w:vAlign w:val="center"/>
          </w:tcPr>
          <w:p w14:paraId="615ACF56" w14:textId="77777777" w:rsidR="00413AF4" w:rsidRDefault="00413AF4" w:rsidP="00F63FA8">
            <w:pPr>
              <w:pStyle w:val="TAC"/>
              <w:rPr>
                <w:ins w:id="3078" w:author="Author"/>
                <w:color w:val="000000" w:themeColor="text1"/>
                <w:szCs w:val="18"/>
              </w:rPr>
            </w:pPr>
            <w:ins w:id="3079" w:author="Author">
              <w:r>
                <w:t>-24</w:t>
              </w:r>
            </w:ins>
          </w:p>
        </w:tc>
      </w:tr>
      <w:tr w:rsidR="00413AF4" w14:paraId="4C21A56B" w14:textId="77777777" w:rsidTr="00F63FA8">
        <w:trPr>
          <w:trHeight w:val="300"/>
          <w:jc w:val="center"/>
          <w:ins w:id="3080" w:author="Author"/>
        </w:trPr>
        <w:tc>
          <w:tcPr>
            <w:tcW w:w="896" w:type="dxa"/>
            <w:tcBorders>
              <w:top w:val="nil"/>
              <w:left w:val="single" w:sz="8" w:space="0" w:color="auto"/>
              <w:bottom w:val="nil"/>
              <w:right w:val="nil"/>
            </w:tcBorders>
            <w:vAlign w:val="center"/>
            <w:hideMark/>
          </w:tcPr>
          <w:p w14:paraId="347FA5CE" w14:textId="77777777" w:rsidR="00413AF4" w:rsidRDefault="00413AF4" w:rsidP="00F63FA8">
            <w:pPr>
              <w:pStyle w:val="TAC"/>
              <w:rPr>
                <w:ins w:id="3081" w:author="Author"/>
                <w:color w:val="000000" w:themeColor="text1"/>
                <w:szCs w:val="18"/>
              </w:rPr>
            </w:pPr>
            <w:ins w:id="3082" w:author="Author">
              <w:r>
                <w:t>01000</w:t>
              </w:r>
            </w:ins>
          </w:p>
        </w:tc>
        <w:tc>
          <w:tcPr>
            <w:tcW w:w="828" w:type="dxa"/>
            <w:tcBorders>
              <w:top w:val="nil"/>
              <w:left w:val="nil"/>
              <w:bottom w:val="nil"/>
              <w:right w:val="single" w:sz="8" w:space="0" w:color="auto"/>
            </w:tcBorders>
            <w:vAlign w:val="center"/>
          </w:tcPr>
          <w:p w14:paraId="2008B01F" w14:textId="77777777" w:rsidR="00413AF4" w:rsidRDefault="00413AF4" w:rsidP="00F63FA8">
            <w:pPr>
              <w:pStyle w:val="TAC"/>
              <w:rPr>
                <w:ins w:id="3083" w:author="Author"/>
                <w:color w:val="000000" w:themeColor="text1"/>
                <w:szCs w:val="18"/>
              </w:rPr>
            </w:pPr>
            <w:ins w:id="3084" w:author="Author">
              <w:r>
                <w:t>-69</w:t>
              </w:r>
            </w:ins>
          </w:p>
        </w:tc>
        <w:tc>
          <w:tcPr>
            <w:tcW w:w="896" w:type="dxa"/>
            <w:tcBorders>
              <w:top w:val="nil"/>
              <w:left w:val="single" w:sz="8" w:space="0" w:color="auto"/>
              <w:bottom w:val="nil"/>
              <w:right w:val="nil"/>
            </w:tcBorders>
            <w:vAlign w:val="center"/>
            <w:hideMark/>
          </w:tcPr>
          <w:p w14:paraId="08595867" w14:textId="77777777" w:rsidR="00413AF4" w:rsidRDefault="00413AF4" w:rsidP="00F63FA8">
            <w:pPr>
              <w:pStyle w:val="TAC"/>
              <w:rPr>
                <w:ins w:id="3085" w:author="Author"/>
                <w:color w:val="000000" w:themeColor="text1"/>
                <w:szCs w:val="18"/>
              </w:rPr>
            </w:pPr>
            <w:ins w:id="3086" w:author="Author">
              <w:r>
                <w:t>11000</w:t>
              </w:r>
            </w:ins>
          </w:p>
        </w:tc>
        <w:tc>
          <w:tcPr>
            <w:tcW w:w="1198" w:type="dxa"/>
            <w:tcBorders>
              <w:top w:val="nil"/>
              <w:left w:val="nil"/>
              <w:bottom w:val="nil"/>
              <w:right w:val="single" w:sz="8" w:space="0" w:color="auto"/>
            </w:tcBorders>
            <w:vAlign w:val="center"/>
          </w:tcPr>
          <w:p w14:paraId="66A1114D" w14:textId="77777777" w:rsidR="00413AF4" w:rsidRDefault="00413AF4" w:rsidP="00F63FA8">
            <w:pPr>
              <w:pStyle w:val="TAC"/>
              <w:rPr>
                <w:ins w:id="3087" w:author="Author"/>
                <w:color w:val="000000" w:themeColor="text1"/>
                <w:szCs w:val="18"/>
              </w:rPr>
            </w:pPr>
            <w:ins w:id="3088" w:author="Author">
              <w:r>
                <w:t>-21</w:t>
              </w:r>
            </w:ins>
          </w:p>
        </w:tc>
      </w:tr>
      <w:tr w:rsidR="00413AF4" w14:paraId="020484B7" w14:textId="77777777" w:rsidTr="00F63FA8">
        <w:trPr>
          <w:trHeight w:val="300"/>
          <w:jc w:val="center"/>
          <w:ins w:id="3089" w:author="Author"/>
        </w:trPr>
        <w:tc>
          <w:tcPr>
            <w:tcW w:w="896" w:type="dxa"/>
            <w:tcBorders>
              <w:top w:val="nil"/>
              <w:left w:val="single" w:sz="8" w:space="0" w:color="auto"/>
              <w:bottom w:val="nil"/>
              <w:right w:val="nil"/>
            </w:tcBorders>
            <w:vAlign w:val="center"/>
            <w:hideMark/>
          </w:tcPr>
          <w:p w14:paraId="41D3C9AC" w14:textId="77777777" w:rsidR="00413AF4" w:rsidRDefault="00413AF4" w:rsidP="00F63FA8">
            <w:pPr>
              <w:pStyle w:val="TAC"/>
              <w:rPr>
                <w:ins w:id="3090" w:author="Author"/>
                <w:color w:val="000000" w:themeColor="text1"/>
                <w:szCs w:val="18"/>
              </w:rPr>
            </w:pPr>
            <w:ins w:id="3091" w:author="Author">
              <w:r>
                <w:t>01001</w:t>
              </w:r>
            </w:ins>
          </w:p>
        </w:tc>
        <w:tc>
          <w:tcPr>
            <w:tcW w:w="828" w:type="dxa"/>
            <w:tcBorders>
              <w:top w:val="nil"/>
              <w:left w:val="nil"/>
              <w:bottom w:val="nil"/>
              <w:right w:val="single" w:sz="8" w:space="0" w:color="auto"/>
            </w:tcBorders>
            <w:vAlign w:val="center"/>
          </w:tcPr>
          <w:p w14:paraId="74EC901E" w14:textId="77777777" w:rsidR="00413AF4" w:rsidRDefault="00413AF4" w:rsidP="00F63FA8">
            <w:pPr>
              <w:pStyle w:val="TAC"/>
              <w:rPr>
                <w:ins w:id="3092" w:author="Author"/>
                <w:color w:val="000000" w:themeColor="text1"/>
                <w:szCs w:val="18"/>
              </w:rPr>
            </w:pPr>
            <w:ins w:id="3093" w:author="Author">
              <w:r>
                <w:t>-66</w:t>
              </w:r>
            </w:ins>
          </w:p>
        </w:tc>
        <w:tc>
          <w:tcPr>
            <w:tcW w:w="896" w:type="dxa"/>
            <w:tcBorders>
              <w:top w:val="nil"/>
              <w:left w:val="single" w:sz="8" w:space="0" w:color="auto"/>
              <w:bottom w:val="nil"/>
              <w:right w:val="nil"/>
            </w:tcBorders>
            <w:vAlign w:val="center"/>
            <w:hideMark/>
          </w:tcPr>
          <w:p w14:paraId="3261B76D" w14:textId="77777777" w:rsidR="00413AF4" w:rsidRDefault="00413AF4" w:rsidP="00F63FA8">
            <w:pPr>
              <w:pStyle w:val="TAC"/>
              <w:rPr>
                <w:ins w:id="3094" w:author="Author"/>
                <w:color w:val="000000" w:themeColor="text1"/>
                <w:szCs w:val="18"/>
              </w:rPr>
            </w:pPr>
            <w:ins w:id="3095" w:author="Author">
              <w:r>
                <w:t>11001</w:t>
              </w:r>
            </w:ins>
          </w:p>
        </w:tc>
        <w:tc>
          <w:tcPr>
            <w:tcW w:w="1198" w:type="dxa"/>
            <w:tcBorders>
              <w:top w:val="nil"/>
              <w:left w:val="nil"/>
              <w:bottom w:val="nil"/>
              <w:right w:val="single" w:sz="8" w:space="0" w:color="auto"/>
            </w:tcBorders>
            <w:vAlign w:val="center"/>
          </w:tcPr>
          <w:p w14:paraId="69C6930F" w14:textId="77777777" w:rsidR="00413AF4" w:rsidRDefault="00413AF4" w:rsidP="00F63FA8">
            <w:pPr>
              <w:pStyle w:val="TAC"/>
              <w:rPr>
                <w:ins w:id="3096" w:author="Author"/>
                <w:color w:val="000000" w:themeColor="text1"/>
                <w:szCs w:val="18"/>
              </w:rPr>
            </w:pPr>
            <w:ins w:id="3097" w:author="Author">
              <w:r>
                <w:t>-18</w:t>
              </w:r>
            </w:ins>
          </w:p>
        </w:tc>
      </w:tr>
      <w:tr w:rsidR="00413AF4" w14:paraId="6D2688D4" w14:textId="77777777" w:rsidTr="00F63FA8">
        <w:trPr>
          <w:trHeight w:val="300"/>
          <w:jc w:val="center"/>
          <w:ins w:id="3098" w:author="Author"/>
        </w:trPr>
        <w:tc>
          <w:tcPr>
            <w:tcW w:w="896" w:type="dxa"/>
            <w:tcBorders>
              <w:top w:val="nil"/>
              <w:left w:val="single" w:sz="8" w:space="0" w:color="auto"/>
              <w:bottom w:val="nil"/>
              <w:right w:val="nil"/>
            </w:tcBorders>
            <w:vAlign w:val="center"/>
            <w:hideMark/>
          </w:tcPr>
          <w:p w14:paraId="026400EE" w14:textId="77777777" w:rsidR="00413AF4" w:rsidRDefault="00413AF4" w:rsidP="00F63FA8">
            <w:pPr>
              <w:pStyle w:val="TAC"/>
              <w:rPr>
                <w:ins w:id="3099" w:author="Author"/>
                <w:color w:val="000000" w:themeColor="text1"/>
                <w:szCs w:val="18"/>
              </w:rPr>
            </w:pPr>
            <w:ins w:id="3100" w:author="Author">
              <w:r>
                <w:t>01010</w:t>
              </w:r>
            </w:ins>
          </w:p>
        </w:tc>
        <w:tc>
          <w:tcPr>
            <w:tcW w:w="828" w:type="dxa"/>
            <w:tcBorders>
              <w:top w:val="nil"/>
              <w:left w:val="nil"/>
              <w:bottom w:val="nil"/>
              <w:right w:val="single" w:sz="8" w:space="0" w:color="auto"/>
            </w:tcBorders>
            <w:vAlign w:val="center"/>
          </w:tcPr>
          <w:p w14:paraId="51845087" w14:textId="77777777" w:rsidR="00413AF4" w:rsidRDefault="00413AF4" w:rsidP="00F63FA8">
            <w:pPr>
              <w:pStyle w:val="TAC"/>
              <w:rPr>
                <w:ins w:id="3101" w:author="Author"/>
                <w:color w:val="000000" w:themeColor="text1"/>
                <w:szCs w:val="18"/>
              </w:rPr>
            </w:pPr>
            <w:ins w:id="3102" w:author="Author">
              <w:r>
                <w:t>-63</w:t>
              </w:r>
            </w:ins>
          </w:p>
        </w:tc>
        <w:tc>
          <w:tcPr>
            <w:tcW w:w="896" w:type="dxa"/>
            <w:tcBorders>
              <w:top w:val="nil"/>
              <w:left w:val="single" w:sz="8" w:space="0" w:color="auto"/>
              <w:bottom w:val="nil"/>
              <w:right w:val="nil"/>
            </w:tcBorders>
            <w:vAlign w:val="center"/>
            <w:hideMark/>
          </w:tcPr>
          <w:p w14:paraId="5C122001" w14:textId="77777777" w:rsidR="00413AF4" w:rsidRDefault="00413AF4" w:rsidP="00F63FA8">
            <w:pPr>
              <w:pStyle w:val="TAC"/>
              <w:rPr>
                <w:ins w:id="3103" w:author="Author"/>
                <w:color w:val="000000" w:themeColor="text1"/>
                <w:szCs w:val="18"/>
              </w:rPr>
            </w:pPr>
            <w:ins w:id="3104" w:author="Author">
              <w:r>
                <w:t>11010</w:t>
              </w:r>
            </w:ins>
          </w:p>
        </w:tc>
        <w:tc>
          <w:tcPr>
            <w:tcW w:w="1198" w:type="dxa"/>
            <w:tcBorders>
              <w:top w:val="nil"/>
              <w:left w:val="nil"/>
              <w:bottom w:val="nil"/>
              <w:right w:val="single" w:sz="8" w:space="0" w:color="auto"/>
            </w:tcBorders>
            <w:vAlign w:val="center"/>
          </w:tcPr>
          <w:p w14:paraId="3E62BE2D" w14:textId="77777777" w:rsidR="00413AF4" w:rsidRDefault="00413AF4" w:rsidP="00F63FA8">
            <w:pPr>
              <w:pStyle w:val="TAC"/>
              <w:rPr>
                <w:ins w:id="3105" w:author="Author"/>
                <w:color w:val="000000" w:themeColor="text1"/>
                <w:szCs w:val="18"/>
              </w:rPr>
            </w:pPr>
            <w:ins w:id="3106" w:author="Author">
              <w:r>
                <w:t>-15</w:t>
              </w:r>
            </w:ins>
          </w:p>
        </w:tc>
      </w:tr>
      <w:tr w:rsidR="00413AF4" w14:paraId="52A1E533" w14:textId="77777777" w:rsidTr="00F63FA8">
        <w:trPr>
          <w:trHeight w:val="300"/>
          <w:jc w:val="center"/>
          <w:ins w:id="3107" w:author="Author"/>
        </w:trPr>
        <w:tc>
          <w:tcPr>
            <w:tcW w:w="896" w:type="dxa"/>
            <w:tcBorders>
              <w:top w:val="nil"/>
              <w:left w:val="single" w:sz="8" w:space="0" w:color="auto"/>
              <w:bottom w:val="nil"/>
              <w:right w:val="nil"/>
            </w:tcBorders>
            <w:vAlign w:val="center"/>
            <w:hideMark/>
          </w:tcPr>
          <w:p w14:paraId="7A5C2DF7" w14:textId="77777777" w:rsidR="00413AF4" w:rsidRDefault="00413AF4" w:rsidP="00F63FA8">
            <w:pPr>
              <w:pStyle w:val="TAC"/>
              <w:rPr>
                <w:ins w:id="3108" w:author="Author"/>
                <w:color w:val="000000" w:themeColor="text1"/>
                <w:szCs w:val="18"/>
              </w:rPr>
            </w:pPr>
            <w:ins w:id="3109" w:author="Author">
              <w:r>
                <w:t>01011</w:t>
              </w:r>
            </w:ins>
          </w:p>
        </w:tc>
        <w:tc>
          <w:tcPr>
            <w:tcW w:w="828" w:type="dxa"/>
            <w:tcBorders>
              <w:top w:val="nil"/>
              <w:left w:val="nil"/>
              <w:bottom w:val="nil"/>
              <w:right w:val="single" w:sz="8" w:space="0" w:color="auto"/>
            </w:tcBorders>
            <w:vAlign w:val="center"/>
          </w:tcPr>
          <w:p w14:paraId="3D5C4DCC" w14:textId="77777777" w:rsidR="00413AF4" w:rsidRDefault="00413AF4" w:rsidP="00F63FA8">
            <w:pPr>
              <w:pStyle w:val="TAC"/>
              <w:rPr>
                <w:ins w:id="3110" w:author="Author"/>
                <w:color w:val="000000" w:themeColor="text1"/>
                <w:szCs w:val="18"/>
              </w:rPr>
            </w:pPr>
            <w:ins w:id="3111" w:author="Author">
              <w:r>
                <w:t>-60</w:t>
              </w:r>
            </w:ins>
          </w:p>
        </w:tc>
        <w:tc>
          <w:tcPr>
            <w:tcW w:w="896" w:type="dxa"/>
            <w:tcBorders>
              <w:top w:val="nil"/>
              <w:left w:val="single" w:sz="8" w:space="0" w:color="auto"/>
              <w:bottom w:val="nil"/>
              <w:right w:val="nil"/>
            </w:tcBorders>
            <w:vAlign w:val="center"/>
            <w:hideMark/>
          </w:tcPr>
          <w:p w14:paraId="192168B3" w14:textId="77777777" w:rsidR="00413AF4" w:rsidRDefault="00413AF4" w:rsidP="00F63FA8">
            <w:pPr>
              <w:pStyle w:val="TAC"/>
              <w:rPr>
                <w:ins w:id="3112" w:author="Author"/>
                <w:color w:val="000000" w:themeColor="text1"/>
                <w:szCs w:val="18"/>
              </w:rPr>
            </w:pPr>
            <w:ins w:id="3113" w:author="Author">
              <w:r>
                <w:t>11011</w:t>
              </w:r>
            </w:ins>
          </w:p>
        </w:tc>
        <w:tc>
          <w:tcPr>
            <w:tcW w:w="1198" w:type="dxa"/>
            <w:tcBorders>
              <w:top w:val="nil"/>
              <w:left w:val="nil"/>
              <w:bottom w:val="nil"/>
              <w:right w:val="single" w:sz="8" w:space="0" w:color="auto"/>
            </w:tcBorders>
            <w:vAlign w:val="center"/>
          </w:tcPr>
          <w:p w14:paraId="31BA497C" w14:textId="77777777" w:rsidR="00413AF4" w:rsidRDefault="00413AF4" w:rsidP="00F63FA8">
            <w:pPr>
              <w:pStyle w:val="TAC"/>
              <w:rPr>
                <w:ins w:id="3114" w:author="Author"/>
                <w:color w:val="000000" w:themeColor="text1"/>
                <w:szCs w:val="18"/>
              </w:rPr>
            </w:pPr>
            <w:ins w:id="3115" w:author="Author">
              <w:r>
                <w:t>-12</w:t>
              </w:r>
            </w:ins>
          </w:p>
        </w:tc>
      </w:tr>
      <w:tr w:rsidR="00413AF4" w14:paraId="4564387F" w14:textId="77777777" w:rsidTr="00F63FA8">
        <w:trPr>
          <w:trHeight w:val="300"/>
          <w:jc w:val="center"/>
          <w:ins w:id="3116" w:author="Author"/>
        </w:trPr>
        <w:tc>
          <w:tcPr>
            <w:tcW w:w="896" w:type="dxa"/>
            <w:tcBorders>
              <w:top w:val="nil"/>
              <w:left w:val="single" w:sz="8" w:space="0" w:color="auto"/>
              <w:bottom w:val="nil"/>
              <w:right w:val="nil"/>
            </w:tcBorders>
            <w:vAlign w:val="center"/>
            <w:hideMark/>
          </w:tcPr>
          <w:p w14:paraId="27E2B67D" w14:textId="77777777" w:rsidR="00413AF4" w:rsidRDefault="00413AF4" w:rsidP="00F63FA8">
            <w:pPr>
              <w:pStyle w:val="TAC"/>
              <w:rPr>
                <w:ins w:id="3117" w:author="Author"/>
                <w:color w:val="000000" w:themeColor="text1"/>
                <w:szCs w:val="18"/>
              </w:rPr>
            </w:pPr>
            <w:ins w:id="3118" w:author="Author">
              <w:r>
                <w:t>01100</w:t>
              </w:r>
            </w:ins>
          </w:p>
        </w:tc>
        <w:tc>
          <w:tcPr>
            <w:tcW w:w="828" w:type="dxa"/>
            <w:tcBorders>
              <w:top w:val="nil"/>
              <w:left w:val="nil"/>
              <w:bottom w:val="nil"/>
              <w:right w:val="single" w:sz="8" w:space="0" w:color="auto"/>
            </w:tcBorders>
            <w:vAlign w:val="center"/>
          </w:tcPr>
          <w:p w14:paraId="3F7F8E89" w14:textId="77777777" w:rsidR="00413AF4" w:rsidRDefault="00413AF4" w:rsidP="00F63FA8">
            <w:pPr>
              <w:pStyle w:val="TAC"/>
              <w:rPr>
                <w:ins w:id="3119" w:author="Author"/>
                <w:color w:val="000000" w:themeColor="text1"/>
                <w:szCs w:val="18"/>
              </w:rPr>
            </w:pPr>
            <w:ins w:id="3120" w:author="Author">
              <w:r>
                <w:t>-57</w:t>
              </w:r>
            </w:ins>
          </w:p>
        </w:tc>
        <w:tc>
          <w:tcPr>
            <w:tcW w:w="896" w:type="dxa"/>
            <w:tcBorders>
              <w:top w:val="nil"/>
              <w:left w:val="single" w:sz="8" w:space="0" w:color="auto"/>
              <w:bottom w:val="nil"/>
              <w:right w:val="nil"/>
            </w:tcBorders>
            <w:vAlign w:val="center"/>
            <w:hideMark/>
          </w:tcPr>
          <w:p w14:paraId="1B8BEF4B" w14:textId="77777777" w:rsidR="00413AF4" w:rsidRDefault="00413AF4" w:rsidP="00F63FA8">
            <w:pPr>
              <w:pStyle w:val="TAC"/>
              <w:rPr>
                <w:ins w:id="3121" w:author="Author"/>
                <w:color w:val="000000" w:themeColor="text1"/>
                <w:szCs w:val="18"/>
              </w:rPr>
            </w:pPr>
            <w:ins w:id="3122" w:author="Author">
              <w:r>
                <w:t>11100</w:t>
              </w:r>
            </w:ins>
          </w:p>
        </w:tc>
        <w:tc>
          <w:tcPr>
            <w:tcW w:w="1198" w:type="dxa"/>
            <w:tcBorders>
              <w:top w:val="nil"/>
              <w:left w:val="nil"/>
              <w:bottom w:val="nil"/>
              <w:right w:val="single" w:sz="8" w:space="0" w:color="auto"/>
            </w:tcBorders>
            <w:vAlign w:val="center"/>
          </w:tcPr>
          <w:p w14:paraId="6267DBB2" w14:textId="77777777" w:rsidR="00413AF4" w:rsidRDefault="00413AF4" w:rsidP="00F63FA8">
            <w:pPr>
              <w:pStyle w:val="TAC"/>
              <w:rPr>
                <w:ins w:id="3123" w:author="Author"/>
                <w:color w:val="000000" w:themeColor="text1"/>
                <w:szCs w:val="18"/>
              </w:rPr>
            </w:pPr>
            <w:ins w:id="3124" w:author="Author">
              <w:r>
                <w:t>-9</w:t>
              </w:r>
            </w:ins>
          </w:p>
        </w:tc>
      </w:tr>
      <w:tr w:rsidR="00413AF4" w14:paraId="0C0B869D" w14:textId="77777777" w:rsidTr="00F63FA8">
        <w:trPr>
          <w:trHeight w:val="300"/>
          <w:jc w:val="center"/>
          <w:ins w:id="3125" w:author="Author"/>
        </w:trPr>
        <w:tc>
          <w:tcPr>
            <w:tcW w:w="896" w:type="dxa"/>
            <w:tcBorders>
              <w:top w:val="nil"/>
              <w:left w:val="single" w:sz="8" w:space="0" w:color="auto"/>
              <w:bottom w:val="nil"/>
              <w:right w:val="nil"/>
            </w:tcBorders>
            <w:vAlign w:val="center"/>
            <w:hideMark/>
          </w:tcPr>
          <w:p w14:paraId="30D82B24" w14:textId="77777777" w:rsidR="00413AF4" w:rsidRDefault="00413AF4" w:rsidP="00F63FA8">
            <w:pPr>
              <w:pStyle w:val="TAC"/>
              <w:rPr>
                <w:ins w:id="3126" w:author="Author"/>
                <w:color w:val="000000" w:themeColor="text1"/>
                <w:szCs w:val="18"/>
              </w:rPr>
            </w:pPr>
            <w:ins w:id="3127" w:author="Author">
              <w:r>
                <w:t>01101</w:t>
              </w:r>
            </w:ins>
          </w:p>
        </w:tc>
        <w:tc>
          <w:tcPr>
            <w:tcW w:w="828" w:type="dxa"/>
            <w:tcBorders>
              <w:top w:val="nil"/>
              <w:left w:val="nil"/>
              <w:bottom w:val="nil"/>
              <w:right w:val="single" w:sz="8" w:space="0" w:color="auto"/>
            </w:tcBorders>
            <w:vAlign w:val="center"/>
          </w:tcPr>
          <w:p w14:paraId="6FFBD719" w14:textId="77777777" w:rsidR="00413AF4" w:rsidRDefault="00413AF4" w:rsidP="00F63FA8">
            <w:pPr>
              <w:pStyle w:val="TAC"/>
              <w:rPr>
                <w:ins w:id="3128" w:author="Author"/>
                <w:color w:val="000000" w:themeColor="text1"/>
                <w:szCs w:val="18"/>
              </w:rPr>
            </w:pPr>
            <w:ins w:id="3129" w:author="Author">
              <w:r>
                <w:t>-54</w:t>
              </w:r>
            </w:ins>
          </w:p>
        </w:tc>
        <w:tc>
          <w:tcPr>
            <w:tcW w:w="896" w:type="dxa"/>
            <w:tcBorders>
              <w:top w:val="nil"/>
              <w:left w:val="single" w:sz="8" w:space="0" w:color="auto"/>
              <w:bottom w:val="nil"/>
              <w:right w:val="nil"/>
            </w:tcBorders>
            <w:vAlign w:val="center"/>
            <w:hideMark/>
          </w:tcPr>
          <w:p w14:paraId="2B77BDD0" w14:textId="77777777" w:rsidR="00413AF4" w:rsidRDefault="00413AF4" w:rsidP="00F63FA8">
            <w:pPr>
              <w:pStyle w:val="TAC"/>
              <w:rPr>
                <w:ins w:id="3130" w:author="Author"/>
                <w:color w:val="000000" w:themeColor="text1"/>
                <w:szCs w:val="18"/>
              </w:rPr>
            </w:pPr>
            <w:ins w:id="3131" w:author="Author">
              <w:r>
                <w:t>11101</w:t>
              </w:r>
            </w:ins>
          </w:p>
        </w:tc>
        <w:tc>
          <w:tcPr>
            <w:tcW w:w="1198" w:type="dxa"/>
            <w:tcBorders>
              <w:top w:val="nil"/>
              <w:left w:val="nil"/>
              <w:bottom w:val="nil"/>
              <w:right w:val="single" w:sz="8" w:space="0" w:color="auto"/>
            </w:tcBorders>
            <w:vAlign w:val="center"/>
          </w:tcPr>
          <w:p w14:paraId="2BB9A569" w14:textId="77777777" w:rsidR="00413AF4" w:rsidRDefault="00413AF4" w:rsidP="00F63FA8">
            <w:pPr>
              <w:pStyle w:val="TAC"/>
              <w:rPr>
                <w:ins w:id="3132" w:author="Author"/>
                <w:color w:val="000000" w:themeColor="text1"/>
                <w:szCs w:val="18"/>
              </w:rPr>
            </w:pPr>
            <w:ins w:id="3133" w:author="Author">
              <w:r>
                <w:t>-6</w:t>
              </w:r>
            </w:ins>
          </w:p>
        </w:tc>
      </w:tr>
      <w:tr w:rsidR="00413AF4" w14:paraId="4C71ADC5" w14:textId="77777777" w:rsidTr="00F63FA8">
        <w:trPr>
          <w:trHeight w:val="300"/>
          <w:jc w:val="center"/>
          <w:ins w:id="3134" w:author="Author"/>
        </w:trPr>
        <w:tc>
          <w:tcPr>
            <w:tcW w:w="896" w:type="dxa"/>
            <w:tcBorders>
              <w:top w:val="nil"/>
              <w:left w:val="single" w:sz="8" w:space="0" w:color="auto"/>
              <w:bottom w:val="nil"/>
              <w:right w:val="nil"/>
            </w:tcBorders>
            <w:vAlign w:val="center"/>
            <w:hideMark/>
          </w:tcPr>
          <w:p w14:paraId="3137E3DE" w14:textId="77777777" w:rsidR="00413AF4" w:rsidRDefault="00413AF4" w:rsidP="00F63FA8">
            <w:pPr>
              <w:pStyle w:val="TAC"/>
              <w:rPr>
                <w:ins w:id="3135" w:author="Author"/>
                <w:color w:val="000000" w:themeColor="text1"/>
                <w:szCs w:val="18"/>
              </w:rPr>
            </w:pPr>
            <w:ins w:id="3136" w:author="Author">
              <w:r>
                <w:t>01110</w:t>
              </w:r>
            </w:ins>
          </w:p>
        </w:tc>
        <w:tc>
          <w:tcPr>
            <w:tcW w:w="828" w:type="dxa"/>
            <w:tcBorders>
              <w:top w:val="nil"/>
              <w:left w:val="nil"/>
              <w:bottom w:val="nil"/>
              <w:right w:val="single" w:sz="8" w:space="0" w:color="auto"/>
            </w:tcBorders>
            <w:vAlign w:val="center"/>
          </w:tcPr>
          <w:p w14:paraId="482D8348" w14:textId="77777777" w:rsidR="00413AF4" w:rsidRDefault="00413AF4" w:rsidP="00F63FA8">
            <w:pPr>
              <w:pStyle w:val="TAC"/>
              <w:rPr>
                <w:ins w:id="3137" w:author="Author"/>
                <w:color w:val="000000" w:themeColor="text1"/>
                <w:szCs w:val="18"/>
              </w:rPr>
            </w:pPr>
            <w:ins w:id="3138" w:author="Author">
              <w:r>
                <w:t>-51</w:t>
              </w:r>
            </w:ins>
          </w:p>
        </w:tc>
        <w:tc>
          <w:tcPr>
            <w:tcW w:w="896" w:type="dxa"/>
            <w:tcBorders>
              <w:top w:val="nil"/>
              <w:left w:val="single" w:sz="8" w:space="0" w:color="auto"/>
              <w:bottom w:val="nil"/>
              <w:right w:val="nil"/>
            </w:tcBorders>
            <w:vAlign w:val="center"/>
            <w:hideMark/>
          </w:tcPr>
          <w:p w14:paraId="15122D83" w14:textId="77777777" w:rsidR="00413AF4" w:rsidRDefault="00413AF4" w:rsidP="00F63FA8">
            <w:pPr>
              <w:pStyle w:val="TAC"/>
              <w:rPr>
                <w:ins w:id="3139" w:author="Author"/>
                <w:color w:val="000000" w:themeColor="text1"/>
                <w:szCs w:val="18"/>
              </w:rPr>
            </w:pPr>
            <w:ins w:id="3140" w:author="Author">
              <w:r>
                <w:t>11110</w:t>
              </w:r>
            </w:ins>
          </w:p>
        </w:tc>
        <w:tc>
          <w:tcPr>
            <w:tcW w:w="1198" w:type="dxa"/>
            <w:tcBorders>
              <w:top w:val="nil"/>
              <w:left w:val="nil"/>
              <w:bottom w:val="nil"/>
              <w:right w:val="single" w:sz="8" w:space="0" w:color="auto"/>
            </w:tcBorders>
            <w:vAlign w:val="center"/>
          </w:tcPr>
          <w:p w14:paraId="7568B196" w14:textId="77777777" w:rsidR="00413AF4" w:rsidRDefault="00413AF4" w:rsidP="00F63FA8">
            <w:pPr>
              <w:pStyle w:val="TAC"/>
              <w:rPr>
                <w:ins w:id="3141" w:author="Author"/>
                <w:color w:val="000000" w:themeColor="text1"/>
                <w:szCs w:val="18"/>
              </w:rPr>
            </w:pPr>
            <w:ins w:id="3142" w:author="Author">
              <w:r>
                <w:t>-3</w:t>
              </w:r>
            </w:ins>
          </w:p>
        </w:tc>
      </w:tr>
      <w:tr w:rsidR="00413AF4" w14:paraId="4ABEF689" w14:textId="77777777" w:rsidTr="004320F5">
        <w:trPr>
          <w:trHeight w:val="300"/>
          <w:jc w:val="center"/>
          <w:ins w:id="3143" w:author="Author"/>
        </w:trPr>
        <w:tc>
          <w:tcPr>
            <w:tcW w:w="896" w:type="dxa"/>
            <w:tcBorders>
              <w:top w:val="nil"/>
              <w:left w:val="single" w:sz="8" w:space="0" w:color="auto"/>
              <w:bottom w:val="single" w:sz="8" w:space="0" w:color="auto"/>
              <w:right w:val="nil"/>
            </w:tcBorders>
            <w:vAlign w:val="center"/>
            <w:hideMark/>
          </w:tcPr>
          <w:p w14:paraId="40243628" w14:textId="77777777" w:rsidR="00413AF4" w:rsidRDefault="00413AF4" w:rsidP="00F63FA8">
            <w:pPr>
              <w:pStyle w:val="TAC"/>
              <w:rPr>
                <w:ins w:id="3144" w:author="Author"/>
                <w:color w:val="000000" w:themeColor="text1"/>
                <w:szCs w:val="18"/>
              </w:rPr>
            </w:pPr>
            <w:ins w:id="3145" w:author="Author">
              <w:r>
                <w:t>01111</w:t>
              </w:r>
            </w:ins>
          </w:p>
        </w:tc>
        <w:tc>
          <w:tcPr>
            <w:tcW w:w="828" w:type="dxa"/>
            <w:tcBorders>
              <w:top w:val="nil"/>
              <w:left w:val="nil"/>
              <w:bottom w:val="single" w:sz="8" w:space="0" w:color="auto"/>
              <w:right w:val="single" w:sz="8" w:space="0" w:color="auto"/>
            </w:tcBorders>
            <w:vAlign w:val="center"/>
            <w:hideMark/>
          </w:tcPr>
          <w:p w14:paraId="483E8355" w14:textId="77777777" w:rsidR="00413AF4" w:rsidRDefault="00413AF4" w:rsidP="00F63FA8">
            <w:pPr>
              <w:pStyle w:val="TAC"/>
              <w:rPr>
                <w:ins w:id="3146" w:author="Author"/>
                <w:color w:val="000000" w:themeColor="text1"/>
                <w:szCs w:val="18"/>
              </w:rPr>
            </w:pPr>
            <w:ins w:id="3147" w:author="Author">
              <w:r>
                <w:t>-48</w:t>
              </w:r>
            </w:ins>
          </w:p>
        </w:tc>
        <w:tc>
          <w:tcPr>
            <w:tcW w:w="896" w:type="dxa"/>
            <w:tcBorders>
              <w:top w:val="nil"/>
              <w:left w:val="single" w:sz="8" w:space="0" w:color="auto"/>
              <w:bottom w:val="single" w:sz="8" w:space="0" w:color="auto"/>
              <w:right w:val="nil"/>
            </w:tcBorders>
            <w:vAlign w:val="center"/>
            <w:hideMark/>
          </w:tcPr>
          <w:p w14:paraId="214135D0" w14:textId="77777777" w:rsidR="00413AF4" w:rsidRDefault="00413AF4" w:rsidP="00F63FA8">
            <w:pPr>
              <w:pStyle w:val="TAC"/>
              <w:rPr>
                <w:ins w:id="3148" w:author="Author"/>
                <w:color w:val="000000" w:themeColor="text1"/>
                <w:szCs w:val="18"/>
              </w:rPr>
            </w:pPr>
            <w:ins w:id="3149" w:author="Author">
              <w:r>
                <w:t>11111</w:t>
              </w:r>
            </w:ins>
          </w:p>
        </w:tc>
        <w:tc>
          <w:tcPr>
            <w:tcW w:w="1198" w:type="dxa"/>
            <w:tcBorders>
              <w:top w:val="nil"/>
              <w:left w:val="nil"/>
              <w:bottom w:val="single" w:sz="8" w:space="0" w:color="auto"/>
              <w:right w:val="single" w:sz="8" w:space="0" w:color="auto"/>
            </w:tcBorders>
            <w:vAlign w:val="center"/>
            <w:hideMark/>
          </w:tcPr>
          <w:p w14:paraId="5DBA2F8C" w14:textId="77777777" w:rsidR="00413AF4" w:rsidRDefault="00413AF4" w:rsidP="00F63FA8">
            <w:pPr>
              <w:pStyle w:val="TAC"/>
              <w:rPr>
                <w:ins w:id="3150" w:author="Author"/>
                <w:color w:val="000000" w:themeColor="text1"/>
                <w:szCs w:val="18"/>
              </w:rPr>
            </w:pPr>
            <w:ins w:id="3151" w:author="Author">
              <w:r>
                <w:t>0</w:t>
              </w:r>
            </w:ins>
          </w:p>
        </w:tc>
      </w:tr>
    </w:tbl>
    <w:p w14:paraId="1B04B618" w14:textId="77777777" w:rsidR="00413AF4" w:rsidDel="006B6B79" w:rsidRDefault="00413AF4" w:rsidP="002F2B45">
      <w:pPr>
        <w:rPr>
          <w:del w:id="3152" w:author="Author"/>
        </w:rPr>
      </w:pPr>
    </w:p>
    <w:p w14:paraId="1ECA85C5" w14:textId="77777777" w:rsidR="00413AF4" w:rsidRDefault="00413AF4" w:rsidP="005646E3">
      <w:pPr>
        <w:pStyle w:val="Heading5"/>
        <w:rPr>
          <w:ins w:id="3153" w:author="Author"/>
        </w:rPr>
      </w:pPr>
      <w:ins w:id="3154" w:author="Author">
        <w:r w:rsidRPr="00551B4B">
          <w:t>A.3.5.6.4.9</w:t>
        </w:r>
        <w:r>
          <w:tab/>
          <w:t>ISM metadata in IVAS bitstream and PI data</w:t>
        </w:r>
      </w:ins>
    </w:p>
    <w:p w14:paraId="5A7AA23E" w14:textId="77777777" w:rsidR="00413AF4" w:rsidRPr="003247C2" w:rsidRDefault="00413AF4" w:rsidP="003247C2">
      <w:pPr>
        <w:rPr>
          <w:ins w:id="3155" w:author="Author"/>
        </w:rPr>
      </w:pPr>
      <w:ins w:id="3156" w:author="Author">
        <w:r>
          <w:t>The above described metadata may also be present in the IVAS bitstream. For example, the ISM orientation data may be present in ISM bitstreams of 64 kbps bitrate and above in the extended metadata field. If a specific metadata type for the ISM types (covering also OMASA and OSBA) is present in both the received bitstream and PI data, the metadata in the PI data shall be used. These rules also apply to the diegetic signalling presented in clause A.3.5.6.5.</w:t>
        </w:r>
      </w:ins>
    </w:p>
    <w:p w14:paraId="2DAF0FE6" w14:textId="77777777" w:rsidR="00413AF4" w:rsidRDefault="00413AF4" w:rsidP="006B6B79">
      <w:pPr>
        <w:rPr>
          <w:ins w:id="3157" w:author="Author"/>
        </w:rPr>
      </w:pPr>
    </w:p>
    <w:p w14:paraId="3001A932" w14:textId="77777777" w:rsidR="00413AF4" w:rsidRPr="00831B4D" w:rsidRDefault="00413AF4" w:rsidP="00831B4D">
      <w:pPr>
        <w:pStyle w:val="Heading4"/>
        <w:rPr>
          <w:ins w:id="3158" w:author="Author"/>
          <w:rFonts w:eastAsia="Arial" w:cs="Arial"/>
        </w:rPr>
      </w:pPr>
      <w:ins w:id="3159" w:author="Author">
        <w:r w:rsidRPr="51618C89">
          <w:rPr>
            <w:rFonts w:eastAsia="Arial" w:cs="Arial"/>
          </w:rPr>
          <w:lastRenderedPageBreak/>
          <w:t>A.3.5.</w:t>
        </w:r>
        <w:r>
          <w:rPr>
            <w:rFonts w:eastAsia="Arial" w:cs="Arial"/>
          </w:rPr>
          <w:t>6</w:t>
        </w:r>
        <w:r w:rsidRPr="51618C89">
          <w:rPr>
            <w:rFonts w:eastAsia="Arial" w:cs="Arial"/>
          </w:rPr>
          <w:t>.</w:t>
        </w:r>
        <w:r>
          <w:rPr>
            <w:rFonts w:eastAsia="Arial" w:cs="Arial"/>
          </w:rPr>
          <w:t>5</w:t>
        </w:r>
        <w:r>
          <w:tab/>
        </w:r>
        <w:r>
          <w:rPr>
            <w:rFonts w:eastAsia="Arial" w:cs="Arial"/>
          </w:rPr>
          <w:t>Diegetic and non-diegetic indication</w:t>
        </w:r>
      </w:ins>
    </w:p>
    <w:p w14:paraId="4AC4B74F" w14:textId="77777777" w:rsidR="00413AF4" w:rsidRPr="001922A6" w:rsidRDefault="00413AF4" w:rsidP="001922A6">
      <w:pPr>
        <w:rPr>
          <w:ins w:id="3160" w:author="Author"/>
        </w:rPr>
      </w:pPr>
      <w:ins w:id="3161" w:author="Author">
        <w:r>
          <w:t>The DIEGETIC</w:t>
        </w:r>
        <w:r w:rsidRPr="00B42D51">
          <w:t>_TYPE</w:t>
        </w:r>
        <w:r>
          <w:t xml:space="preserve"> PI type can be used to indicate if the transported audio is diegetic (X=1) or non-diegetic (X=0). The PI data structure is presented in figure A.3.5.6.5-1. The number of bits used for the diegetic/non-diegetic signalling depends on the coded format of the transported audio, see Table A.3.5.6.5-1. The last three bits are used for zero padding to force byte alignment.</w:t>
        </w:r>
      </w:ins>
    </w:p>
    <w:tbl>
      <w:tblPr>
        <w:tblStyle w:val="TableGrid"/>
        <w:tblW w:w="2365" w:type="dxa"/>
        <w:tblInd w:w="3623" w:type="dxa"/>
        <w:tblLook w:val="04A0" w:firstRow="1" w:lastRow="0" w:firstColumn="1" w:lastColumn="0" w:noHBand="0" w:noVBand="1"/>
      </w:tblPr>
      <w:tblGrid>
        <w:gridCol w:w="2365"/>
      </w:tblGrid>
      <w:tr w:rsidR="00413AF4" w:rsidRPr="006752B9" w14:paraId="58D8E548" w14:textId="77777777" w:rsidTr="001922A6">
        <w:trPr>
          <w:trHeight w:val="1120"/>
          <w:ins w:id="3162" w:author="Author"/>
        </w:trPr>
        <w:tc>
          <w:tcPr>
            <w:tcW w:w="2365" w:type="dxa"/>
            <w:tcBorders>
              <w:top w:val="nil"/>
              <w:left w:val="nil"/>
              <w:bottom w:val="nil"/>
              <w:right w:val="nil"/>
            </w:tcBorders>
          </w:tcPr>
          <w:p w14:paraId="77B92ADC" w14:textId="77777777" w:rsidR="00413AF4" w:rsidRDefault="00413AF4">
            <w:pPr>
              <w:pStyle w:val="PL"/>
              <w:rPr>
                <w:ins w:id="3163" w:author="Author"/>
                <w:sz w:val="20"/>
                <w:szCs w:val="460"/>
              </w:rPr>
            </w:pPr>
            <w:ins w:id="3164" w:author="Author">
              <w:r>
                <w:rPr>
                  <w:sz w:val="20"/>
                  <w:szCs w:val="460"/>
                  <w:lang w:val="en-US"/>
                </w:rPr>
                <w:t xml:space="preserve"> </w:t>
              </w:r>
              <w:r w:rsidRPr="001922A6">
                <w:rPr>
                  <w:sz w:val="20"/>
                  <w:szCs w:val="460"/>
                </w:rPr>
                <w:t>0 1 2 3 4 5 6 7</w:t>
              </w:r>
              <w:r w:rsidRPr="001922A6">
                <w:rPr>
                  <w:sz w:val="20"/>
                  <w:szCs w:val="460"/>
                </w:rPr>
                <w:br/>
                <w:t>+-+-+-+-+-+-+-+-+</w:t>
              </w:r>
              <w:r w:rsidRPr="001922A6">
                <w:rPr>
                  <w:sz w:val="20"/>
                  <w:szCs w:val="460"/>
                </w:rPr>
                <w:br/>
                <w:t>|  TYPE   |0 0 0|</w:t>
              </w:r>
              <w:r w:rsidRPr="001922A6">
                <w:rPr>
                  <w:sz w:val="20"/>
                  <w:szCs w:val="460"/>
                </w:rPr>
                <w:br/>
                <w:t>+-+-+-+-+-+-+-+-+</w:t>
              </w:r>
            </w:ins>
          </w:p>
          <w:p w14:paraId="15AE3FF9" w14:textId="77777777" w:rsidR="00413AF4" w:rsidRPr="001922A6" w:rsidRDefault="00413AF4">
            <w:pPr>
              <w:pStyle w:val="PL"/>
              <w:rPr>
                <w:ins w:id="3165" w:author="Author"/>
                <w:rStyle w:val="VerbatimChar"/>
                <w:sz w:val="20"/>
                <w:szCs w:val="460"/>
              </w:rPr>
            </w:pPr>
          </w:p>
        </w:tc>
      </w:tr>
    </w:tbl>
    <w:p w14:paraId="13E0F358" w14:textId="77777777" w:rsidR="00413AF4" w:rsidRPr="00D30A6F" w:rsidRDefault="00413AF4" w:rsidP="006B6B79">
      <w:pPr>
        <w:spacing w:after="240"/>
        <w:jc w:val="center"/>
        <w:rPr>
          <w:ins w:id="3166" w:author="Author"/>
          <w:rFonts w:ascii="Arial" w:eastAsia="Arial" w:hAnsi="Arial" w:cs="Arial"/>
          <w:b/>
          <w:bCs/>
        </w:rPr>
      </w:pPr>
      <w:ins w:id="3167" w:author="Author">
        <w:r>
          <w:rPr>
            <w:rFonts w:ascii="Arial" w:eastAsia="Arial" w:hAnsi="Arial" w:cs="Arial"/>
            <w:b/>
            <w:bCs/>
          </w:rPr>
          <w:t xml:space="preserve">Figure </w:t>
        </w:r>
        <w:r w:rsidRPr="00650C56">
          <w:rPr>
            <w:rFonts w:ascii="Arial" w:eastAsia="Arial" w:hAnsi="Arial" w:cs="Arial"/>
            <w:b/>
            <w:bCs/>
          </w:rPr>
          <w:t>A.3.5.</w:t>
        </w:r>
        <w:r>
          <w:rPr>
            <w:rFonts w:ascii="Arial" w:eastAsia="Arial" w:hAnsi="Arial" w:cs="Arial"/>
            <w:b/>
            <w:bCs/>
          </w:rPr>
          <w:t>6.5-1: DIEGETIC_TYPE PI data frame.</w:t>
        </w:r>
      </w:ins>
    </w:p>
    <w:p w14:paraId="37E437EF" w14:textId="77777777" w:rsidR="00413AF4" w:rsidRDefault="00413AF4" w:rsidP="006B6B79">
      <w:pPr>
        <w:pStyle w:val="TH"/>
        <w:rPr>
          <w:ins w:id="3168" w:author="Author"/>
          <w:rFonts w:eastAsia="Arial" w:cs="Arial"/>
        </w:rPr>
      </w:pPr>
      <w:ins w:id="3169" w:author="Author">
        <w:r w:rsidRPr="1BFFD7E4">
          <w:rPr>
            <w:rFonts w:eastAsia="Arial"/>
          </w:rPr>
          <w:t>Table A.</w:t>
        </w:r>
        <w:r>
          <w:rPr>
            <w:rFonts w:eastAsia="Arial"/>
          </w:rPr>
          <w:t>3.5.6.5-1</w:t>
        </w:r>
        <w:r w:rsidRPr="1BFFD7E4">
          <w:rPr>
            <w:rFonts w:eastAsia="Arial"/>
          </w:rPr>
          <w:t xml:space="preserve">: </w:t>
        </w:r>
        <w:r>
          <w:rPr>
            <w:rFonts w:eastAsia="Arial"/>
          </w:rPr>
          <w:t>DIEGETIC_TYPE bit allocation based on coded format.</w:t>
        </w:r>
      </w:ins>
    </w:p>
    <w:tbl>
      <w:tblPr>
        <w:tblW w:w="7640" w:type="dxa"/>
        <w:jc w:val="center"/>
        <w:tblLayout w:type="fixed"/>
        <w:tblLook w:val="04A0" w:firstRow="1" w:lastRow="0" w:firstColumn="1" w:lastColumn="0" w:noHBand="0" w:noVBand="1"/>
      </w:tblPr>
      <w:tblGrid>
        <w:gridCol w:w="2018"/>
        <w:gridCol w:w="2292"/>
        <w:gridCol w:w="3330"/>
      </w:tblGrid>
      <w:tr w:rsidR="00413AF4" w14:paraId="6F06422F" w14:textId="77777777" w:rsidTr="004320F5">
        <w:trPr>
          <w:trHeight w:val="300"/>
          <w:jc w:val="center"/>
          <w:ins w:id="3170"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494291CF" w14:textId="77777777" w:rsidR="00413AF4" w:rsidRDefault="00413AF4" w:rsidP="004320F5">
            <w:pPr>
              <w:spacing w:after="0"/>
              <w:jc w:val="center"/>
              <w:rPr>
                <w:ins w:id="3171" w:author="Author"/>
                <w:rFonts w:ascii="Arial" w:eastAsia="Arial" w:hAnsi="Arial" w:cs="Arial"/>
                <w:b/>
                <w:bCs/>
                <w:color w:val="000000" w:themeColor="text1"/>
                <w:sz w:val="18"/>
                <w:szCs w:val="18"/>
                <w:lang w:val="fr"/>
              </w:rPr>
            </w:pPr>
            <w:ins w:id="3172" w:author="Author">
              <w:r>
                <w:rPr>
                  <w:rFonts w:ascii="Arial" w:eastAsia="Arial" w:hAnsi="Arial" w:cs="Arial"/>
                  <w:b/>
                  <w:bCs/>
                  <w:color w:val="000000" w:themeColor="text1"/>
                  <w:sz w:val="18"/>
                  <w:szCs w:val="18"/>
                  <w:lang w:val="fr"/>
                </w:rPr>
                <w:t>TYPE</w:t>
              </w:r>
              <w:r w:rsidRPr="1BFFD7E4">
                <w:rPr>
                  <w:rFonts w:ascii="Arial" w:eastAsia="Arial" w:hAnsi="Arial" w:cs="Arial"/>
                  <w:b/>
                  <w:bCs/>
                  <w:color w:val="000000" w:themeColor="text1"/>
                  <w:sz w:val="18"/>
                  <w:szCs w:val="18"/>
                  <w:lang w:val="fr"/>
                </w:rPr>
                <w:t xml:space="preserve">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9E07EB4" w14:textId="77777777" w:rsidR="00413AF4" w:rsidRDefault="00413AF4" w:rsidP="004320F5">
            <w:pPr>
              <w:spacing w:after="0"/>
              <w:jc w:val="center"/>
              <w:rPr>
                <w:ins w:id="3173" w:author="Author"/>
                <w:rFonts w:ascii="Arial" w:eastAsia="Arial" w:hAnsi="Arial" w:cs="Arial"/>
                <w:b/>
                <w:bCs/>
                <w:color w:val="000000" w:themeColor="text1"/>
                <w:sz w:val="18"/>
                <w:szCs w:val="18"/>
              </w:rPr>
            </w:pPr>
            <w:ins w:id="3174" w:author="Author">
              <w:r>
                <w:rPr>
                  <w:rFonts w:ascii="Arial" w:eastAsia="Arial" w:hAnsi="Arial" w:cs="Arial"/>
                  <w:b/>
                  <w:bCs/>
                  <w:color w:val="000000" w:themeColor="text1"/>
                  <w:sz w:val="18"/>
                  <w:szCs w:val="18"/>
                </w:rPr>
                <w:t>Coded format(s)</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4698453" w14:textId="77777777" w:rsidR="00413AF4" w:rsidRDefault="00413AF4" w:rsidP="004320F5">
            <w:pPr>
              <w:spacing w:after="0"/>
              <w:jc w:val="center"/>
              <w:rPr>
                <w:ins w:id="3175" w:author="Author"/>
                <w:rFonts w:ascii="Arial" w:eastAsia="Arial" w:hAnsi="Arial" w:cs="Arial"/>
                <w:b/>
                <w:bCs/>
                <w:color w:val="000000" w:themeColor="text1"/>
                <w:sz w:val="18"/>
                <w:szCs w:val="18"/>
              </w:rPr>
            </w:pPr>
            <w:ins w:id="3176" w:author="Author">
              <w:r>
                <w:rPr>
                  <w:rFonts w:ascii="Arial" w:eastAsia="Arial" w:hAnsi="Arial" w:cs="Arial"/>
                  <w:b/>
                  <w:bCs/>
                  <w:color w:val="000000" w:themeColor="text1"/>
                  <w:sz w:val="18"/>
                  <w:szCs w:val="18"/>
                </w:rPr>
                <w:t>Description</w:t>
              </w:r>
            </w:ins>
          </w:p>
        </w:tc>
      </w:tr>
      <w:tr w:rsidR="00413AF4" w14:paraId="32AC83EA" w14:textId="77777777" w:rsidTr="004320F5">
        <w:trPr>
          <w:trHeight w:val="300"/>
          <w:jc w:val="center"/>
          <w:ins w:id="3177"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E2603B4" w14:textId="77777777" w:rsidR="00413AF4" w:rsidRDefault="00413AF4" w:rsidP="004320F5">
            <w:pPr>
              <w:spacing w:after="0"/>
              <w:jc w:val="center"/>
              <w:rPr>
                <w:ins w:id="3178" w:author="Author"/>
                <w:rFonts w:ascii="Arial" w:eastAsia="Arial" w:hAnsi="Arial" w:cs="Arial"/>
                <w:sz w:val="18"/>
                <w:szCs w:val="18"/>
              </w:rPr>
            </w:pPr>
            <w:ins w:id="3179" w:author="Author">
              <w:r>
                <w:rPr>
                  <w:rFonts w:ascii="Arial" w:eastAsia="Arial" w:hAnsi="Arial" w:cs="Arial"/>
                  <w:sz w:val="18"/>
                  <w:szCs w:val="18"/>
                </w:rPr>
                <w:t>X0000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368E92E" w14:textId="77777777" w:rsidR="00413AF4" w:rsidRDefault="00413AF4" w:rsidP="004320F5">
            <w:pPr>
              <w:spacing w:after="0"/>
              <w:jc w:val="center"/>
              <w:rPr>
                <w:ins w:id="3180" w:author="Author"/>
                <w:rFonts w:ascii="Arial" w:eastAsia="Arial" w:hAnsi="Arial" w:cs="Arial"/>
                <w:sz w:val="18"/>
                <w:szCs w:val="18"/>
              </w:rPr>
            </w:pPr>
            <w:ins w:id="3181" w:author="Author">
              <w:r>
                <w:rPr>
                  <w:rFonts w:ascii="Arial" w:eastAsia="Arial" w:hAnsi="Arial" w:cs="Arial"/>
                  <w:sz w:val="18"/>
                  <w:szCs w:val="18"/>
                </w:rPr>
                <w:t>Stereo, SBA, MASA, MC</w:t>
              </w:r>
            </w:ins>
          </w:p>
        </w:tc>
        <w:tc>
          <w:tcPr>
            <w:tcW w:w="3330" w:type="dxa"/>
            <w:tcBorders>
              <w:top w:val="single" w:sz="8" w:space="0" w:color="auto"/>
              <w:left w:val="single" w:sz="8" w:space="0" w:color="auto"/>
              <w:bottom w:val="single" w:sz="8" w:space="0" w:color="auto"/>
              <w:right w:val="single" w:sz="8" w:space="0" w:color="auto"/>
            </w:tcBorders>
          </w:tcPr>
          <w:p w14:paraId="1AC66CEB" w14:textId="77777777" w:rsidR="00413AF4" w:rsidRDefault="00413AF4" w:rsidP="004320F5">
            <w:pPr>
              <w:spacing w:after="0"/>
              <w:jc w:val="center"/>
              <w:rPr>
                <w:ins w:id="3182" w:author="Author"/>
                <w:rFonts w:ascii="Arial" w:eastAsia="Arial" w:hAnsi="Arial" w:cs="Arial"/>
                <w:sz w:val="18"/>
                <w:szCs w:val="18"/>
              </w:rPr>
            </w:pPr>
            <w:ins w:id="3183" w:author="Author">
              <w:r>
                <w:rPr>
                  <w:rFonts w:ascii="Arial" w:eastAsia="Arial" w:hAnsi="Arial" w:cs="Arial"/>
                  <w:sz w:val="18"/>
                  <w:szCs w:val="18"/>
                </w:rPr>
                <w:t>The first bit indicates if the audio is diegetic or non-diegetic. The rest of the TYPE bits are set to zero.</w:t>
              </w:r>
            </w:ins>
          </w:p>
          <w:p w14:paraId="494D39BB" w14:textId="77777777" w:rsidR="00413AF4" w:rsidRPr="1BFFD7E4" w:rsidRDefault="00413AF4" w:rsidP="004320F5">
            <w:pPr>
              <w:spacing w:after="0"/>
              <w:jc w:val="center"/>
              <w:rPr>
                <w:ins w:id="3184" w:author="Author"/>
                <w:rFonts w:ascii="Arial" w:eastAsia="Arial" w:hAnsi="Arial" w:cs="Arial"/>
                <w:sz w:val="18"/>
                <w:szCs w:val="18"/>
              </w:rPr>
            </w:pPr>
          </w:p>
        </w:tc>
      </w:tr>
      <w:tr w:rsidR="00413AF4" w14:paraId="47192A3B" w14:textId="77777777" w:rsidTr="00484923">
        <w:trPr>
          <w:trHeight w:val="300"/>
          <w:jc w:val="center"/>
          <w:ins w:id="3185"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F4D7EB4" w14:textId="77777777" w:rsidR="00413AF4" w:rsidRDefault="00413AF4" w:rsidP="004320F5">
            <w:pPr>
              <w:spacing w:after="0"/>
              <w:jc w:val="center"/>
              <w:rPr>
                <w:ins w:id="3186" w:author="Author"/>
                <w:rFonts w:ascii="Arial" w:eastAsia="Arial" w:hAnsi="Arial" w:cs="Arial"/>
                <w:sz w:val="18"/>
                <w:szCs w:val="18"/>
              </w:rPr>
            </w:pPr>
            <w:ins w:id="3187" w:author="Author">
              <w:r>
                <w:rPr>
                  <w:rFonts w:ascii="Arial" w:eastAsia="Arial" w:hAnsi="Arial" w:cs="Arial"/>
                  <w:sz w:val="18"/>
                  <w:szCs w:val="18"/>
                </w:rPr>
                <w:t>XXXX0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B0278EF" w14:textId="77777777" w:rsidR="00413AF4" w:rsidRDefault="00413AF4" w:rsidP="004320F5">
            <w:pPr>
              <w:spacing w:after="0"/>
              <w:jc w:val="center"/>
              <w:rPr>
                <w:ins w:id="3188" w:author="Author"/>
                <w:rFonts w:ascii="Arial" w:eastAsia="Arial" w:hAnsi="Arial" w:cs="Arial"/>
                <w:sz w:val="18"/>
                <w:szCs w:val="18"/>
              </w:rPr>
            </w:pPr>
            <w:ins w:id="3189" w:author="Author">
              <w:r>
                <w:rPr>
                  <w:rFonts w:ascii="Arial" w:eastAsia="Arial" w:hAnsi="Arial" w:cs="Arial"/>
                  <w:sz w:val="18"/>
                  <w:szCs w:val="18"/>
                </w:rPr>
                <w:t>ISM</w:t>
              </w:r>
            </w:ins>
          </w:p>
        </w:tc>
        <w:tc>
          <w:tcPr>
            <w:tcW w:w="3330" w:type="dxa"/>
            <w:tcBorders>
              <w:top w:val="single" w:sz="8" w:space="0" w:color="auto"/>
              <w:left w:val="single" w:sz="8" w:space="0" w:color="auto"/>
              <w:bottom w:val="single" w:sz="8" w:space="0" w:color="auto"/>
              <w:right w:val="single" w:sz="8" w:space="0" w:color="auto"/>
            </w:tcBorders>
            <w:vAlign w:val="center"/>
          </w:tcPr>
          <w:p w14:paraId="28E655D9" w14:textId="77777777" w:rsidR="00413AF4" w:rsidRDefault="00413AF4" w:rsidP="004D4241">
            <w:pPr>
              <w:spacing w:after="0"/>
              <w:jc w:val="center"/>
              <w:rPr>
                <w:ins w:id="3190" w:author="Author"/>
                <w:rFonts w:ascii="Arial" w:eastAsia="Arial" w:hAnsi="Arial" w:cs="Arial"/>
                <w:sz w:val="18"/>
                <w:szCs w:val="18"/>
              </w:rPr>
            </w:pPr>
            <w:ins w:id="3191" w:author="Author">
              <w:r>
                <w:rPr>
                  <w:rFonts w:ascii="Arial" w:eastAsia="Arial" w:hAnsi="Arial" w:cs="Arial"/>
                  <w:sz w:val="18"/>
                  <w:szCs w:val="18"/>
                </w:rPr>
                <w:t>The first four bits indicate the diegetic/non-diegetic status for each individual ISM (maximum of 4). The last TYPE bit is set to zero.</w:t>
              </w:r>
            </w:ins>
          </w:p>
          <w:p w14:paraId="27782466" w14:textId="77777777" w:rsidR="00413AF4" w:rsidRPr="1BFFD7E4" w:rsidRDefault="00413AF4" w:rsidP="00484923">
            <w:pPr>
              <w:spacing w:after="0"/>
              <w:rPr>
                <w:ins w:id="3192" w:author="Author"/>
                <w:rFonts w:ascii="Arial" w:eastAsia="Arial" w:hAnsi="Arial" w:cs="Arial"/>
                <w:sz w:val="18"/>
                <w:szCs w:val="18"/>
              </w:rPr>
            </w:pPr>
          </w:p>
        </w:tc>
      </w:tr>
      <w:tr w:rsidR="00413AF4" w14:paraId="5D27C7D2" w14:textId="77777777" w:rsidTr="004320F5">
        <w:trPr>
          <w:trHeight w:val="300"/>
          <w:jc w:val="center"/>
          <w:ins w:id="319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B75F6B9" w14:textId="77777777" w:rsidR="00413AF4" w:rsidRDefault="00413AF4" w:rsidP="004320F5">
            <w:pPr>
              <w:spacing w:after="0"/>
              <w:jc w:val="center"/>
              <w:rPr>
                <w:ins w:id="3194" w:author="Author"/>
                <w:rFonts w:ascii="Arial" w:eastAsia="Arial" w:hAnsi="Arial" w:cs="Arial"/>
                <w:sz w:val="18"/>
                <w:szCs w:val="18"/>
              </w:rPr>
            </w:pPr>
            <w:ins w:id="3195" w:author="Author">
              <w:r>
                <w:rPr>
                  <w:rFonts w:ascii="Arial" w:eastAsia="Arial" w:hAnsi="Arial" w:cs="Arial"/>
                  <w:sz w:val="18"/>
                  <w:szCs w:val="18"/>
                </w:rPr>
                <w:t>XXXXX</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786D027" w14:textId="77777777" w:rsidR="00413AF4" w:rsidRDefault="00413AF4" w:rsidP="004320F5">
            <w:pPr>
              <w:spacing w:after="0"/>
              <w:jc w:val="center"/>
              <w:rPr>
                <w:ins w:id="3196" w:author="Author"/>
                <w:rFonts w:ascii="Arial" w:eastAsia="Arial" w:hAnsi="Arial" w:cs="Arial"/>
                <w:sz w:val="18"/>
                <w:szCs w:val="18"/>
              </w:rPr>
            </w:pPr>
            <w:ins w:id="3197" w:author="Author">
              <w:r>
                <w:rPr>
                  <w:rFonts w:ascii="Arial" w:eastAsia="Arial" w:hAnsi="Arial" w:cs="Arial"/>
                  <w:sz w:val="18"/>
                  <w:szCs w:val="18"/>
                </w:rPr>
                <w:t>OMASA, OSBA</w:t>
              </w:r>
            </w:ins>
          </w:p>
        </w:tc>
        <w:tc>
          <w:tcPr>
            <w:tcW w:w="3330" w:type="dxa"/>
            <w:tcBorders>
              <w:top w:val="single" w:sz="8" w:space="0" w:color="auto"/>
              <w:left w:val="single" w:sz="8" w:space="0" w:color="auto"/>
              <w:bottom w:val="single" w:sz="8" w:space="0" w:color="auto"/>
              <w:right w:val="single" w:sz="8" w:space="0" w:color="auto"/>
            </w:tcBorders>
          </w:tcPr>
          <w:p w14:paraId="39EC43CE" w14:textId="77777777" w:rsidR="00413AF4" w:rsidRDefault="00413AF4" w:rsidP="004320F5">
            <w:pPr>
              <w:spacing w:after="0"/>
              <w:jc w:val="center"/>
              <w:rPr>
                <w:ins w:id="3198" w:author="Author"/>
                <w:rFonts w:ascii="Arial" w:eastAsia="Arial" w:hAnsi="Arial" w:cs="Arial"/>
                <w:sz w:val="18"/>
                <w:szCs w:val="18"/>
              </w:rPr>
            </w:pPr>
            <w:ins w:id="3199" w:author="Author">
              <w:r>
                <w:rPr>
                  <w:rFonts w:ascii="Arial" w:eastAsia="Arial" w:hAnsi="Arial" w:cs="Arial"/>
                  <w:sz w:val="18"/>
                  <w:szCs w:val="18"/>
                </w:rPr>
                <w:t>The first four bits indicate the diegetic/non-diegetic status for each discretely coded individual ISM (maximum of 4). The fifth bit indicates the diegetic/non-diegetic status for the MASA/SBA part of the audio.</w:t>
              </w:r>
            </w:ins>
          </w:p>
          <w:p w14:paraId="37F2154C" w14:textId="77777777" w:rsidR="00413AF4" w:rsidRPr="1BFFD7E4" w:rsidRDefault="00413AF4" w:rsidP="004320F5">
            <w:pPr>
              <w:spacing w:after="0"/>
              <w:jc w:val="center"/>
              <w:rPr>
                <w:ins w:id="3200" w:author="Author"/>
                <w:rFonts w:ascii="Arial" w:eastAsia="Arial" w:hAnsi="Arial" w:cs="Arial"/>
                <w:sz w:val="18"/>
                <w:szCs w:val="18"/>
              </w:rPr>
            </w:pPr>
          </w:p>
        </w:tc>
      </w:tr>
    </w:tbl>
    <w:p w14:paraId="5A299A81" w14:textId="77777777" w:rsidR="00413AF4" w:rsidRDefault="00413AF4" w:rsidP="006B6B79">
      <w:pPr>
        <w:rPr>
          <w:ins w:id="3201" w:author="Author"/>
        </w:rPr>
      </w:pPr>
    </w:p>
    <w:p w14:paraId="09193131" w14:textId="77777777" w:rsidR="00413AF4" w:rsidRDefault="00413AF4" w:rsidP="006B6B79">
      <w:pPr>
        <w:rPr>
          <w:ins w:id="3202" w:author="Author"/>
        </w:rPr>
      </w:pPr>
      <w:ins w:id="3203" w:author="Author">
        <w:r>
          <w:t xml:space="preserve">Non-diegetic audio indicates that the headtracking </w:t>
        </w:r>
        <w:r w:rsidRPr="005A3A38">
          <w:t>should</w:t>
        </w:r>
        <w:r>
          <w:t xml:space="preserve"> not be used for the transmitted audio. I.e., the head orientation of the listener </w:t>
        </w:r>
        <w:r w:rsidRPr="005A3A38">
          <w:t>should</w:t>
        </w:r>
        <w:r>
          <w:t xml:space="preserve"> not affect the rendering of the transmitted audio. In case the media receiver does not support headtracked rendering during the time of session negotiation, the DIEGETIC_TYPE PI type </w:t>
        </w:r>
        <w:r w:rsidRPr="79F03668">
          <w:rPr>
            <w:color w:val="000000" w:themeColor="text1"/>
          </w:rPr>
          <w:t xml:space="preserve">should not be included in the SDP answer from the media receiver </w:t>
        </w:r>
        <w:r>
          <w:t>(as defined in clause A.4.1).</w:t>
        </w:r>
      </w:ins>
    </w:p>
    <w:p w14:paraId="2680CE9D" w14:textId="77777777" w:rsidR="00413AF4" w:rsidRDefault="00413AF4" w:rsidP="006B6B79">
      <w:pPr>
        <w:rPr>
          <w:ins w:id="3204" w:author="Author"/>
        </w:rPr>
      </w:pPr>
      <w:ins w:id="3205" w:author="Author">
        <w:r>
          <w:t xml:space="preserve">The DIEGETIC_TYPE PI type can be used to control the enabling or disabling of headtracking at a media receiver. For example, changing the DIEGETIC_TYPE from diegetic to non-diegetic can be interpreted as disabling of headtracking at the media receiver, and changing from non-diegetic to diegetic can be interpreted as enabling of headtracking at the media receiver. </w:t>
        </w:r>
        <w:r w:rsidRPr="00C716DD">
          <w:t xml:space="preserve">These are recommendations from the </w:t>
        </w:r>
        <w:r>
          <w:t xml:space="preserve">media </w:t>
        </w:r>
        <w:r w:rsidRPr="00C716DD">
          <w:t xml:space="preserve">sender and the </w:t>
        </w:r>
        <w:r>
          <w:t xml:space="preserve">media </w:t>
        </w:r>
        <w:r w:rsidRPr="00C716DD">
          <w:t>receiver may choose to override these recommendations.</w:t>
        </w:r>
        <w:r>
          <w:t xml:space="preserve"> </w:t>
        </w:r>
        <w:r w:rsidRPr="00CE2754">
          <w:t xml:space="preserve">When disabling the headtracking, the head orientation should be reset to a default pose corresponding to </w:t>
        </w:r>
        <w:r w:rsidRPr="000F48ED">
          <w:t>(w=0, x=1</w:t>
        </w:r>
        <w:r w:rsidRPr="00CE2754">
          <w:t>, y=0, z=0) in quaternions, see clause 7.4.2.2 (Listener orientation).</w:t>
        </w:r>
        <w:r w:rsidRPr="002D08F1">
          <w:t xml:space="preserve"> </w:t>
        </w:r>
        <w:r>
          <w:t>S</w:t>
        </w:r>
        <w:r w:rsidRPr="00CE2754">
          <w:t xml:space="preserve">ome other orientations (e.g., scene orientation or device orientation) </w:t>
        </w:r>
        <w:r>
          <w:t>may be</w:t>
        </w:r>
        <w:r w:rsidRPr="00CE2754">
          <w:t xml:space="preserve"> applied at the rendering</w:t>
        </w:r>
        <w:r>
          <w:t xml:space="preserve"> and those should not be affected by the diegetic/non-diegetic indication.</w:t>
        </w:r>
      </w:ins>
    </w:p>
    <w:p w14:paraId="36831E26" w14:textId="77777777" w:rsidR="00413AF4" w:rsidRPr="00C716DD" w:rsidRDefault="00413AF4" w:rsidP="006B6B79">
      <w:pPr>
        <w:rPr>
          <w:ins w:id="3206" w:author="Author"/>
        </w:rPr>
      </w:pPr>
      <w:ins w:id="3207" w:author="Author">
        <w:r>
          <w:t>The DIEGETIC_TYPE</w:t>
        </w:r>
        <w:r w:rsidRPr="00C716DD">
          <w:t xml:space="preserve"> PI </w:t>
        </w:r>
        <w:r>
          <w:t>type is valid</w:t>
        </w:r>
        <w:r w:rsidRPr="00C716DD">
          <w:t xml:space="preserve"> for the current audio frame and for any future audio frames.</w:t>
        </w:r>
      </w:ins>
    </w:p>
    <w:p w14:paraId="5F286BB9" w14:textId="77777777" w:rsidR="00413AF4" w:rsidRDefault="00413AF4" w:rsidP="006E296D">
      <w:pPr>
        <w:rPr>
          <w:ins w:id="3208" w:author="Author"/>
          <w:del w:id="3209" w:author="Author"/>
        </w:rPr>
      </w:pPr>
      <w:ins w:id="3210" w:author="Author">
        <w:r w:rsidRPr="00C716DD">
          <w:t xml:space="preserve">The </w:t>
        </w:r>
        <w:r>
          <w:t xml:space="preserve">media </w:t>
        </w:r>
        <w:r w:rsidRPr="00C716DD">
          <w:t>sender can provide indication to the</w:t>
        </w:r>
        <w:r>
          <w:t xml:space="preserve"> media</w:t>
        </w:r>
        <w:r w:rsidRPr="00C716DD">
          <w:t xml:space="preserve"> receiver to disable headtracking if there is a need to ensure that the spatial audio content is consumed without responding to head movements and to lock the head orientation to a default pose. For example, D</w:t>
        </w:r>
        <w:r>
          <w:t xml:space="preserve">IEGETIC_TYPE </w:t>
        </w:r>
        <w:r w:rsidRPr="00C716DD">
          <w:t>PI data</w:t>
        </w:r>
        <w:r>
          <w:t xml:space="preserve"> indicating non-diegetic audio</w:t>
        </w:r>
        <w:r w:rsidRPr="00C716DD">
          <w:t xml:space="preserve"> created by the sender can be transmitted to the</w:t>
        </w:r>
        <w:r>
          <w:t xml:space="preserve"> media</w:t>
        </w:r>
        <w:r w:rsidRPr="00C716DD">
          <w:t xml:space="preserve"> receiver, if the transmitted spatial audio content already includes orientation changes and no further orientation changes are desired from the headtracking. </w:t>
        </w:r>
        <w:r>
          <w:t>The DIEGETIC_TYPE</w:t>
        </w:r>
        <w:r w:rsidRPr="00C716DD">
          <w:t xml:space="preserve"> PI data</w:t>
        </w:r>
        <w:r>
          <w:t xml:space="preserve"> indicating non-diegetic audio</w:t>
        </w:r>
        <w:r w:rsidRPr="00C716DD">
          <w:t xml:space="preserve"> may also be used to lock a source to a certain orientation irrespective to the head orientation (e.g., for an audio notification or alert).</w:t>
        </w:r>
        <w:r>
          <w:t xml:space="preserve"> </w:t>
        </w:r>
      </w:ins>
    </w:p>
    <w:p w14:paraId="2CB982D5" w14:textId="77777777" w:rsidR="00413AF4" w:rsidRDefault="00413AF4" w:rsidP="006B6B79">
      <w:pPr>
        <w:rPr>
          <w:ins w:id="3211" w:author="Author"/>
        </w:rPr>
      </w:pPr>
    </w:p>
    <w:p w14:paraId="63DCEB0F" w14:textId="77777777" w:rsidR="00413AF4" w:rsidRDefault="00413AF4" w:rsidP="002F2B45">
      <w:pPr>
        <w:rPr>
          <w:ins w:id="3212" w:author="Author"/>
        </w:rPr>
      </w:pPr>
    </w:p>
    <w:p w14:paraId="2D329BCE" w14:textId="77777777" w:rsidR="00413AF4" w:rsidRDefault="00413AF4" w:rsidP="004817C8">
      <w:pPr>
        <w:pStyle w:val="Heading3"/>
        <w:spacing w:before="240"/>
        <w:rPr>
          <w:ins w:id="3213" w:author="Author"/>
          <w:rFonts w:eastAsia="Arial" w:cs="Arial"/>
          <w:szCs w:val="28"/>
        </w:rPr>
      </w:pPr>
      <w:ins w:id="3214" w:author="Author">
        <w:r w:rsidRPr="5B3C9D2C">
          <w:rPr>
            <w:rFonts w:eastAsia="Arial" w:cs="Arial"/>
            <w:szCs w:val="28"/>
          </w:rPr>
          <w:lastRenderedPageBreak/>
          <w:t>A.3.5.7</w:t>
        </w:r>
        <w:r>
          <w:tab/>
        </w:r>
        <w:r w:rsidRPr="5B3C9D2C">
          <w:rPr>
            <w:rFonts w:eastAsia="Arial" w:cs="Arial"/>
            <w:szCs w:val="28"/>
          </w:rPr>
          <w:t>Reverse direction PI data types</w:t>
        </w:r>
      </w:ins>
    </w:p>
    <w:p w14:paraId="09900342" w14:textId="77777777" w:rsidR="00413AF4" w:rsidRDefault="00413AF4" w:rsidP="004817C8">
      <w:pPr>
        <w:pStyle w:val="Heading4"/>
        <w:rPr>
          <w:ins w:id="3215" w:author="Author"/>
          <w:rFonts w:eastAsia="Arial" w:cs="Arial"/>
          <w:szCs w:val="24"/>
        </w:rPr>
      </w:pPr>
      <w:ins w:id="3216" w:author="Author">
        <w:r w:rsidRPr="5B3C9D2C">
          <w:rPr>
            <w:rFonts w:eastAsia="Arial" w:cs="Arial"/>
            <w:szCs w:val="24"/>
          </w:rPr>
          <w:t>A.3.5.7.1</w:t>
        </w:r>
        <w:r>
          <w:tab/>
        </w:r>
        <w:r w:rsidRPr="5B3C9D2C">
          <w:rPr>
            <w:rFonts w:eastAsia="Arial" w:cs="Arial"/>
            <w:szCs w:val="24"/>
          </w:rPr>
          <w:t>Playback device orientation</w:t>
        </w:r>
      </w:ins>
    </w:p>
    <w:p w14:paraId="74D9B126" w14:textId="77777777" w:rsidR="00413AF4" w:rsidRDefault="00413AF4">
      <w:pPr>
        <w:rPr>
          <w:ins w:id="3217" w:author="Author"/>
        </w:rPr>
      </w:pPr>
      <w:ins w:id="3218" w:author="Author">
        <w:r w:rsidRPr="5B3C9D2C">
          <w:t>PLAYBACK_DEVICE_ORIENTATION PI data describes the orientation of the playback device with respect to the frontal direction of the device. The frontal direction refers to the playback device orientation at the beginning of playback, i.e. (w=0, x=1, y=0, z=0) in quaternions. Playback device orientation describes the deviation from the frontal direction. PLAYBACK_DEVICE_ORIENTATION PI type is used for feedback signalling</w:t>
        </w:r>
        <w:r>
          <w:t xml:space="preserve"> and follows the orientation PI structure presented in clause A.3.5.6.1.1.</w:t>
        </w:r>
      </w:ins>
    </w:p>
    <w:p w14:paraId="5E6DE528" w14:textId="77777777" w:rsidR="00413AF4" w:rsidRDefault="00413AF4">
      <w:pPr>
        <w:rPr>
          <w:ins w:id="3219" w:author="Author"/>
        </w:rPr>
      </w:pPr>
      <w:ins w:id="3220" w:author="Author">
        <w:r w:rsidRPr="5B3C9D2C">
          <w:t>The latest received PLAYBACK_DEVICE_ORIENTATION PI data is used until a new PLAYBACK_DEVICE_ORIENTATION PI data is received.</w:t>
        </w:r>
      </w:ins>
    </w:p>
    <w:p w14:paraId="38FD0E04" w14:textId="77777777" w:rsidR="00413AF4" w:rsidRDefault="00413AF4" w:rsidP="004817C8">
      <w:pPr>
        <w:pStyle w:val="Heading4"/>
        <w:rPr>
          <w:ins w:id="3221" w:author="Author"/>
          <w:rFonts w:eastAsia="Arial" w:cs="Arial"/>
          <w:szCs w:val="24"/>
        </w:rPr>
      </w:pPr>
      <w:ins w:id="3222" w:author="Author">
        <w:r w:rsidRPr="5B3C9D2C">
          <w:rPr>
            <w:rFonts w:eastAsia="Arial" w:cs="Arial"/>
            <w:szCs w:val="24"/>
          </w:rPr>
          <w:t>A.3.5.7.2</w:t>
        </w:r>
        <w:r>
          <w:tab/>
        </w:r>
        <w:r w:rsidRPr="5B3C9D2C">
          <w:rPr>
            <w:rFonts w:eastAsia="Arial" w:cs="Arial"/>
            <w:szCs w:val="24"/>
          </w:rPr>
          <w:t>Head orientation</w:t>
        </w:r>
      </w:ins>
    </w:p>
    <w:p w14:paraId="5F0F8B2A" w14:textId="77777777" w:rsidR="00413AF4" w:rsidRDefault="00413AF4">
      <w:pPr>
        <w:rPr>
          <w:ins w:id="3223" w:author="Author"/>
        </w:rPr>
      </w:pPr>
      <w:ins w:id="3224" w:author="Author">
        <w:r w:rsidRPr="5B3C9D2C">
          <w:t xml:space="preserve">The HEAD_ORIENTATION PI data describes the listener orientation and follows the description in clause 7.4.2.2 (Listener orientation), i.e., the head frontal direction is (w=0, x=1, y=0, z=0) in quaternions. HEAD_ORIENTATION PI type is used for feedback signalling </w:t>
        </w:r>
        <w:r>
          <w:t xml:space="preserve">and follows the orientation PI structure presented in clause A.3.5.6.1.1. </w:t>
        </w:r>
      </w:ins>
    </w:p>
    <w:p w14:paraId="725AB0AF" w14:textId="77777777" w:rsidR="00413AF4" w:rsidRDefault="00413AF4">
      <w:pPr>
        <w:rPr>
          <w:ins w:id="3225" w:author="Author"/>
        </w:rPr>
      </w:pPr>
      <w:ins w:id="3226" w:author="Author">
        <w:r w:rsidRPr="5B3C9D2C">
          <w:t>The latest received HEAD_ORIENTATION PI data is used until a new HEAD_ORIENTATION PI data is received.</w:t>
        </w:r>
      </w:ins>
    </w:p>
    <w:p w14:paraId="1C390F08" w14:textId="77777777" w:rsidR="00413AF4" w:rsidRDefault="00413AF4" w:rsidP="004817C8">
      <w:pPr>
        <w:pStyle w:val="Heading4"/>
        <w:rPr>
          <w:ins w:id="3227" w:author="Author"/>
          <w:rFonts w:eastAsia="Arial" w:cs="Arial"/>
          <w:szCs w:val="24"/>
        </w:rPr>
      </w:pPr>
      <w:ins w:id="3228" w:author="Author">
        <w:r w:rsidRPr="5B3C9D2C">
          <w:rPr>
            <w:rFonts w:eastAsia="Arial" w:cs="Arial"/>
            <w:szCs w:val="24"/>
          </w:rPr>
          <w:t>A.3.5.7.3</w:t>
        </w:r>
        <w:r>
          <w:tab/>
        </w:r>
        <w:r w:rsidRPr="5B3C9D2C">
          <w:rPr>
            <w:rFonts w:eastAsia="Arial" w:cs="Arial"/>
            <w:szCs w:val="24"/>
          </w:rPr>
          <w:t>Listener position</w:t>
        </w:r>
      </w:ins>
    </w:p>
    <w:p w14:paraId="54025722" w14:textId="77777777" w:rsidR="00413AF4" w:rsidRDefault="00413AF4">
      <w:pPr>
        <w:rPr>
          <w:ins w:id="3229" w:author="Author"/>
        </w:rPr>
      </w:pPr>
      <w:ins w:id="3230" w:author="Author">
        <w:r w:rsidRPr="5B3C9D2C">
          <w:t>LISTENER_POSITION PI frame indicates the listener position in 3D space in cartesian coordinates as in figure A.3.5.7.3-1. Figure A.3.5.7.3-1 shows a general position PI data structure as cartesian coordinates (X, Y, Z). Each component is a 16 bits signed integer in units of 0.01 metres. This gives a range of approximately [-327.68, 327.68] meters</w:t>
        </w:r>
        <w:r>
          <w:t xml:space="preserve"> </w:t>
        </w:r>
        <w:r w:rsidRPr="00617DA9">
          <w:t>for each component</w:t>
        </w:r>
        <w:r w:rsidRPr="5B3C9D2C">
          <w:t>. The cartesian position coordinates follow the representation presented in clause 7.4 (Rendering control), where the x-axis points towards front, the y-axis points towards left and the z-axis points towards up.</w:t>
        </w:r>
      </w:ins>
    </w:p>
    <w:p w14:paraId="78D59A26" w14:textId="77777777" w:rsidR="00413AF4" w:rsidRPr="001922A6" w:rsidRDefault="00413AF4">
      <w:pPr>
        <w:rPr>
          <w:ins w:id="3231" w:author="Author"/>
        </w:rPr>
      </w:pPr>
      <w:ins w:id="3232" w:author="Author">
        <w:r w:rsidRPr="00617DA9">
          <w:t>The latest received LISTENER_POSITION PI data is used until a new LISTENER_POSITION PI data is received</w:t>
        </w:r>
        <w:r w:rsidRPr="00E34C2E">
          <w:t>.</w:t>
        </w:r>
      </w:ins>
    </w:p>
    <w:tbl>
      <w:tblPr>
        <w:tblStyle w:val="TableGrid"/>
        <w:tblW w:w="8505" w:type="dxa"/>
        <w:tblInd w:w="614" w:type="dxa"/>
        <w:tblLook w:val="04A0" w:firstRow="1" w:lastRow="0" w:firstColumn="1" w:lastColumn="0" w:noHBand="0" w:noVBand="1"/>
      </w:tblPr>
      <w:tblGrid>
        <w:gridCol w:w="8505"/>
      </w:tblGrid>
      <w:tr w:rsidR="00413AF4" w:rsidRPr="006752B9" w14:paraId="6E9F5881" w14:textId="77777777" w:rsidTr="001922A6">
        <w:trPr>
          <w:trHeight w:val="1754"/>
          <w:ins w:id="3233" w:author="Author"/>
        </w:trPr>
        <w:tc>
          <w:tcPr>
            <w:tcW w:w="8505" w:type="dxa"/>
            <w:tcBorders>
              <w:top w:val="nil"/>
              <w:left w:val="nil"/>
              <w:bottom w:val="nil"/>
              <w:right w:val="nil"/>
            </w:tcBorders>
          </w:tcPr>
          <w:p w14:paraId="3587AC1A" w14:textId="77777777" w:rsidR="00413AF4" w:rsidRDefault="00413AF4">
            <w:pPr>
              <w:pStyle w:val="PL"/>
              <w:rPr>
                <w:ins w:id="3234" w:author="Author"/>
                <w:sz w:val="20"/>
                <w:szCs w:val="460"/>
              </w:rPr>
            </w:pPr>
            <w:ins w:id="3235" w:author="Author">
              <w:r>
                <w:rPr>
                  <w:sz w:val="20"/>
                  <w:szCs w:val="460"/>
                </w:rPr>
                <w:t xml:space="preserve">   </w:t>
              </w:r>
              <w:r w:rsidRPr="001922A6">
                <w:rPr>
                  <w:sz w:val="20"/>
                  <w:szCs w:val="460"/>
                </w:rPr>
                <w:t>0                   1                   2                   3</w:t>
              </w:r>
              <w:r w:rsidRPr="001922A6">
                <w:rPr>
                  <w:sz w:val="20"/>
                  <w:szCs w:val="460"/>
                </w:rPr>
                <w:br/>
                <w:t xml:space="preserve">   0 1 2 3 4 5 6 7 8 9 0 1 2 3 4 5 6 7 8 9 0 1 2 3 4 5 6 7 8 9 0 1</w:t>
              </w:r>
              <w:r w:rsidRPr="001922A6">
                <w:rPr>
                  <w:sz w:val="20"/>
                  <w:szCs w:val="460"/>
                </w:rPr>
                <w:br/>
                <w:t xml:space="preserve">  +-+-+-+-+-+-+-+-+-+-+-+-+-+-+-+-+-+-+-+-+-+-+-+-+-+-+-+-+-+-+-+-+</w:t>
              </w:r>
              <w:r w:rsidRPr="001922A6">
                <w:rPr>
                  <w:sz w:val="20"/>
                  <w:szCs w:val="460"/>
                </w:rPr>
                <w:br/>
                <w:t xml:space="preserve">  |               X               |               Y               |</w:t>
              </w:r>
              <w:r w:rsidRPr="001922A6">
                <w:rPr>
                  <w:sz w:val="20"/>
                  <w:szCs w:val="460"/>
                </w:rPr>
                <w:br/>
                <w:t xml:space="preserve">  +-+-+-+-+-+-+-+-+-+-+-+-+-+-+-+-+-+-+-+-+-+-+-+-+-+-+-+-+-+-+-+-+</w:t>
              </w:r>
              <w:r w:rsidRPr="001922A6">
                <w:rPr>
                  <w:sz w:val="20"/>
                  <w:szCs w:val="460"/>
                </w:rPr>
                <w:br/>
                <w:t xml:space="preserve">  |               Z               |</w:t>
              </w:r>
              <w:r w:rsidRPr="001922A6">
                <w:rPr>
                  <w:sz w:val="20"/>
                  <w:szCs w:val="460"/>
                </w:rPr>
                <w:br/>
                <w:t xml:space="preserve">  +-+-+-+-+-+-+-+-+-+-+-+-+-+-+-+-+</w:t>
              </w:r>
            </w:ins>
          </w:p>
          <w:p w14:paraId="30E22482" w14:textId="77777777" w:rsidR="00413AF4" w:rsidRPr="001922A6" w:rsidRDefault="00413AF4">
            <w:pPr>
              <w:pStyle w:val="PL"/>
              <w:rPr>
                <w:ins w:id="3236" w:author="Author"/>
                <w:rStyle w:val="VerbatimChar"/>
                <w:sz w:val="20"/>
                <w:szCs w:val="460"/>
              </w:rPr>
            </w:pPr>
          </w:p>
        </w:tc>
      </w:tr>
    </w:tbl>
    <w:p w14:paraId="72133F6D" w14:textId="77777777" w:rsidR="00413AF4" w:rsidRDefault="00413AF4" w:rsidP="004817C8">
      <w:pPr>
        <w:spacing w:after="240"/>
        <w:jc w:val="center"/>
        <w:rPr>
          <w:ins w:id="3237" w:author="Author"/>
          <w:rFonts w:ascii="Arial" w:eastAsia="Arial" w:hAnsi="Arial" w:cs="Arial"/>
          <w:b/>
          <w:bCs/>
        </w:rPr>
      </w:pPr>
      <w:ins w:id="3238" w:author="Author">
        <w:r w:rsidRPr="5B3C9D2C">
          <w:rPr>
            <w:rFonts w:ascii="Arial" w:eastAsia="Arial" w:hAnsi="Arial" w:cs="Arial"/>
            <w:b/>
            <w:bCs/>
          </w:rPr>
          <w:t>Figure A.3.5.7.3-1: General position PI data frame with cartesian coordinates.</w:t>
        </w:r>
      </w:ins>
    </w:p>
    <w:p w14:paraId="67752E75" w14:textId="77777777" w:rsidR="00413AF4" w:rsidRDefault="00413AF4" w:rsidP="00747F2A">
      <w:pPr>
        <w:pStyle w:val="Heading4"/>
        <w:rPr>
          <w:ins w:id="3239" w:author="Author"/>
        </w:rPr>
      </w:pPr>
      <w:ins w:id="3240" w:author="Author">
        <w:r>
          <w:t>A.3.5.7.4</w:t>
        </w:r>
        <w:r>
          <w:tab/>
          <w:t>Dynamic Audio Suppression</w:t>
        </w:r>
      </w:ins>
    </w:p>
    <w:p w14:paraId="15843412" w14:textId="77777777" w:rsidR="00413AF4" w:rsidRPr="00747F2A" w:rsidRDefault="00413AF4" w:rsidP="00747F2A">
      <w:pPr>
        <w:pStyle w:val="Heading5"/>
        <w:rPr>
          <w:ins w:id="3241" w:author="Author"/>
        </w:rPr>
      </w:pPr>
      <w:ins w:id="3242" w:author="Author">
        <w:r w:rsidRPr="0064268B">
          <w:t>A.3.5.</w:t>
        </w:r>
        <w:r>
          <w:t>7</w:t>
        </w:r>
        <w:r w:rsidRPr="0064268B">
          <w:t>.4.</w:t>
        </w:r>
        <w:r>
          <w:t>1</w:t>
        </w:r>
        <w:r>
          <w:tab/>
          <w:t>Dynamic Audio Suppression request</w:t>
        </w:r>
      </w:ins>
    </w:p>
    <w:p w14:paraId="0BCE49CB" w14:textId="77777777" w:rsidR="00413AF4" w:rsidRDefault="00413AF4" w:rsidP="00C34552">
      <w:pPr>
        <w:rPr>
          <w:ins w:id="3243" w:author="Author"/>
        </w:rPr>
      </w:pPr>
      <w:ins w:id="3244" w:author="Author">
        <w:r>
          <w:t>The Dynamic Audio Supression (DAS) request PI data (DYNAMIC_AUDIO_SUPPRESSION_REQUEST) describes receiver’s preference with respect to the type of audio content (for e.g., Speech only) that should be enhanced and the amount of suppression to be applied to the background noise, where the background noise is defined as the type of audio content that should be suppressed according to the receiver preference.</w:t>
        </w:r>
      </w:ins>
    </w:p>
    <w:p w14:paraId="03F1AD84" w14:textId="77777777" w:rsidR="00413AF4" w:rsidRDefault="00413AF4" w:rsidP="006101A1">
      <w:pPr>
        <w:rPr>
          <w:ins w:id="3245" w:author="Author"/>
        </w:rPr>
      </w:pPr>
      <w:ins w:id="3246" w:author="Author">
        <w:r>
          <w:t xml:space="preserve">The size of DAS PI data is 2 bytes and is described in figure A.3.5.7.4-1. </w:t>
        </w:r>
        <w:r w:rsidRPr="00A465E9">
          <w:t xml:space="preserve">The DAS PI data payload contains an Audio Identifier (AID) byte and a Suppression Level Indicator (SLI) byte, as illustrated in Figure </w:t>
        </w:r>
        <w:r>
          <w:t>A.3.5.7.4-1</w:t>
        </w:r>
        <w:r w:rsidRPr="00A465E9">
          <w:t>. The value of AID field shall be non-zero for the audio identifier bits (V, M</w:t>
        </w:r>
        <w:r>
          <w:t>, A</w:t>
        </w:r>
        <w:r w:rsidRPr="00A465E9">
          <w:t xml:space="preserve">) and the reserved bits in AID shall be set to 0, unless defined. Likewise, there are 4 useable bits of the SLI while the 4 other (reserved) bits shall be set to 0. </w:t>
        </w:r>
        <w:r>
          <w:t>The AID byte contains V, M and A field, as defined in Table A.3.5.6.3-2, Table A.3.5.6.3-3 and Table</w:t>
        </w:r>
        <w:r w:rsidRPr="00003678">
          <w:t xml:space="preserve"> </w:t>
        </w:r>
        <w:r>
          <w:t>A.3.5.6.3-4 respectively, which specifies whether receiver’s preference is speech, music or ambiance or a combination of these audio types</w:t>
        </w:r>
        <w:r w:rsidRPr="00A465E9">
          <w:t>.</w:t>
        </w:r>
        <w:r>
          <w:t xml:space="preserve"> The Suppression Level Indicator, as defined in table A.3.5.7.4-1, allows specifying a desired degree of suppression where audio signal components other than what is specified by the AID field are considered as undesired audio components. The SLI takes values from 0 to 12 wherein the expected amount of audio suppression is proportional (in approximate logarithmic domain) to the indicator value with 0 indicating minimum suppression and 12 indicating maximum audio suppression supported by the media sender for the session. </w:t>
        </w:r>
        <w:r w:rsidRPr="00E0079E">
          <w:t xml:space="preserve">SLI bits value of 1101 indicates a request for no suppression </w:t>
        </w:r>
        <w:r w:rsidRPr="00E0079E">
          <w:lastRenderedPageBreak/>
          <w:t>performed by the media sender.</w:t>
        </w:r>
        <w:r>
          <w:t xml:space="preserve"> SLI bits value of 1110 indicates a request for default suppression level performed by the media sender. SLI bits value of 1111 indicates no preference in the requested suppression level.</w:t>
        </w:r>
      </w:ins>
    </w:p>
    <w:p w14:paraId="699A6057" w14:textId="77777777" w:rsidR="00413AF4" w:rsidRPr="00A80E4F" w:rsidRDefault="00413AF4" w:rsidP="00A80E4F">
      <w:pPr>
        <w:rPr>
          <w:ins w:id="3247" w:author="Author"/>
        </w:rPr>
      </w:pPr>
      <w:ins w:id="3248" w:author="Author">
        <w:r w:rsidRPr="009F04AC">
          <w:t>The latest received DAS</w:t>
        </w:r>
        <w:r>
          <w:t xml:space="preserve"> request</w:t>
        </w:r>
        <w:r w:rsidRPr="009F04AC">
          <w:t xml:space="preserve"> PI data is </w:t>
        </w:r>
        <w:r>
          <w:t>valid</w:t>
        </w:r>
        <w:r w:rsidRPr="009F04AC">
          <w:t xml:space="preserve"> until a new DAS</w:t>
        </w:r>
        <w:r>
          <w:t xml:space="preserve"> request</w:t>
        </w:r>
        <w:r w:rsidRPr="009F04AC">
          <w:t xml:space="preserve"> PI data is received.</w:t>
        </w:r>
      </w:ins>
    </w:p>
    <w:tbl>
      <w:tblPr>
        <w:tblStyle w:val="TableGrid"/>
        <w:tblW w:w="4489" w:type="dxa"/>
        <w:tblInd w:w="2503" w:type="dxa"/>
        <w:tblLook w:val="04A0" w:firstRow="1" w:lastRow="0" w:firstColumn="1" w:lastColumn="0" w:noHBand="0" w:noVBand="1"/>
      </w:tblPr>
      <w:tblGrid>
        <w:gridCol w:w="4489"/>
      </w:tblGrid>
      <w:tr w:rsidR="00413AF4" w:rsidRPr="006752B9" w14:paraId="3F8474F7" w14:textId="77777777" w:rsidTr="00A80E4F">
        <w:trPr>
          <w:trHeight w:val="1379"/>
          <w:ins w:id="3249" w:author="Author"/>
        </w:trPr>
        <w:tc>
          <w:tcPr>
            <w:tcW w:w="4489" w:type="dxa"/>
            <w:tcBorders>
              <w:top w:val="nil"/>
              <w:left w:val="nil"/>
              <w:bottom w:val="nil"/>
              <w:right w:val="nil"/>
            </w:tcBorders>
          </w:tcPr>
          <w:p w14:paraId="626EDD11" w14:textId="77777777" w:rsidR="00413AF4" w:rsidRDefault="00413AF4" w:rsidP="001922A6">
            <w:pPr>
              <w:pStyle w:val="PL"/>
              <w:rPr>
                <w:ins w:id="3250" w:author="Author"/>
                <w:sz w:val="20"/>
              </w:rPr>
            </w:pPr>
            <w:ins w:id="3251" w:author="Author">
              <w:r>
                <w:rPr>
                  <w:sz w:val="20"/>
                </w:rPr>
                <w:t xml:space="preserve">  </w:t>
              </w:r>
              <w:r w:rsidRPr="00E23479">
                <w:rPr>
                  <w:sz w:val="20"/>
                </w:rPr>
                <w:t>0                   1</w:t>
              </w:r>
            </w:ins>
          </w:p>
          <w:p w14:paraId="5223D1DB" w14:textId="77777777" w:rsidR="00413AF4" w:rsidRPr="001922A6" w:rsidRDefault="00413AF4" w:rsidP="001922A6">
            <w:pPr>
              <w:pStyle w:val="PL"/>
              <w:rPr>
                <w:ins w:id="3252" w:author="Author"/>
                <w:sz w:val="20"/>
              </w:rPr>
            </w:pPr>
            <w:ins w:id="3253" w:author="Author">
              <w:r>
                <w:rPr>
                  <w:sz w:val="20"/>
                </w:rPr>
                <w:t xml:space="preserve">  </w:t>
              </w:r>
              <w:r w:rsidRPr="001922A6">
                <w:rPr>
                  <w:sz w:val="20"/>
                </w:rPr>
                <w:t>0 1 2 3 4 5 6 7 8 9 0 1 2 3 4 5</w:t>
              </w:r>
              <w:r w:rsidRPr="001922A6">
                <w:rPr>
                  <w:sz w:val="20"/>
                </w:rPr>
                <w:br/>
                <w:t xml:space="preserve"> +-+-+-+-+-+-+-+-+-+-+-+-+-+-+-+-+</w:t>
              </w:r>
              <w:r w:rsidRPr="001922A6">
                <w:rPr>
                  <w:sz w:val="20"/>
                </w:rPr>
                <w:br/>
                <w:t xml:space="preserve"> |V|M|A|  RES    |  SLI  |  RES  |</w:t>
              </w:r>
              <w:r w:rsidRPr="001922A6">
                <w:rPr>
                  <w:sz w:val="20"/>
                </w:rPr>
                <w:br/>
                <w:t xml:space="preserve"> +-+-+-+-+-+-+-+-+-+-+-+-+-+-+-+-+</w:t>
              </w:r>
            </w:ins>
          </w:p>
          <w:p w14:paraId="4336A1FD" w14:textId="77777777" w:rsidR="00413AF4" w:rsidRDefault="00413AF4">
            <w:pPr>
              <w:pStyle w:val="PL"/>
              <w:rPr>
                <w:ins w:id="3254" w:author="Author"/>
                <w:sz w:val="20"/>
              </w:rPr>
            </w:pPr>
            <w:ins w:id="3255" w:author="Author">
              <w:r w:rsidRPr="001922A6">
                <w:rPr>
                  <w:sz w:val="20"/>
                </w:rPr>
                <w:t xml:space="preserve"> +      AID      +   SLI</w:t>
              </w:r>
              <w:r>
                <w:rPr>
                  <w:sz w:val="20"/>
                </w:rPr>
                <w:t xml:space="preserve"> byte</w:t>
              </w:r>
              <w:r w:rsidRPr="001922A6">
                <w:rPr>
                  <w:sz w:val="20"/>
                </w:rPr>
                <w:t xml:space="preserve">    +</w:t>
              </w:r>
            </w:ins>
          </w:p>
          <w:p w14:paraId="21F1422D" w14:textId="77777777" w:rsidR="00413AF4" w:rsidRPr="00A80E4F" w:rsidRDefault="00413AF4">
            <w:pPr>
              <w:pStyle w:val="PL"/>
              <w:rPr>
                <w:ins w:id="3256" w:author="Author"/>
                <w:rStyle w:val="VerbatimChar"/>
                <w:sz w:val="20"/>
              </w:rPr>
            </w:pPr>
          </w:p>
        </w:tc>
      </w:tr>
    </w:tbl>
    <w:p w14:paraId="5787FF8C" w14:textId="77777777" w:rsidR="00413AF4" w:rsidRPr="00CB0A1D" w:rsidRDefault="00413AF4" w:rsidP="00C34552">
      <w:pPr>
        <w:pStyle w:val="TF"/>
        <w:rPr>
          <w:ins w:id="3257" w:author="Author"/>
          <w:rFonts w:eastAsia="Arial"/>
          <w:lang w:val="pt-BR"/>
        </w:rPr>
      </w:pPr>
      <w:ins w:id="3258" w:author="Author">
        <w:r w:rsidRPr="00CB0A1D">
          <w:rPr>
            <w:rFonts w:eastAsia="Arial"/>
            <w:lang w:val="pt-BR"/>
          </w:rPr>
          <w:t>Figure A.3.5.7.4-1: DAS PI data byte</w:t>
        </w:r>
      </w:ins>
    </w:p>
    <w:p w14:paraId="17637335" w14:textId="77777777" w:rsidR="00413AF4" w:rsidRDefault="00413AF4" w:rsidP="00C34552">
      <w:pPr>
        <w:pStyle w:val="TH"/>
        <w:rPr>
          <w:ins w:id="3259" w:author="Author"/>
          <w:rFonts w:eastAsia="Arial" w:cs="Arial"/>
        </w:rPr>
      </w:pPr>
      <w:ins w:id="3260" w:author="Author">
        <w:r w:rsidRPr="1BFFD7E4">
          <w:rPr>
            <w:rFonts w:eastAsia="Arial"/>
          </w:rPr>
          <w:t>Table A.</w:t>
        </w:r>
        <w:r>
          <w:rPr>
            <w:rFonts w:eastAsia="Arial"/>
          </w:rPr>
          <w:t>3.5.7.4-1</w:t>
        </w:r>
        <w:r w:rsidRPr="1BFFD7E4">
          <w:rPr>
            <w:rFonts w:eastAsia="Arial"/>
          </w:rPr>
          <w:t xml:space="preserve">: </w:t>
        </w:r>
        <w:r>
          <w:rPr>
            <w:rFonts w:eastAsia="Arial"/>
          </w:rPr>
          <w:t>Suppression Level Indicator</w:t>
        </w:r>
      </w:ins>
    </w:p>
    <w:tbl>
      <w:tblPr>
        <w:tblW w:w="7640" w:type="dxa"/>
        <w:jc w:val="center"/>
        <w:tblLayout w:type="fixed"/>
        <w:tblLook w:val="04A0" w:firstRow="1" w:lastRow="0" w:firstColumn="1" w:lastColumn="0" w:noHBand="0" w:noVBand="1"/>
      </w:tblPr>
      <w:tblGrid>
        <w:gridCol w:w="2018"/>
        <w:gridCol w:w="2292"/>
        <w:gridCol w:w="3330"/>
      </w:tblGrid>
      <w:tr w:rsidR="00413AF4" w14:paraId="47DF92B2" w14:textId="77777777" w:rsidTr="004320F5">
        <w:trPr>
          <w:trHeight w:val="300"/>
          <w:jc w:val="center"/>
          <w:ins w:id="3261"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5D476775" w14:textId="77777777" w:rsidR="00413AF4" w:rsidRDefault="00413AF4" w:rsidP="004320F5">
            <w:pPr>
              <w:spacing w:after="0"/>
              <w:jc w:val="center"/>
              <w:rPr>
                <w:ins w:id="3262" w:author="Author"/>
                <w:rFonts w:ascii="Arial" w:eastAsia="Arial" w:hAnsi="Arial" w:cs="Arial"/>
                <w:b/>
                <w:bCs/>
                <w:color w:val="000000" w:themeColor="text1"/>
                <w:sz w:val="18"/>
                <w:szCs w:val="18"/>
                <w:lang w:val="fr"/>
              </w:rPr>
            </w:pPr>
            <w:ins w:id="3263" w:author="Author">
              <w:r>
                <w:rPr>
                  <w:rFonts w:ascii="Arial" w:eastAsia="Arial" w:hAnsi="Arial" w:cs="Arial"/>
                  <w:b/>
                  <w:bCs/>
                  <w:color w:val="000000" w:themeColor="text1"/>
                  <w:sz w:val="18"/>
                  <w:szCs w:val="18"/>
                  <w:lang w:val="fr"/>
                </w:rPr>
                <w:t>SLI</w:t>
              </w:r>
              <w:r w:rsidRPr="1BFFD7E4">
                <w:rPr>
                  <w:rFonts w:ascii="Arial" w:eastAsia="Arial" w:hAnsi="Arial" w:cs="Arial"/>
                  <w:b/>
                  <w:bCs/>
                  <w:color w:val="000000" w:themeColor="text1"/>
                  <w:sz w:val="18"/>
                  <w:szCs w:val="18"/>
                  <w:lang w:val="fr"/>
                </w:rPr>
                <w:t xml:space="preserve"> Size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1758DDFB" w14:textId="77777777" w:rsidR="00413AF4" w:rsidRDefault="00413AF4" w:rsidP="004320F5">
            <w:pPr>
              <w:spacing w:after="0"/>
              <w:jc w:val="center"/>
              <w:rPr>
                <w:ins w:id="3264" w:author="Author"/>
                <w:rFonts w:ascii="Arial" w:eastAsia="Arial" w:hAnsi="Arial" w:cs="Arial"/>
                <w:b/>
                <w:bCs/>
                <w:color w:val="000000" w:themeColor="text1"/>
                <w:sz w:val="18"/>
                <w:szCs w:val="18"/>
              </w:rPr>
            </w:pPr>
            <w:ins w:id="3265" w:author="Author">
              <w:r>
                <w:rPr>
                  <w:rFonts w:ascii="Arial" w:eastAsia="Arial" w:hAnsi="Arial" w:cs="Arial"/>
                  <w:b/>
                  <w:bCs/>
                  <w:color w:val="000000" w:themeColor="text1"/>
                  <w:sz w:val="18"/>
                  <w:szCs w:val="18"/>
                </w:rPr>
                <w:t>Value</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7489DEE" w14:textId="77777777" w:rsidR="00413AF4" w:rsidRDefault="00413AF4" w:rsidP="004320F5">
            <w:pPr>
              <w:spacing w:after="0"/>
              <w:jc w:val="center"/>
              <w:rPr>
                <w:ins w:id="3266" w:author="Author"/>
                <w:rFonts w:ascii="Arial" w:eastAsia="Arial" w:hAnsi="Arial" w:cs="Arial"/>
                <w:b/>
                <w:bCs/>
                <w:color w:val="000000" w:themeColor="text1"/>
                <w:sz w:val="18"/>
                <w:szCs w:val="18"/>
              </w:rPr>
            </w:pPr>
            <w:ins w:id="3267" w:author="Author">
              <w:r>
                <w:rPr>
                  <w:rFonts w:ascii="Arial" w:eastAsia="Arial" w:hAnsi="Arial" w:cs="Arial"/>
                  <w:b/>
                  <w:bCs/>
                  <w:color w:val="000000" w:themeColor="text1"/>
                  <w:sz w:val="18"/>
                  <w:szCs w:val="18"/>
                </w:rPr>
                <w:t>Description</w:t>
              </w:r>
            </w:ins>
          </w:p>
        </w:tc>
      </w:tr>
      <w:tr w:rsidR="00413AF4" w14:paraId="250D3821" w14:textId="77777777" w:rsidTr="004320F5">
        <w:trPr>
          <w:trHeight w:val="300"/>
          <w:jc w:val="center"/>
          <w:ins w:id="3268"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70B8B55" w14:textId="77777777" w:rsidR="00413AF4" w:rsidRDefault="00413AF4" w:rsidP="004320F5">
            <w:pPr>
              <w:spacing w:after="0"/>
              <w:jc w:val="center"/>
              <w:rPr>
                <w:ins w:id="3269" w:author="Author"/>
                <w:rFonts w:ascii="Arial" w:eastAsia="Arial" w:hAnsi="Arial" w:cs="Arial"/>
                <w:sz w:val="18"/>
                <w:szCs w:val="18"/>
              </w:rPr>
            </w:pPr>
            <w:ins w:id="3270" w:author="Author">
              <w:r>
                <w:rPr>
                  <w:rFonts w:ascii="Arial" w:eastAsia="Arial" w:hAnsi="Arial" w:cs="Arial"/>
                  <w:sz w:val="18"/>
                  <w:szCs w:val="18"/>
                </w:rPr>
                <w:t>0</w:t>
              </w:r>
              <w:r w:rsidRPr="1BFFD7E4">
                <w:rPr>
                  <w:rFonts w:ascii="Arial" w:eastAsia="Arial" w:hAnsi="Arial" w:cs="Arial"/>
                  <w:sz w:val="18"/>
                  <w:szCs w:val="18"/>
                </w:rPr>
                <w:t>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0ED1F75" w14:textId="77777777" w:rsidR="00413AF4" w:rsidRDefault="00413AF4" w:rsidP="004320F5">
            <w:pPr>
              <w:spacing w:after="0"/>
              <w:jc w:val="center"/>
              <w:rPr>
                <w:ins w:id="3271" w:author="Author"/>
                <w:rFonts w:ascii="Arial" w:eastAsia="Arial" w:hAnsi="Arial" w:cs="Arial"/>
                <w:sz w:val="18"/>
                <w:szCs w:val="18"/>
              </w:rPr>
            </w:pPr>
            <w:ins w:id="3272" w:author="Author">
              <w:r w:rsidRPr="1BFFD7E4">
                <w:rPr>
                  <w:rFonts w:ascii="Arial" w:eastAsia="Arial" w:hAnsi="Arial" w:cs="Arial"/>
                  <w:sz w:val="18"/>
                  <w:szCs w:val="18"/>
                </w:rPr>
                <w:t>0</w:t>
              </w:r>
            </w:ins>
          </w:p>
        </w:tc>
        <w:tc>
          <w:tcPr>
            <w:tcW w:w="3330" w:type="dxa"/>
            <w:tcBorders>
              <w:top w:val="single" w:sz="8" w:space="0" w:color="auto"/>
              <w:left w:val="single" w:sz="8" w:space="0" w:color="auto"/>
              <w:bottom w:val="single" w:sz="8" w:space="0" w:color="auto"/>
              <w:right w:val="single" w:sz="8" w:space="0" w:color="auto"/>
            </w:tcBorders>
          </w:tcPr>
          <w:p w14:paraId="63DCB4B4" w14:textId="77777777" w:rsidR="00413AF4" w:rsidRPr="1BFFD7E4" w:rsidRDefault="00413AF4" w:rsidP="004320F5">
            <w:pPr>
              <w:spacing w:after="0"/>
              <w:jc w:val="center"/>
              <w:rPr>
                <w:ins w:id="3273" w:author="Author"/>
                <w:rFonts w:ascii="Arial" w:eastAsia="Arial" w:hAnsi="Arial" w:cs="Arial"/>
                <w:sz w:val="18"/>
                <w:szCs w:val="18"/>
              </w:rPr>
            </w:pPr>
            <w:ins w:id="3274" w:author="Author">
              <w:r>
                <w:rPr>
                  <w:rFonts w:ascii="Arial" w:eastAsia="Arial" w:hAnsi="Arial" w:cs="Arial"/>
                  <w:sz w:val="18"/>
                  <w:szCs w:val="18"/>
                </w:rPr>
                <w:t>Minimum suppression supported by the media sender for the session</w:t>
              </w:r>
            </w:ins>
          </w:p>
        </w:tc>
      </w:tr>
      <w:tr w:rsidR="00413AF4" w14:paraId="0DC13B4C" w14:textId="77777777" w:rsidTr="004320F5">
        <w:trPr>
          <w:trHeight w:val="300"/>
          <w:jc w:val="center"/>
          <w:ins w:id="3275"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72F228F" w14:textId="77777777" w:rsidR="00413AF4" w:rsidRDefault="00413AF4" w:rsidP="004320F5">
            <w:pPr>
              <w:spacing w:after="0"/>
              <w:jc w:val="center"/>
              <w:rPr>
                <w:ins w:id="3276" w:author="Author"/>
                <w:rFonts w:ascii="Arial" w:eastAsia="Arial" w:hAnsi="Arial" w:cs="Arial"/>
                <w:sz w:val="18"/>
                <w:szCs w:val="18"/>
              </w:rPr>
            </w:pPr>
            <w:ins w:id="3277" w:author="Author">
              <w:r w:rsidRPr="1BFFD7E4">
                <w:rPr>
                  <w:rFonts w:ascii="Arial" w:eastAsia="Arial" w:hAnsi="Arial" w:cs="Arial"/>
                  <w:sz w:val="18"/>
                  <w:szCs w:val="18"/>
                </w:rPr>
                <w:t>0</w:t>
              </w:r>
              <w:r>
                <w:rPr>
                  <w:rFonts w:ascii="Arial" w:eastAsia="Arial" w:hAnsi="Arial" w:cs="Arial"/>
                  <w:sz w:val="18"/>
                  <w:szCs w:val="18"/>
                </w:rPr>
                <w:t>0</w:t>
              </w:r>
              <w:r w:rsidRPr="1BFFD7E4">
                <w:rPr>
                  <w:rFonts w:ascii="Arial" w:eastAsia="Arial" w:hAnsi="Arial" w:cs="Arial"/>
                  <w:sz w:val="18"/>
                  <w:szCs w:val="18"/>
                </w:rPr>
                <w:t>01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64D6FE3" w14:textId="77777777" w:rsidR="00413AF4" w:rsidRDefault="00413AF4" w:rsidP="004320F5">
            <w:pPr>
              <w:spacing w:after="0"/>
              <w:jc w:val="center"/>
              <w:rPr>
                <w:ins w:id="3278" w:author="Author"/>
                <w:rFonts w:ascii="Arial" w:eastAsia="Arial" w:hAnsi="Arial" w:cs="Arial"/>
                <w:sz w:val="18"/>
                <w:szCs w:val="18"/>
              </w:rPr>
            </w:pPr>
            <w:ins w:id="3279" w:author="Author">
              <w:r w:rsidRPr="1BFFD7E4">
                <w:rPr>
                  <w:rFonts w:ascii="Arial" w:eastAsia="Arial" w:hAnsi="Arial" w:cs="Arial"/>
                  <w:sz w:val="18"/>
                  <w:szCs w:val="18"/>
                </w:rPr>
                <w:t>1</w:t>
              </w:r>
            </w:ins>
          </w:p>
        </w:tc>
        <w:tc>
          <w:tcPr>
            <w:tcW w:w="3330" w:type="dxa"/>
            <w:tcBorders>
              <w:top w:val="single" w:sz="8" w:space="0" w:color="auto"/>
              <w:left w:val="single" w:sz="8" w:space="0" w:color="auto"/>
              <w:bottom w:val="single" w:sz="8" w:space="0" w:color="auto"/>
              <w:right w:val="single" w:sz="8" w:space="0" w:color="auto"/>
            </w:tcBorders>
          </w:tcPr>
          <w:p w14:paraId="53CA2A2F" w14:textId="77777777" w:rsidR="00413AF4" w:rsidRPr="1BFFD7E4" w:rsidRDefault="00413AF4" w:rsidP="004320F5">
            <w:pPr>
              <w:spacing w:after="0"/>
              <w:jc w:val="center"/>
              <w:rPr>
                <w:ins w:id="3280" w:author="Author"/>
                <w:rFonts w:ascii="Arial" w:eastAsia="Arial" w:hAnsi="Arial" w:cs="Arial"/>
                <w:sz w:val="18"/>
                <w:szCs w:val="18"/>
              </w:rPr>
            </w:pPr>
            <w:ins w:id="3281" w:author="Author">
              <w:r>
                <w:rPr>
                  <w:rFonts w:ascii="Arial" w:eastAsia="Arial" w:hAnsi="Arial" w:cs="Arial"/>
                  <w:sz w:val="18"/>
                  <w:szCs w:val="18"/>
                </w:rPr>
                <w:t>…</w:t>
              </w:r>
            </w:ins>
          </w:p>
        </w:tc>
      </w:tr>
      <w:tr w:rsidR="00413AF4" w14:paraId="5ED20E1A" w14:textId="77777777" w:rsidTr="004320F5">
        <w:trPr>
          <w:trHeight w:val="300"/>
          <w:jc w:val="center"/>
          <w:ins w:id="328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90C8D81" w14:textId="77777777" w:rsidR="00413AF4" w:rsidRDefault="00413AF4" w:rsidP="004320F5">
            <w:pPr>
              <w:spacing w:after="0"/>
              <w:jc w:val="center"/>
              <w:rPr>
                <w:ins w:id="3283" w:author="Author"/>
                <w:rFonts w:ascii="Arial" w:eastAsia="Arial" w:hAnsi="Arial" w:cs="Arial"/>
                <w:sz w:val="18"/>
                <w:szCs w:val="18"/>
              </w:rPr>
            </w:pPr>
            <w:ins w:id="3284" w:author="Author">
              <w:r w:rsidRPr="1BFFD7E4">
                <w:rPr>
                  <w:rFonts w:ascii="Arial" w:eastAsia="Arial" w:hAnsi="Arial" w:cs="Arial"/>
                  <w:sz w:val="18"/>
                  <w:szCs w:val="18"/>
                </w:rPr>
                <w:t>…</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19D5EDD" w14:textId="77777777" w:rsidR="00413AF4" w:rsidRDefault="00413AF4" w:rsidP="004320F5">
            <w:pPr>
              <w:spacing w:after="0"/>
              <w:jc w:val="center"/>
              <w:rPr>
                <w:ins w:id="3285" w:author="Author"/>
                <w:rFonts w:ascii="Arial" w:eastAsia="Arial" w:hAnsi="Arial" w:cs="Arial"/>
                <w:sz w:val="18"/>
                <w:szCs w:val="18"/>
              </w:rPr>
            </w:pPr>
            <w:ins w:id="3286" w:author="Author">
              <w:r w:rsidRPr="1BFFD7E4">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0D4D0554" w14:textId="77777777" w:rsidR="00413AF4" w:rsidRPr="1BFFD7E4" w:rsidRDefault="00413AF4" w:rsidP="004320F5">
            <w:pPr>
              <w:spacing w:after="0"/>
              <w:jc w:val="center"/>
              <w:rPr>
                <w:ins w:id="3287" w:author="Author"/>
                <w:rFonts w:ascii="Arial" w:eastAsia="Arial" w:hAnsi="Arial" w:cs="Arial"/>
                <w:sz w:val="18"/>
                <w:szCs w:val="18"/>
              </w:rPr>
            </w:pPr>
            <w:ins w:id="3288" w:author="Author">
              <w:r>
                <w:rPr>
                  <w:rFonts w:ascii="Arial" w:eastAsia="Arial" w:hAnsi="Arial" w:cs="Arial"/>
                  <w:sz w:val="18"/>
                  <w:szCs w:val="18"/>
                </w:rPr>
                <w:t>…</w:t>
              </w:r>
            </w:ins>
          </w:p>
        </w:tc>
      </w:tr>
      <w:tr w:rsidR="00413AF4" w14:paraId="3ECD22AB" w14:textId="77777777" w:rsidTr="004320F5">
        <w:trPr>
          <w:trHeight w:val="300"/>
          <w:jc w:val="center"/>
          <w:ins w:id="328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B73F5B1" w14:textId="77777777" w:rsidR="00413AF4" w:rsidRDefault="00413AF4" w:rsidP="004320F5">
            <w:pPr>
              <w:spacing w:after="0"/>
              <w:jc w:val="center"/>
              <w:rPr>
                <w:ins w:id="3290" w:author="Author"/>
                <w:rFonts w:ascii="Arial" w:eastAsia="Arial" w:hAnsi="Arial" w:cs="Arial"/>
                <w:sz w:val="18"/>
                <w:szCs w:val="18"/>
              </w:rPr>
            </w:pPr>
            <w:ins w:id="3291" w:author="Author">
              <w:r>
                <w:rPr>
                  <w:rFonts w:ascii="Arial" w:eastAsia="Arial" w:hAnsi="Arial" w:cs="Arial"/>
                  <w:sz w:val="18"/>
                  <w:szCs w:val="18"/>
                </w:rPr>
                <w:t>1100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6AA55B4B" w14:textId="77777777" w:rsidR="00413AF4" w:rsidRDefault="00413AF4" w:rsidP="004320F5">
            <w:pPr>
              <w:spacing w:after="0"/>
              <w:jc w:val="center"/>
              <w:rPr>
                <w:ins w:id="3292" w:author="Author"/>
                <w:rFonts w:ascii="Arial" w:eastAsia="Arial" w:hAnsi="Arial" w:cs="Arial"/>
                <w:sz w:val="18"/>
                <w:szCs w:val="18"/>
              </w:rPr>
            </w:pPr>
            <w:ins w:id="3293" w:author="Author">
              <w:r>
                <w:rPr>
                  <w:rFonts w:ascii="Arial" w:eastAsia="Arial" w:hAnsi="Arial" w:cs="Arial"/>
                  <w:sz w:val="18"/>
                  <w:szCs w:val="18"/>
                </w:rPr>
                <w:t>12</w:t>
              </w:r>
            </w:ins>
          </w:p>
        </w:tc>
        <w:tc>
          <w:tcPr>
            <w:tcW w:w="3330" w:type="dxa"/>
            <w:tcBorders>
              <w:top w:val="single" w:sz="8" w:space="0" w:color="auto"/>
              <w:left w:val="single" w:sz="8" w:space="0" w:color="auto"/>
              <w:bottom w:val="single" w:sz="8" w:space="0" w:color="auto"/>
              <w:right w:val="single" w:sz="8" w:space="0" w:color="auto"/>
            </w:tcBorders>
          </w:tcPr>
          <w:p w14:paraId="64AC3DD6" w14:textId="77777777" w:rsidR="00413AF4" w:rsidRPr="1BFFD7E4" w:rsidRDefault="00413AF4" w:rsidP="004320F5">
            <w:pPr>
              <w:spacing w:after="0"/>
              <w:jc w:val="center"/>
              <w:rPr>
                <w:ins w:id="3294" w:author="Author"/>
                <w:rFonts w:ascii="Arial" w:eastAsia="Arial" w:hAnsi="Arial" w:cs="Arial"/>
                <w:sz w:val="18"/>
                <w:szCs w:val="18"/>
              </w:rPr>
            </w:pPr>
            <w:ins w:id="3295" w:author="Author">
              <w:r>
                <w:rPr>
                  <w:rFonts w:ascii="Arial" w:eastAsia="Arial" w:hAnsi="Arial" w:cs="Arial"/>
                  <w:sz w:val="18"/>
                  <w:szCs w:val="18"/>
                </w:rPr>
                <w:t>Maximum suppression supported by the media sender for the session</w:t>
              </w:r>
            </w:ins>
          </w:p>
        </w:tc>
      </w:tr>
      <w:tr w:rsidR="00413AF4" w14:paraId="1C4838B7" w14:textId="77777777" w:rsidTr="004320F5">
        <w:trPr>
          <w:trHeight w:val="300"/>
          <w:jc w:val="center"/>
          <w:ins w:id="329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EB7D17C" w14:textId="77777777" w:rsidR="00413AF4" w:rsidRDefault="00413AF4" w:rsidP="004320F5">
            <w:pPr>
              <w:spacing w:after="0"/>
              <w:jc w:val="center"/>
              <w:rPr>
                <w:ins w:id="3297" w:author="Author"/>
                <w:rFonts w:ascii="Arial" w:eastAsia="Arial" w:hAnsi="Arial" w:cs="Arial"/>
                <w:sz w:val="18"/>
                <w:szCs w:val="18"/>
              </w:rPr>
            </w:pPr>
            <w:ins w:id="3298" w:author="Author">
              <w:r w:rsidRPr="1BFFD7E4">
                <w:rPr>
                  <w:rFonts w:ascii="Arial" w:eastAsia="Arial" w:hAnsi="Arial" w:cs="Arial"/>
                  <w:sz w:val="18"/>
                  <w:szCs w:val="18"/>
                </w:rPr>
                <w:t>11</w:t>
              </w:r>
              <w:r>
                <w:rPr>
                  <w:rFonts w:ascii="Arial" w:eastAsia="Arial" w:hAnsi="Arial" w:cs="Arial"/>
                  <w:sz w:val="18"/>
                  <w:szCs w:val="18"/>
                </w:rPr>
                <w:t>0</w:t>
              </w:r>
              <w:r w:rsidRPr="1BFFD7E4">
                <w:rPr>
                  <w:rFonts w:ascii="Arial" w:eastAsia="Arial" w:hAnsi="Arial" w:cs="Arial"/>
                  <w:sz w:val="18"/>
                  <w:szCs w:val="18"/>
                </w:rPr>
                <w:t>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CEC7A4E" w14:textId="77777777" w:rsidR="00413AF4" w:rsidRDefault="00413AF4" w:rsidP="004320F5">
            <w:pPr>
              <w:spacing w:after="0"/>
              <w:jc w:val="center"/>
              <w:rPr>
                <w:ins w:id="3299" w:author="Author"/>
                <w:rFonts w:ascii="Arial" w:eastAsia="Arial" w:hAnsi="Arial" w:cs="Arial"/>
                <w:sz w:val="18"/>
                <w:szCs w:val="18"/>
              </w:rPr>
            </w:pPr>
            <w:ins w:id="3300"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271CF0A2" w14:textId="77777777" w:rsidR="00413AF4" w:rsidRPr="1BFFD7E4" w:rsidRDefault="00413AF4" w:rsidP="004320F5">
            <w:pPr>
              <w:spacing w:after="0"/>
              <w:jc w:val="center"/>
              <w:rPr>
                <w:ins w:id="3301" w:author="Author"/>
                <w:rFonts w:ascii="Arial" w:eastAsia="Arial" w:hAnsi="Arial" w:cs="Arial"/>
                <w:sz w:val="18"/>
                <w:szCs w:val="18"/>
              </w:rPr>
            </w:pPr>
            <w:ins w:id="3302" w:author="Author">
              <w:r>
                <w:rPr>
                  <w:rFonts w:ascii="Arial" w:eastAsia="Arial" w:hAnsi="Arial" w:cs="Arial"/>
                  <w:sz w:val="18"/>
                  <w:szCs w:val="18"/>
                </w:rPr>
                <w:t>No suppression</w:t>
              </w:r>
            </w:ins>
          </w:p>
        </w:tc>
      </w:tr>
      <w:tr w:rsidR="00413AF4" w14:paraId="0D683020" w14:textId="77777777" w:rsidTr="004320F5">
        <w:trPr>
          <w:trHeight w:val="300"/>
          <w:jc w:val="center"/>
          <w:ins w:id="330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19B4915C" w14:textId="77777777" w:rsidR="00413AF4" w:rsidRPr="1BFFD7E4" w:rsidRDefault="00413AF4" w:rsidP="004320F5">
            <w:pPr>
              <w:spacing w:after="0"/>
              <w:jc w:val="center"/>
              <w:rPr>
                <w:ins w:id="3304" w:author="Author"/>
                <w:rFonts w:ascii="Arial" w:eastAsia="Arial" w:hAnsi="Arial" w:cs="Arial"/>
                <w:sz w:val="18"/>
                <w:szCs w:val="18"/>
              </w:rPr>
            </w:pPr>
            <w:ins w:id="3305" w:author="Author">
              <w:r>
                <w:rPr>
                  <w:rFonts w:ascii="Arial" w:eastAsia="Arial" w:hAnsi="Arial" w:cs="Arial"/>
                  <w:sz w:val="18"/>
                  <w:szCs w:val="18"/>
                </w:rPr>
                <w:t>1110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F3937D6" w14:textId="77777777" w:rsidR="00413AF4" w:rsidRDefault="00413AF4" w:rsidP="004320F5">
            <w:pPr>
              <w:spacing w:after="0"/>
              <w:jc w:val="center"/>
              <w:rPr>
                <w:ins w:id="3306" w:author="Author"/>
                <w:rFonts w:ascii="Arial" w:eastAsia="Arial" w:hAnsi="Arial" w:cs="Arial"/>
                <w:sz w:val="18"/>
                <w:szCs w:val="18"/>
              </w:rPr>
            </w:pPr>
            <w:ins w:id="3307"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111FD62D" w14:textId="77777777" w:rsidR="00413AF4" w:rsidRDefault="00413AF4" w:rsidP="004320F5">
            <w:pPr>
              <w:spacing w:after="0"/>
              <w:jc w:val="center"/>
              <w:rPr>
                <w:ins w:id="3308" w:author="Author"/>
                <w:rFonts w:ascii="Arial" w:eastAsia="Arial" w:hAnsi="Arial" w:cs="Arial"/>
                <w:sz w:val="18"/>
                <w:szCs w:val="18"/>
              </w:rPr>
            </w:pPr>
            <w:ins w:id="3309" w:author="Author">
              <w:r>
                <w:rPr>
                  <w:rFonts w:ascii="Arial" w:eastAsia="Arial" w:hAnsi="Arial" w:cs="Arial"/>
                  <w:sz w:val="18"/>
                  <w:szCs w:val="18"/>
                </w:rPr>
                <w:t>Default suppression</w:t>
              </w:r>
            </w:ins>
          </w:p>
        </w:tc>
      </w:tr>
      <w:tr w:rsidR="00413AF4" w14:paraId="44077C4E" w14:textId="77777777" w:rsidTr="004320F5">
        <w:trPr>
          <w:trHeight w:val="300"/>
          <w:jc w:val="center"/>
          <w:ins w:id="3310"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10B02CE" w14:textId="77777777" w:rsidR="00413AF4" w:rsidRPr="1BFFD7E4" w:rsidRDefault="00413AF4" w:rsidP="004320F5">
            <w:pPr>
              <w:spacing w:after="0"/>
              <w:jc w:val="center"/>
              <w:rPr>
                <w:ins w:id="3311" w:author="Author"/>
                <w:rFonts w:ascii="Arial" w:eastAsia="Arial" w:hAnsi="Arial" w:cs="Arial"/>
                <w:sz w:val="18"/>
                <w:szCs w:val="18"/>
              </w:rPr>
            </w:pPr>
            <w:ins w:id="3312" w:author="Author">
              <w:r>
                <w:rPr>
                  <w:rFonts w:ascii="Arial" w:eastAsia="Arial" w:hAnsi="Arial" w:cs="Arial"/>
                  <w:sz w:val="18"/>
                  <w:szCs w:val="18"/>
                </w:rPr>
                <w:t>1111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E77881B" w14:textId="77777777" w:rsidR="00413AF4" w:rsidRDefault="00413AF4" w:rsidP="004320F5">
            <w:pPr>
              <w:spacing w:after="0"/>
              <w:jc w:val="center"/>
              <w:rPr>
                <w:ins w:id="3313" w:author="Author"/>
                <w:rFonts w:ascii="Arial" w:eastAsia="Arial" w:hAnsi="Arial" w:cs="Arial"/>
                <w:sz w:val="18"/>
                <w:szCs w:val="18"/>
              </w:rPr>
            </w:pPr>
            <w:ins w:id="3314"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5AAD439B" w14:textId="77777777" w:rsidR="00413AF4" w:rsidRDefault="00413AF4" w:rsidP="004320F5">
            <w:pPr>
              <w:spacing w:after="0"/>
              <w:jc w:val="center"/>
              <w:rPr>
                <w:ins w:id="3315" w:author="Author"/>
                <w:rFonts w:ascii="Arial" w:eastAsia="Arial" w:hAnsi="Arial" w:cs="Arial"/>
                <w:sz w:val="18"/>
                <w:szCs w:val="18"/>
              </w:rPr>
            </w:pPr>
            <w:ins w:id="3316" w:author="Author">
              <w:r>
                <w:rPr>
                  <w:rFonts w:ascii="Arial" w:eastAsia="Arial" w:hAnsi="Arial" w:cs="Arial"/>
                  <w:sz w:val="18"/>
                  <w:szCs w:val="18"/>
                </w:rPr>
                <w:t>No preference/No indication</w:t>
              </w:r>
            </w:ins>
          </w:p>
        </w:tc>
      </w:tr>
    </w:tbl>
    <w:p w14:paraId="6E38A4DC" w14:textId="77777777" w:rsidR="00413AF4" w:rsidRDefault="00413AF4">
      <w:pPr>
        <w:rPr>
          <w:ins w:id="3317" w:author="Author"/>
        </w:rPr>
      </w:pPr>
    </w:p>
    <w:p w14:paraId="0E1974AD" w14:textId="77777777" w:rsidR="00413AF4" w:rsidRPr="00665AB3" w:rsidRDefault="00413AF4" w:rsidP="00277A90">
      <w:pPr>
        <w:pStyle w:val="NO"/>
        <w:rPr>
          <w:ins w:id="3318" w:author="Author"/>
        </w:rPr>
      </w:pPr>
      <w:ins w:id="3319" w:author="Author">
        <w:r w:rsidRPr="00277A90">
          <w:t>NOTE: In some implementations, ‘no suppression’ may not be supported by the media sender.</w:t>
        </w:r>
      </w:ins>
    </w:p>
    <w:p w14:paraId="019DC1C8" w14:textId="77777777" w:rsidR="00413AF4" w:rsidRPr="00623462" w:rsidRDefault="00413AF4" w:rsidP="006B7E35">
      <w:pPr>
        <w:pStyle w:val="Heading5"/>
        <w:rPr>
          <w:ins w:id="3320" w:author="Author"/>
        </w:rPr>
      </w:pPr>
      <w:ins w:id="3321" w:author="Author">
        <w:r>
          <w:t>A.3.5.7.4.2</w:t>
        </w:r>
        <w:r>
          <w:tab/>
          <w:t>Dynamic Audio Suppression forward indication</w:t>
        </w:r>
      </w:ins>
    </w:p>
    <w:p w14:paraId="1C1FBA39" w14:textId="77777777" w:rsidR="00413AF4" w:rsidRDefault="00413AF4" w:rsidP="006B7E35">
      <w:pPr>
        <w:rPr>
          <w:ins w:id="3322" w:author="Author"/>
        </w:rPr>
      </w:pPr>
      <w:ins w:id="3323" w:author="Author">
        <w:r>
          <w:t>The Dynamic Audio Suppression (DAS) forward indication PI data (DYNAMIC_AUDIO_SUPPRESSION_INDICATION) describes the suppression level that is applied to the transmitted audio. The PI data follows the structure presented in Figure A.3.5.7.4-1. The AID field indicates the audio type(s) (voice, music and/or ambience) that is enhanced. The SLI field indicates the amount of suppression applied to the background noise (i.e., to audio signal components other than what is specified by the AID field) according to Table A.3.5.7.4-1 and the description in clause A.3.5.7.4.2. In the forward indication DAS PI type, the SLI bit combination of 1111 is reserved for “No indication” in which case the applied suppression level is undefined.</w:t>
        </w:r>
      </w:ins>
    </w:p>
    <w:p w14:paraId="0837E8C4" w14:textId="77777777" w:rsidR="00413AF4" w:rsidRDefault="00413AF4" w:rsidP="006B7E35">
      <w:pPr>
        <w:rPr>
          <w:ins w:id="3324" w:author="Author"/>
        </w:rPr>
      </w:pPr>
      <w:ins w:id="3325" w:author="Author">
        <w:r>
          <w:t>The media sender may create and transmit a DAS forward indication PI data in response to a received DAS request PI data when the requested suppression level is accepted and applied in the processing of the transmitted audio. The media sender may also send DAS forward indication PI data to indicate the current suppression status without receiving a corresponding DAS request PI data.</w:t>
        </w:r>
      </w:ins>
    </w:p>
    <w:p w14:paraId="63E94DD4" w14:textId="77777777" w:rsidR="00413AF4" w:rsidDel="001A441D" w:rsidRDefault="00413AF4" w:rsidP="006B7E35">
      <w:pPr>
        <w:rPr>
          <w:ins w:id="3326" w:author="Author"/>
          <w:del w:id="3327" w:author="Author"/>
        </w:rPr>
      </w:pPr>
      <w:ins w:id="3328" w:author="Author">
        <w:r>
          <w:t>The latest received DAS forward indication PI data is valid until a new DAS forward indication PI data is received.</w:t>
        </w:r>
      </w:ins>
    </w:p>
    <w:p w14:paraId="085B9D11" w14:textId="77777777" w:rsidR="00413AF4" w:rsidRDefault="00413AF4">
      <w:pPr>
        <w:rPr>
          <w:ins w:id="3329" w:author="Author"/>
        </w:rPr>
      </w:pPr>
    </w:p>
    <w:p w14:paraId="3DA54548" w14:textId="77777777" w:rsidR="00413AF4" w:rsidRPr="00CB0A1D" w:rsidRDefault="00413AF4" w:rsidP="00B7774A">
      <w:pPr>
        <w:pStyle w:val="Heading4"/>
        <w:rPr>
          <w:ins w:id="3330" w:author="Author"/>
          <w:rFonts w:eastAsia="Arial" w:cs="Arial"/>
          <w:lang w:val="pt-BR"/>
        </w:rPr>
      </w:pPr>
      <w:ins w:id="3331" w:author="Author">
        <w:r w:rsidRPr="00CB0A1D">
          <w:rPr>
            <w:rFonts w:eastAsia="Arial" w:cs="Arial"/>
            <w:lang w:val="pt-BR"/>
          </w:rPr>
          <w:t>A.3.5.7.5</w:t>
        </w:r>
        <w:r w:rsidRPr="00CB0A1D">
          <w:rPr>
            <w:lang w:val="pt-BR"/>
          </w:rPr>
          <w:tab/>
        </w:r>
        <w:r w:rsidRPr="00CB0A1D">
          <w:rPr>
            <w:rFonts w:eastAsia="Arial" w:cs="Arial"/>
            <w:lang w:val="pt-BR"/>
          </w:rPr>
          <w:t>Audio focus</w:t>
        </w:r>
      </w:ins>
    </w:p>
    <w:p w14:paraId="085FA62A" w14:textId="77777777" w:rsidR="00413AF4" w:rsidRPr="00CB0A1D" w:rsidRDefault="00413AF4" w:rsidP="00B7774A">
      <w:pPr>
        <w:pStyle w:val="Heading5"/>
        <w:rPr>
          <w:ins w:id="3332" w:author="Author"/>
          <w:lang w:val="pt-BR"/>
        </w:rPr>
      </w:pPr>
      <w:ins w:id="3333" w:author="Author">
        <w:r w:rsidRPr="00CB0A1D">
          <w:rPr>
            <w:lang w:val="pt-BR"/>
          </w:rPr>
          <w:t>A.3.5.7.5.1</w:t>
        </w:r>
        <w:r w:rsidRPr="00CB0A1D">
          <w:rPr>
            <w:lang w:val="pt-BR"/>
          </w:rPr>
          <w:tab/>
          <w:t>Audio focus request</w:t>
        </w:r>
      </w:ins>
    </w:p>
    <w:p w14:paraId="587645EA" w14:textId="5D544D76" w:rsidR="00413AF4" w:rsidRDefault="00413AF4" w:rsidP="001A441D">
      <w:pPr>
        <w:rPr>
          <w:ins w:id="3334" w:author="Author"/>
        </w:rPr>
      </w:pPr>
      <w:ins w:id="3335" w:author="Author">
        <w:r w:rsidRPr="51618C89">
          <w:t>AUDIO_FOCUS_</w:t>
        </w:r>
        <w:r>
          <w:t>REQUEST</w:t>
        </w:r>
        <w:r w:rsidRPr="51618C89">
          <w:t xml:space="preserve"> PI frame indicates a direction of interest from the receiver (i.e., the listener) to the sender side. The focus direction is transmitted similarly as the orientation PI data, see clause A.3.5.6.1.1. The focus direction is relative to the frontal</w:t>
        </w:r>
        <w:r>
          <w:t xml:space="preserve"> </w:t>
        </w:r>
        <w:r w:rsidRPr="001A441D">
          <w:t>capture</w:t>
        </w:r>
        <w:r w:rsidRPr="51618C89">
          <w:t xml:space="preserve"> direction (w=0, x=1, y=0, z=0).</w:t>
        </w:r>
        <w:r>
          <w:t xml:space="preserve"> Additionally, the PI frame indicates a desired amount of audio focus level with the Focus Level (FLVL) indicator of 4 bits, see Table A.3.5.7.5.1-1. The audio focus PI data frame structure with direction and level is presented in Figure A.3.5.7.5.1-1 where the total size of the PI frame is </w:t>
        </w:r>
      </w:ins>
      <w:ins w:id="3336" w:author="Lauros Pajunen (Nokia)" w:date="2025-11-18T16:48:00Z" w16du:dateUtc="2025-11-18T22:48:00Z">
        <w:r w:rsidR="00E9193E">
          <w:t>5</w:t>
        </w:r>
      </w:ins>
      <w:ins w:id="3337" w:author="Author">
        <w:r>
          <w:t xml:space="preserve"> bytes.</w:t>
        </w:r>
      </w:ins>
    </w:p>
    <w:p w14:paraId="4C6505BD" w14:textId="77777777" w:rsidR="00413AF4" w:rsidRDefault="00413AF4" w:rsidP="001A441D">
      <w:pPr>
        <w:rPr>
          <w:ins w:id="3338" w:author="Author"/>
        </w:rPr>
      </w:pPr>
      <w:ins w:id="3339" w:author="Author">
        <w:r>
          <w:t xml:space="preserve">The FLVL takes values from 0 to 13 wherein the expected amount of audio focus is proportional (in approximate logarithmic domain) to the indicator value with 0 indication no audio focus and 13 indicating the maximum audio focus </w:t>
        </w:r>
        <w:r>
          <w:lastRenderedPageBreak/>
          <w:t xml:space="preserve">level supported by the media sender for the session. </w:t>
        </w:r>
        <w:r w:rsidRPr="001A441D">
          <w:t xml:space="preserve">The audio focus level indicates the amount of suppression applied to the directions other than the audio focus direction. </w:t>
        </w:r>
        <w:r>
          <w:t>FLVL bits value of 1110 indicates a request for default audio focus level performed by the media sender. FLVL bits value of 1111 indicates no preference in the requested audio focus level.</w:t>
        </w:r>
      </w:ins>
    </w:p>
    <w:p w14:paraId="5A99F46E" w14:textId="77777777" w:rsidR="00413AF4" w:rsidRDefault="00413AF4" w:rsidP="001A441D">
      <w:pPr>
        <w:pStyle w:val="NO"/>
        <w:rPr>
          <w:ins w:id="3340" w:author="Author"/>
        </w:rPr>
      </w:pPr>
      <w:ins w:id="3341" w:author="Author">
        <w:r w:rsidRPr="001A441D">
          <w:t>NOTE: The angular width of the audio focus is implementation specific.</w:t>
        </w:r>
      </w:ins>
    </w:p>
    <w:p w14:paraId="5F4318D2" w14:textId="04F0C4CF" w:rsidR="00413AF4" w:rsidRDefault="00413AF4" w:rsidP="001A441D">
      <w:pPr>
        <w:rPr>
          <w:ins w:id="3342" w:author="Author"/>
        </w:rPr>
      </w:pPr>
      <w:ins w:id="3343" w:author="Author">
        <w:r>
          <w:t xml:space="preserve">AUDIO_FOCUS_REQUEST PI frame may include only the directional components (W, X, Y, Z) for the audio focus in which case the size of the PI frame is </w:t>
        </w:r>
      </w:ins>
      <w:ins w:id="3344" w:author="Lauros Pajunen (Nokia)" w:date="2025-11-18T16:48:00Z" w16du:dateUtc="2025-11-18T22:48:00Z">
        <w:r w:rsidR="00E9193E">
          <w:t>4</w:t>
        </w:r>
      </w:ins>
      <w:ins w:id="3345" w:author="Author">
        <w:r>
          <w:t xml:space="preserve"> bytes. In case only an audio focus direction request is received, the media sender should apply the latest applied audio focus level. If no audio focus has been applied previously during the session, the media sender should apply the default audio focus level.</w:t>
        </w:r>
      </w:ins>
    </w:p>
    <w:p w14:paraId="2C1C099B" w14:textId="77777777" w:rsidR="00413AF4" w:rsidRDefault="00413AF4" w:rsidP="001A441D">
      <w:pPr>
        <w:rPr>
          <w:ins w:id="3346" w:author="Author"/>
        </w:rPr>
      </w:pPr>
      <w:ins w:id="3347" w:author="Author">
        <w:r>
          <w:t>AUDIO_FOCUS_REQUEST PI frame may include only the FLVL indication for the audio focus in which case the size of the PI frame is 1 byte (4 bits for FLVL value and 4 reserved bits). In case only an audio focus level request is received, the media sender should apply the latest applied audio focus direction. If no audio focus has been applied during the session, the media sender should ignore the audio focus request requesting only audio focus level.</w:t>
        </w:r>
      </w:ins>
    </w:p>
    <w:p w14:paraId="4AA94691" w14:textId="77777777" w:rsidR="00413AF4" w:rsidRDefault="00413AF4" w:rsidP="001A441D">
      <w:pPr>
        <w:rPr>
          <w:ins w:id="3348" w:author="Author"/>
        </w:rPr>
      </w:pPr>
      <w:ins w:id="3349" w:author="Author">
        <w:r w:rsidRPr="00FC351D">
          <w:t>The latest received AUDIO_FOCUS_</w:t>
        </w:r>
        <w:r>
          <w:t>REQUEST</w:t>
        </w:r>
        <w:r w:rsidRPr="00FC351D">
          <w:t xml:space="preserve"> PI data is </w:t>
        </w:r>
        <w:r>
          <w:t>valid</w:t>
        </w:r>
        <w:r w:rsidRPr="00FC351D">
          <w:t xml:space="preserve"> until a new AUDIO_FOCUS_</w:t>
        </w:r>
        <w:r>
          <w:t>REQUEST</w:t>
        </w:r>
        <w:r w:rsidRPr="00FC351D">
          <w:t xml:space="preserve"> PI data is received.</w:t>
        </w:r>
      </w:ins>
    </w:p>
    <w:tbl>
      <w:tblPr>
        <w:tblStyle w:val="TableGrid"/>
        <w:tblW w:w="8460" w:type="dxa"/>
        <w:tblInd w:w="791" w:type="dxa"/>
        <w:tblLook w:val="04A0" w:firstRow="1" w:lastRow="0" w:firstColumn="1" w:lastColumn="0" w:noHBand="0" w:noVBand="1"/>
      </w:tblPr>
      <w:tblGrid>
        <w:gridCol w:w="8460"/>
      </w:tblGrid>
      <w:tr w:rsidR="00413AF4" w14:paraId="2985F70F" w14:textId="77777777">
        <w:trPr>
          <w:trHeight w:val="1652"/>
          <w:ins w:id="3350" w:author="Author"/>
        </w:trPr>
        <w:tc>
          <w:tcPr>
            <w:tcW w:w="8460" w:type="dxa"/>
            <w:tcBorders>
              <w:top w:val="nil"/>
              <w:left w:val="nil"/>
              <w:bottom w:val="nil"/>
              <w:right w:val="nil"/>
            </w:tcBorders>
          </w:tcPr>
          <w:p w14:paraId="5B04F88C" w14:textId="3AD4C40F" w:rsidR="00413AF4" w:rsidRDefault="00413AF4">
            <w:pPr>
              <w:pStyle w:val="PL"/>
              <w:rPr>
                <w:ins w:id="3351" w:author="Author"/>
                <w:sz w:val="20"/>
                <w:szCs w:val="300"/>
                <w:lang w:val="fr-FR"/>
              </w:rPr>
            </w:pPr>
            <w:ins w:id="3352" w:author="Author">
              <w:r>
                <w:rPr>
                  <w:sz w:val="20"/>
                  <w:szCs w:val="300"/>
                </w:rPr>
                <w:t xml:space="preserve">  </w:t>
              </w:r>
              <w:r w:rsidRPr="00BD56AE">
                <w:rPr>
                  <w:sz w:val="20"/>
                  <w:szCs w:val="300"/>
                  <w:lang w:val="fr-FR"/>
                </w:rPr>
                <w:t>0                   1                   2                   3</w:t>
              </w:r>
              <w:r w:rsidRPr="00BD56AE">
                <w:rPr>
                  <w:sz w:val="20"/>
                  <w:szCs w:val="300"/>
                </w:rPr>
                <w:br/>
              </w:r>
              <w:r w:rsidRPr="00BD56AE">
                <w:rPr>
                  <w:sz w:val="20"/>
                  <w:szCs w:val="300"/>
                  <w:lang w:val="fr-FR"/>
                </w:rPr>
                <w:t xml:space="preserve"> </w:t>
              </w:r>
              <w:r>
                <w:rPr>
                  <w:sz w:val="20"/>
                  <w:szCs w:val="300"/>
                  <w:lang w:val="fr-FR"/>
                </w:rPr>
                <w:t xml:space="preserve"> </w:t>
              </w:r>
              <w:r w:rsidRPr="00BD56AE">
                <w:rPr>
                  <w:sz w:val="20"/>
                  <w:szCs w:val="300"/>
                  <w:lang w:val="fr-FR"/>
                </w:rPr>
                <w:t>0 1 2 3 4 5 6 7 8 9 0 1 2 3 4 5 6 7 8 9 0 1 2 3 4 5 6 7 8 9 0 1</w:t>
              </w:r>
              <w:r w:rsidRPr="00BD56AE">
                <w:rPr>
                  <w:sz w:val="20"/>
                  <w:szCs w:val="300"/>
                </w:rPr>
                <w:t xml:space="preserve">  </w:t>
              </w:r>
              <w:r w:rsidRPr="00BD56AE">
                <w:rPr>
                  <w:sz w:val="20"/>
                  <w:szCs w:val="300"/>
                </w:rPr>
                <w:br/>
              </w:r>
              <w:r w:rsidRPr="00BD56AE">
                <w:rPr>
                  <w:sz w:val="20"/>
                  <w:szCs w:val="300"/>
                  <w:lang w:val="fr-FR"/>
                </w:rPr>
                <w:t xml:space="preserve"> </w:t>
              </w:r>
            </w:ins>
            <w:ins w:id="3353" w:author="Lauros Pajunen (Nokia)" w:date="2025-11-18T16:47:00Z" w16du:dateUtc="2025-11-18T22:47:00Z">
              <w:r w:rsidR="00E9193E" w:rsidRPr="00BD56AE">
                <w:rPr>
                  <w:sz w:val="20"/>
                  <w:szCs w:val="300"/>
                  <w:lang w:val="fr-FR"/>
                </w:rPr>
                <w:t>+-+-+-+-+-+-+-+-+-+-+-+-+-+-+-+-+-+-+-+-+-+-+-+-+-+-+-+-+-+-+-+-+</w:t>
              </w:r>
              <w:r w:rsidR="00E9193E" w:rsidRPr="00BD56AE">
                <w:rPr>
                  <w:sz w:val="20"/>
                  <w:szCs w:val="300"/>
                </w:rPr>
                <w:br/>
              </w:r>
              <w:r w:rsidR="00E9193E" w:rsidRPr="00BD56AE">
                <w:rPr>
                  <w:sz w:val="20"/>
                  <w:szCs w:val="300"/>
                  <w:lang w:val="fr-FR"/>
                </w:rPr>
                <w:t xml:space="preserve"> |     </w:t>
              </w:r>
              <w:r w:rsidR="00E9193E">
                <w:rPr>
                  <w:sz w:val="20"/>
                  <w:szCs w:val="300"/>
                  <w:lang w:val="fr-FR"/>
                </w:rPr>
                <w:t xml:space="preserve"> </w:t>
              </w:r>
              <w:r w:rsidR="00E9193E" w:rsidRPr="00BD56AE">
                <w:rPr>
                  <w:sz w:val="20"/>
                  <w:szCs w:val="300"/>
                  <w:lang w:val="fr-FR"/>
                </w:rPr>
                <w:t xml:space="preserve"> W  </w:t>
              </w:r>
              <w:r w:rsidR="00E9193E">
                <w:rPr>
                  <w:sz w:val="20"/>
                  <w:szCs w:val="300"/>
                  <w:lang w:val="fr-FR"/>
                </w:rPr>
                <w:t xml:space="preserve"> </w:t>
              </w:r>
              <w:r w:rsidR="00E9193E" w:rsidRPr="00BD56AE">
                <w:rPr>
                  <w:sz w:val="20"/>
                  <w:szCs w:val="300"/>
                  <w:lang w:val="fr-FR"/>
                </w:rPr>
                <w:t xml:space="preserve">    |     </w:t>
              </w:r>
              <w:r w:rsidR="00E9193E">
                <w:rPr>
                  <w:sz w:val="20"/>
                  <w:szCs w:val="300"/>
                  <w:lang w:val="fr-FR"/>
                </w:rPr>
                <w:t xml:space="preserve"> </w:t>
              </w:r>
              <w:r w:rsidR="00E9193E" w:rsidRPr="00BD56AE">
                <w:rPr>
                  <w:sz w:val="20"/>
                  <w:szCs w:val="300"/>
                  <w:lang w:val="fr-FR"/>
                </w:rPr>
                <w:t xml:space="preserve"> X       |</w:t>
              </w:r>
              <w:r w:rsidR="00E9193E">
                <w:rPr>
                  <w:sz w:val="20"/>
                  <w:szCs w:val="300"/>
                  <w:lang w:val="fr-FR"/>
                </w:rPr>
                <w:t xml:space="preserve"> </w:t>
              </w:r>
              <w:r w:rsidR="00E9193E" w:rsidRPr="00BD56AE">
                <w:rPr>
                  <w:sz w:val="20"/>
                  <w:szCs w:val="300"/>
                  <w:lang w:val="fr-FR"/>
                </w:rPr>
                <w:t xml:space="preserve">      Y </w:t>
              </w:r>
              <w:r w:rsidR="00E9193E">
                <w:rPr>
                  <w:sz w:val="20"/>
                  <w:szCs w:val="300"/>
                  <w:lang w:val="fr-FR"/>
                </w:rPr>
                <w:t xml:space="preserve"> </w:t>
              </w:r>
              <w:r w:rsidR="00E9193E" w:rsidRPr="00BD56AE">
                <w:rPr>
                  <w:sz w:val="20"/>
                  <w:szCs w:val="300"/>
                  <w:lang w:val="fr-FR"/>
                </w:rPr>
                <w:t xml:space="preserve">     </w:t>
              </w:r>
              <w:r w:rsidR="00E9193E">
                <w:rPr>
                  <w:sz w:val="20"/>
                  <w:szCs w:val="300"/>
                  <w:lang w:val="fr-FR"/>
                </w:rPr>
                <w:t>|</w:t>
              </w:r>
              <w:r w:rsidR="00E9193E" w:rsidRPr="00BD56AE">
                <w:rPr>
                  <w:sz w:val="20"/>
                  <w:szCs w:val="300"/>
                  <w:lang w:val="fr-FR"/>
                </w:rPr>
                <w:t xml:space="preserve">    </w:t>
              </w:r>
              <w:r w:rsidR="00E9193E">
                <w:rPr>
                  <w:sz w:val="20"/>
                  <w:szCs w:val="300"/>
                  <w:lang w:val="fr-FR"/>
                </w:rPr>
                <w:t xml:space="preserve"> </w:t>
              </w:r>
              <w:r w:rsidR="00E9193E" w:rsidRPr="00BD56AE">
                <w:rPr>
                  <w:sz w:val="20"/>
                  <w:szCs w:val="300"/>
                  <w:lang w:val="fr-FR"/>
                </w:rPr>
                <w:t xml:space="preserve"> Z        |</w:t>
              </w:r>
              <w:r w:rsidR="00E9193E" w:rsidRPr="00BD56AE">
                <w:rPr>
                  <w:sz w:val="20"/>
                  <w:szCs w:val="300"/>
                </w:rPr>
                <w:br/>
              </w:r>
              <w:r w:rsidR="00E9193E" w:rsidRPr="00BD56AE">
                <w:rPr>
                  <w:sz w:val="20"/>
                  <w:szCs w:val="300"/>
                  <w:lang w:val="fr-FR"/>
                </w:rPr>
                <w:t xml:space="preserve"> +-+-+-+-+-+-+-+-+-+-+-+-+-+-+-+-+-+-+-+-+-+-+-+-+-+-+-+-+-+-+-+-+</w:t>
              </w:r>
            </w:ins>
            <w:ins w:id="3354" w:author="Author">
              <w:r>
                <w:rPr>
                  <w:sz w:val="20"/>
                  <w:szCs w:val="300"/>
                  <w:lang w:val="fr-FR"/>
                </w:rPr>
                <w:br/>
                <w:t xml:space="preserve"> | FLVL  |  RES  |</w:t>
              </w:r>
            </w:ins>
          </w:p>
          <w:p w14:paraId="68C004D3" w14:textId="77777777" w:rsidR="00413AF4" w:rsidRPr="00BB6497" w:rsidRDefault="00413AF4">
            <w:pPr>
              <w:pStyle w:val="PL"/>
              <w:rPr>
                <w:ins w:id="3355" w:author="Author"/>
                <w:rStyle w:val="VerbatimChar"/>
                <w:sz w:val="20"/>
                <w:szCs w:val="300"/>
                <w:lang w:val="fr-FR"/>
              </w:rPr>
            </w:pPr>
            <w:ins w:id="3356" w:author="Author">
              <w:r>
                <w:rPr>
                  <w:sz w:val="20"/>
                  <w:szCs w:val="300"/>
                  <w:lang w:val="fr-FR"/>
                </w:rPr>
                <w:t xml:space="preserve"> +-+-+-+-+-+-+-+-+</w:t>
              </w:r>
            </w:ins>
          </w:p>
        </w:tc>
      </w:tr>
    </w:tbl>
    <w:p w14:paraId="1363BD37" w14:textId="77777777" w:rsidR="00413AF4" w:rsidRDefault="00413AF4" w:rsidP="001A441D">
      <w:pPr>
        <w:spacing w:after="240"/>
        <w:jc w:val="center"/>
        <w:rPr>
          <w:ins w:id="3357" w:author="Author"/>
          <w:rFonts w:ascii="Arial" w:eastAsia="Arial" w:hAnsi="Arial"/>
          <w:b/>
          <w:lang w:val="en-US"/>
        </w:rPr>
      </w:pPr>
      <w:ins w:id="3358" w:author="Author">
        <w:r w:rsidRPr="00E027FF">
          <w:rPr>
            <w:rFonts w:ascii="Arial" w:eastAsia="Arial" w:hAnsi="Arial"/>
            <w:b/>
            <w:lang w:val="en-US"/>
          </w:rPr>
          <w:t>Figure A.</w:t>
        </w:r>
        <w:r w:rsidRPr="004B1677">
          <w:rPr>
            <w:rFonts w:ascii="Arial" w:eastAsia="Arial" w:hAnsi="Arial" w:cs="Arial"/>
            <w:b/>
            <w:bCs/>
          </w:rPr>
          <w:t>3.5.</w:t>
        </w:r>
        <w:r>
          <w:rPr>
            <w:rFonts w:ascii="Arial" w:eastAsia="Arial" w:hAnsi="Arial" w:cs="Arial"/>
            <w:b/>
            <w:bCs/>
          </w:rPr>
          <w:t>7</w:t>
        </w:r>
        <w:r w:rsidRPr="004B1677">
          <w:rPr>
            <w:rFonts w:ascii="Arial" w:eastAsia="Arial" w:hAnsi="Arial" w:cs="Arial"/>
            <w:b/>
            <w:bCs/>
          </w:rPr>
          <w:t>.</w:t>
        </w:r>
        <w:r>
          <w:rPr>
            <w:rFonts w:ascii="Arial" w:eastAsia="Arial" w:hAnsi="Arial" w:cs="Arial"/>
            <w:b/>
            <w:bCs/>
          </w:rPr>
          <w:t>5</w:t>
        </w:r>
        <w:r w:rsidRPr="00E027FF">
          <w:rPr>
            <w:rFonts w:ascii="Arial" w:eastAsia="Arial" w:hAnsi="Arial"/>
            <w:b/>
            <w:lang w:val="en-US"/>
          </w:rPr>
          <w:t>.1</w:t>
        </w:r>
        <w:r w:rsidRPr="004B1677">
          <w:rPr>
            <w:rFonts w:ascii="Arial" w:eastAsia="Arial" w:hAnsi="Arial" w:cs="Arial"/>
            <w:b/>
            <w:bCs/>
          </w:rPr>
          <w:t>-1</w:t>
        </w:r>
        <w:r w:rsidRPr="00E027FF">
          <w:rPr>
            <w:rFonts w:ascii="Arial" w:eastAsia="Arial" w:hAnsi="Arial"/>
            <w:b/>
            <w:lang w:val="en-US"/>
          </w:rPr>
          <w:t xml:space="preserve">: </w:t>
        </w:r>
        <w:r>
          <w:rPr>
            <w:rFonts w:ascii="Arial" w:eastAsia="Arial" w:hAnsi="Arial"/>
            <w:b/>
            <w:lang w:val="en-US"/>
          </w:rPr>
          <w:t>Audio focus PI</w:t>
        </w:r>
        <w:r w:rsidRPr="00E027FF">
          <w:rPr>
            <w:rFonts w:ascii="Arial" w:eastAsia="Arial" w:hAnsi="Arial"/>
            <w:b/>
            <w:lang w:val="en-US"/>
          </w:rPr>
          <w:t xml:space="preserve"> data </w:t>
        </w:r>
        <w:r>
          <w:rPr>
            <w:rFonts w:ascii="Arial" w:eastAsia="Arial" w:hAnsi="Arial"/>
            <w:b/>
            <w:lang w:val="en-US"/>
          </w:rPr>
          <w:t>frame with direction and level</w:t>
        </w:r>
        <w:r w:rsidRPr="00E027FF">
          <w:rPr>
            <w:rFonts w:ascii="Arial" w:eastAsia="Arial" w:hAnsi="Arial"/>
            <w:b/>
            <w:lang w:val="en-US"/>
          </w:rPr>
          <w:t>.</w:t>
        </w:r>
      </w:ins>
    </w:p>
    <w:p w14:paraId="745E9462" w14:textId="77777777" w:rsidR="00413AF4" w:rsidRDefault="00413AF4" w:rsidP="001A441D">
      <w:pPr>
        <w:pStyle w:val="TH"/>
        <w:rPr>
          <w:ins w:id="3359" w:author="Author"/>
          <w:rFonts w:eastAsia="Arial" w:cs="Arial"/>
        </w:rPr>
      </w:pPr>
      <w:ins w:id="3360" w:author="Author">
        <w:r w:rsidRPr="1BFFD7E4">
          <w:rPr>
            <w:rFonts w:eastAsia="Arial"/>
          </w:rPr>
          <w:t>Table A.</w:t>
        </w:r>
        <w:r>
          <w:rPr>
            <w:rFonts w:eastAsia="Arial"/>
          </w:rPr>
          <w:t>3.5.7.5.1-1</w:t>
        </w:r>
        <w:r w:rsidRPr="1BFFD7E4">
          <w:rPr>
            <w:rFonts w:eastAsia="Arial"/>
          </w:rPr>
          <w:t xml:space="preserve">: </w:t>
        </w:r>
        <w:r>
          <w:rPr>
            <w:rFonts w:eastAsia="Arial"/>
          </w:rPr>
          <w:t>Audio Focus Level Indicator</w:t>
        </w:r>
      </w:ins>
    </w:p>
    <w:tbl>
      <w:tblPr>
        <w:tblW w:w="7640" w:type="dxa"/>
        <w:jc w:val="center"/>
        <w:tblLayout w:type="fixed"/>
        <w:tblLook w:val="04A0" w:firstRow="1" w:lastRow="0" w:firstColumn="1" w:lastColumn="0" w:noHBand="0" w:noVBand="1"/>
      </w:tblPr>
      <w:tblGrid>
        <w:gridCol w:w="2018"/>
        <w:gridCol w:w="2292"/>
        <w:gridCol w:w="3330"/>
      </w:tblGrid>
      <w:tr w:rsidR="00413AF4" w14:paraId="083AA018" w14:textId="77777777">
        <w:trPr>
          <w:trHeight w:val="300"/>
          <w:jc w:val="center"/>
          <w:ins w:id="3361" w:author="Author"/>
        </w:trPr>
        <w:tc>
          <w:tcPr>
            <w:tcW w:w="20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6B6F76A6" w14:textId="77777777" w:rsidR="00413AF4" w:rsidRPr="00AD63E8" w:rsidRDefault="00413AF4">
            <w:pPr>
              <w:spacing w:after="0"/>
              <w:jc w:val="center"/>
              <w:rPr>
                <w:ins w:id="3362" w:author="Author"/>
                <w:rFonts w:ascii="Arial" w:eastAsia="Arial" w:hAnsi="Arial" w:cs="Arial"/>
                <w:b/>
                <w:bCs/>
                <w:color w:val="000000" w:themeColor="text1"/>
                <w:sz w:val="18"/>
                <w:szCs w:val="18"/>
                <w:lang w:val="fr"/>
              </w:rPr>
            </w:pPr>
            <w:ins w:id="3363" w:author="Author">
              <w:r w:rsidRPr="00AD63E8">
                <w:rPr>
                  <w:rFonts w:ascii="Arial" w:eastAsia="Arial" w:hAnsi="Arial" w:cs="Arial"/>
                  <w:b/>
                  <w:bCs/>
                  <w:color w:val="000000" w:themeColor="text1"/>
                  <w:sz w:val="18"/>
                  <w:szCs w:val="18"/>
                  <w:lang w:val="fr"/>
                </w:rPr>
                <w:t>FLVL bits</w:t>
              </w:r>
            </w:ins>
          </w:p>
        </w:tc>
        <w:tc>
          <w:tcPr>
            <w:tcW w:w="229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left w:w="57" w:type="dxa"/>
              <w:right w:w="57" w:type="dxa"/>
            </w:tcMar>
          </w:tcPr>
          <w:p w14:paraId="2E27B2AB" w14:textId="77777777" w:rsidR="00413AF4" w:rsidRPr="00AD63E8" w:rsidRDefault="00413AF4">
            <w:pPr>
              <w:spacing w:after="0"/>
              <w:jc w:val="center"/>
              <w:rPr>
                <w:ins w:id="3364" w:author="Author"/>
                <w:rFonts w:ascii="Arial" w:eastAsia="Arial" w:hAnsi="Arial" w:cs="Arial"/>
                <w:b/>
                <w:bCs/>
                <w:color w:val="000000" w:themeColor="text1"/>
                <w:sz w:val="18"/>
                <w:szCs w:val="18"/>
              </w:rPr>
            </w:pPr>
            <w:ins w:id="3365" w:author="Author">
              <w:r w:rsidRPr="00AD63E8">
                <w:rPr>
                  <w:rFonts w:ascii="Arial" w:eastAsia="Arial" w:hAnsi="Arial" w:cs="Arial"/>
                  <w:b/>
                  <w:bCs/>
                  <w:color w:val="000000" w:themeColor="text1"/>
                  <w:sz w:val="18"/>
                  <w:szCs w:val="18"/>
                </w:rPr>
                <w:t>Value</w:t>
              </w:r>
            </w:ins>
          </w:p>
        </w:tc>
        <w:tc>
          <w:tcPr>
            <w:tcW w:w="333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3FE2768" w14:textId="77777777" w:rsidR="00413AF4" w:rsidRPr="00AD63E8" w:rsidRDefault="00413AF4">
            <w:pPr>
              <w:spacing w:after="0"/>
              <w:jc w:val="center"/>
              <w:rPr>
                <w:ins w:id="3366" w:author="Author"/>
                <w:rFonts w:ascii="Arial" w:eastAsia="Arial" w:hAnsi="Arial" w:cs="Arial"/>
                <w:b/>
                <w:bCs/>
                <w:color w:val="000000" w:themeColor="text1"/>
                <w:sz w:val="18"/>
                <w:szCs w:val="18"/>
              </w:rPr>
            </w:pPr>
            <w:ins w:id="3367" w:author="Author">
              <w:r w:rsidRPr="00AD63E8">
                <w:rPr>
                  <w:rFonts w:ascii="Arial" w:eastAsia="Arial" w:hAnsi="Arial" w:cs="Arial"/>
                  <w:b/>
                  <w:bCs/>
                  <w:color w:val="000000" w:themeColor="text1"/>
                  <w:sz w:val="18"/>
                  <w:szCs w:val="18"/>
                </w:rPr>
                <w:t>Description</w:t>
              </w:r>
            </w:ins>
          </w:p>
        </w:tc>
      </w:tr>
      <w:tr w:rsidR="00413AF4" w14:paraId="5B9FED84" w14:textId="77777777">
        <w:trPr>
          <w:trHeight w:val="300"/>
          <w:jc w:val="center"/>
          <w:ins w:id="3368"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C1C6DFE" w14:textId="77777777" w:rsidR="00413AF4" w:rsidRPr="00AD63E8" w:rsidRDefault="00413AF4">
            <w:pPr>
              <w:spacing w:after="0"/>
              <w:jc w:val="center"/>
              <w:rPr>
                <w:ins w:id="3369" w:author="Author"/>
                <w:rFonts w:ascii="Arial" w:eastAsia="Arial" w:hAnsi="Arial" w:cs="Arial"/>
                <w:sz w:val="18"/>
                <w:szCs w:val="18"/>
              </w:rPr>
            </w:pPr>
            <w:ins w:id="3370" w:author="Author">
              <w:r w:rsidRPr="00AD63E8">
                <w:rPr>
                  <w:rFonts w:ascii="Arial" w:eastAsia="Arial" w:hAnsi="Arial" w:cs="Arial"/>
                  <w:sz w:val="18"/>
                  <w:szCs w:val="18"/>
                </w:rPr>
                <w:t>0000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9B488BB" w14:textId="77777777" w:rsidR="00413AF4" w:rsidRPr="00AD63E8" w:rsidRDefault="00413AF4">
            <w:pPr>
              <w:spacing w:after="0"/>
              <w:jc w:val="center"/>
              <w:rPr>
                <w:ins w:id="3371" w:author="Author"/>
                <w:rFonts w:ascii="Arial" w:eastAsia="Arial" w:hAnsi="Arial" w:cs="Arial"/>
                <w:sz w:val="18"/>
                <w:szCs w:val="18"/>
              </w:rPr>
            </w:pPr>
            <w:ins w:id="3372" w:author="Author">
              <w:r w:rsidRPr="00AD63E8">
                <w:rPr>
                  <w:rFonts w:ascii="Arial" w:eastAsia="Arial" w:hAnsi="Arial" w:cs="Arial"/>
                  <w:sz w:val="18"/>
                  <w:szCs w:val="18"/>
                </w:rPr>
                <w:t>0</w:t>
              </w:r>
            </w:ins>
          </w:p>
        </w:tc>
        <w:tc>
          <w:tcPr>
            <w:tcW w:w="3330" w:type="dxa"/>
            <w:tcBorders>
              <w:top w:val="single" w:sz="8" w:space="0" w:color="auto"/>
              <w:left w:val="single" w:sz="8" w:space="0" w:color="auto"/>
              <w:bottom w:val="single" w:sz="8" w:space="0" w:color="auto"/>
              <w:right w:val="single" w:sz="8" w:space="0" w:color="auto"/>
            </w:tcBorders>
          </w:tcPr>
          <w:p w14:paraId="1DEE5783" w14:textId="77777777" w:rsidR="00413AF4" w:rsidRPr="00AD63E8" w:rsidRDefault="00413AF4">
            <w:pPr>
              <w:spacing w:after="0"/>
              <w:jc w:val="center"/>
              <w:rPr>
                <w:ins w:id="3373" w:author="Author"/>
                <w:rFonts w:ascii="Arial" w:eastAsia="Arial" w:hAnsi="Arial" w:cs="Arial"/>
                <w:sz w:val="18"/>
                <w:szCs w:val="18"/>
              </w:rPr>
            </w:pPr>
            <w:ins w:id="3374" w:author="Author">
              <w:r w:rsidRPr="00AD63E8">
                <w:rPr>
                  <w:rFonts w:ascii="Arial" w:eastAsia="Arial" w:hAnsi="Arial" w:cs="Arial"/>
                  <w:sz w:val="18"/>
                  <w:szCs w:val="18"/>
                </w:rPr>
                <w:t>No audio focus</w:t>
              </w:r>
            </w:ins>
          </w:p>
        </w:tc>
      </w:tr>
      <w:tr w:rsidR="00413AF4" w14:paraId="08C18909" w14:textId="77777777">
        <w:trPr>
          <w:trHeight w:val="300"/>
          <w:jc w:val="center"/>
          <w:ins w:id="3375"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167D23F" w14:textId="77777777" w:rsidR="00413AF4" w:rsidRPr="00AD63E8" w:rsidRDefault="00413AF4">
            <w:pPr>
              <w:spacing w:after="0"/>
              <w:jc w:val="center"/>
              <w:rPr>
                <w:ins w:id="3376" w:author="Author"/>
                <w:rFonts w:ascii="Arial" w:eastAsia="Arial" w:hAnsi="Arial" w:cs="Arial"/>
                <w:sz w:val="18"/>
                <w:szCs w:val="18"/>
              </w:rPr>
            </w:pPr>
            <w:ins w:id="3377" w:author="Author">
              <w:r w:rsidRPr="00AD63E8">
                <w:rPr>
                  <w:rFonts w:ascii="Arial" w:eastAsia="Arial" w:hAnsi="Arial" w:cs="Arial"/>
                  <w:sz w:val="18"/>
                  <w:szCs w:val="18"/>
                </w:rPr>
                <w:t>0001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6F986F1" w14:textId="77777777" w:rsidR="00413AF4" w:rsidRPr="00AD63E8" w:rsidRDefault="00413AF4">
            <w:pPr>
              <w:spacing w:after="0"/>
              <w:jc w:val="center"/>
              <w:rPr>
                <w:ins w:id="3378" w:author="Author"/>
                <w:rFonts w:ascii="Arial" w:eastAsia="Arial" w:hAnsi="Arial" w:cs="Arial"/>
                <w:sz w:val="18"/>
                <w:szCs w:val="18"/>
              </w:rPr>
            </w:pPr>
            <w:ins w:id="3379" w:author="Author">
              <w:r w:rsidRPr="00AD63E8">
                <w:rPr>
                  <w:rFonts w:ascii="Arial" w:eastAsia="Arial" w:hAnsi="Arial" w:cs="Arial"/>
                  <w:sz w:val="18"/>
                  <w:szCs w:val="18"/>
                </w:rPr>
                <w:t>1</w:t>
              </w:r>
            </w:ins>
          </w:p>
        </w:tc>
        <w:tc>
          <w:tcPr>
            <w:tcW w:w="3330" w:type="dxa"/>
            <w:tcBorders>
              <w:top w:val="single" w:sz="8" w:space="0" w:color="auto"/>
              <w:left w:val="single" w:sz="8" w:space="0" w:color="auto"/>
              <w:bottom w:val="single" w:sz="8" w:space="0" w:color="auto"/>
              <w:right w:val="single" w:sz="8" w:space="0" w:color="auto"/>
            </w:tcBorders>
          </w:tcPr>
          <w:p w14:paraId="4DBA8D0A" w14:textId="77777777" w:rsidR="00413AF4" w:rsidRPr="00AD63E8" w:rsidRDefault="00413AF4">
            <w:pPr>
              <w:spacing w:after="0"/>
              <w:jc w:val="center"/>
              <w:rPr>
                <w:ins w:id="3380" w:author="Author"/>
                <w:rFonts w:ascii="Arial" w:eastAsia="Arial" w:hAnsi="Arial" w:cs="Arial"/>
                <w:sz w:val="18"/>
                <w:szCs w:val="18"/>
              </w:rPr>
            </w:pPr>
            <w:ins w:id="3381" w:author="Author">
              <w:r w:rsidRPr="00AD63E8">
                <w:rPr>
                  <w:rFonts w:ascii="Arial" w:eastAsia="Arial" w:hAnsi="Arial" w:cs="Arial"/>
                  <w:sz w:val="18"/>
                  <w:szCs w:val="18"/>
                </w:rPr>
                <w:t>…</w:t>
              </w:r>
            </w:ins>
          </w:p>
        </w:tc>
      </w:tr>
      <w:tr w:rsidR="00413AF4" w14:paraId="48C191FD" w14:textId="77777777">
        <w:trPr>
          <w:trHeight w:val="300"/>
          <w:jc w:val="center"/>
          <w:ins w:id="3382"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3B2CDEE" w14:textId="77777777" w:rsidR="00413AF4" w:rsidRPr="00AD63E8" w:rsidRDefault="00413AF4">
            <w:pPr>
              <w:spacing w:after="0"/>
              <w:jc w:val="center"/>
              <w:rPr>
                <w:ins w:id="3383" w:author="Author"/>
                <w:rFonts w:ascii="Arial" w:eastAsia="Arial" w:hAnsi="Arial" w:cs="Arial"/>
                <w:sz w:val="18"/>
                <w:szCs w:val="18"/>
              </w:rPr>
            </w:pPr>
            <w:ins w:id="3384" w:author="Author">
              <w:r w:rsidRPr="00AD63E8">
                <w:rPr>
                  <w:rFonts w:ascii="Arial" w:eastAsia="Arial" w:hAnsi="Arial" w:cs="Arial"/>
                  <w:sz w:val="18"/>
                  <w:szCs w:val="18"/>
                </w:rPr>
                <w:t>…</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D92C4A7" w14:textId="77777777" w:rsidR="00413AF4" w:rsidRPr="00AD63E8" w:rsidRDefault="00413AF4">
            <w:pPr>
              <w:spacing w:after="0"/>
              <w:jc w:val="center"/>
              <w:rPr>
                <w:ins w:id="3385" w:author="Author"/>
                <w:rFonts w:ascii="Arial" w:eastAsia="Arial" w:hAnsi="Arial" w:cs="Arial"/>
                <w:sz w:val="18"/>
                <w:szCs w:val="18"/>
              </w:rPr>
            </w:pPr>
            <w:ins w:id="3386" w:author="Author">
              <w:r w:rsidRPr="00AD63E8">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028F266B" w14:textId="77777777" w:rsidR="00413AF4" w:rsidRPr="00AD63E8" w:rsidRDefault="00413AF4">
            <w:pPr>
              <w:spacing w:after="0"/>
              <w:jc w:val="center"/>
              <w:rPr>
                <w:ins w:id="3387" w:author="Author"/>
                <w:rFonts w:ascii="Arial" w:eastAsia="Arial" w:hAnsi="Arial" w:cs="Arial"/>
                <w:sz w:val="18"/>
                <w:szCs w:val="18"/>
              </w:rPr>
            </w:pPr>
            <w:ins w:id="3388" w:author="Author">
              <w:r w:rsidRPr="00AD63E8">
                <w:rPr>
                  <w:rFonts w:ascii="Arial" w:eastAsia="Arial" w:hAnsi="Arial" w:cs="Arial"/>
                  <w:sz w:val="18"/>
                  <w:szCs w:val="18"/>
                </w:rPr>
                <w:t>…</w:t>
              </w:r>
            </w:ins>
          </w:p>
        </w:tc>
      </w:tr>
      <w:tr w:rsidR="00413AF4" w14:paraId="1726DC6F" w14:textId="77777777">
        <w:trPr>
          <w:trHeight w:val="300"/>
          <w:jc w:val="center"/>
          <w:ins w:id="3389"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50A7CD1" w14:textId="77777777" w:rsidR="00413AF4" w:rsidRPr="00AD63E8" w:rsidRDefault="00413AF4">
            <w:pPr>
              <w:spacing w:after="0"/>
              <w:jc w:val="center"/>
              <w:rPr>
                <w:ins w:id="3390" w:author="Author"/>
                <w:rFonts w:ascii="Arial" w:eastAsia="Arial" w:hAnsi="Arial" w:cs="Arial"/>
                <w:sz w:val="18"/>
                <w:szCs w:val="18"/>
              </w:rPr>
            </w:pPr>
            <w:ins w:id="3391" w:author="Author">
              <w:r w:rsidRPr="00AD63E8">
                <w:rPr>
                  <w:rFonts w:ascii="Arial" w:eastAsia="Arial" w:hAnsi="Arial" w:cs="Arial"/>
                  <w:sz w:val="18"/>
                  <w:szCs w:val="18"/>
                </w:rPr>
                <w:t>110</w:t>
              </w:r>
              <w:r>
                <w:rPr>
                  <w:rFonts w:ascii="Arial" w:eastAsia="Arial" w:hAnsi="Arial" w:cs="Arial"/>
                  <w:sz w:val="18"/>
                  <w:szCs w:val="18"/>
                </w:rPr>
                <w:t>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3E63299B" w14:textId="77777777" w:rsidR="00413AF4" w:rsidRPr="00AD63E8" w:rsidRDefault="00413AF4">
            <w:pPr>
              <w:spacing w:after="0"/>
              <w:jc w:val="center"/>
              <w:rPr>
                <w:ins w:id="3392" w:author="Author"/>
                <w:rFonts w:ascii="Arial" w:eastAsia="Arial" w:hAnsi="Arial" w:cs="Arial"/>
                <w:sz w:val="18"/>
                <w:szCs w:val="18"/>
              </w:rPr>
            </w:pPr>
            <w:ins w:id="3393" w:author="Author">
              <w:r w:rsidRPr="00AD63E8">
                <w:rPr>
                  <w:rFonts w:ascii="Arial" w:eastAsia="Arial" w:hAnsi="Arial" w:cs="Arial"/>
                  <w:sz w:val="18"/>
                  <w:szCs w:val="18"/>
                </w:rPr>
                <w:t>1</w:t>
              </w:r>
              <w:r>
                <w:rPr>
                  <w:rFonts w:ascii="Arial" w:eastAsia="Arial" w:hAnsi="Arial" w:cs="Arial"/>
                  <w:sz w:val="18"/>
                  <w:szCs w:val="18"/>
                </w:rPr>
                <w:t>3</w:t>
              </w:r>
            </w:ins>
          </w:p>
        </w:tc>
        <w:tc>
          <w:tcPr>
            <w:tcW w:w="3330" w:type="dxa"/>
            <w:tcBorders>
              <w:top w:val="single" w:sz="8" w:space="0" w:color="auto"/>
              <w:left w:val="single" w:sz="8" w:space="0" w:color="auto"/>
              <w:bottom w:val="single" w:sz="8" w:space="0" w:color="auto"/>
              <w:right w:val="single" w:sz="8" w:space="0" w:color="auto"/>
            </w:tcBorders>
          </w:tcPr>
          <w:p w14:paraId="7D3FE450" w14:textId="77777777" w:rsidR="00413AF4" w:rsidRPr="00AD63E8" w:rsidRDefault="00413AF4">
            <w:pPr>
              <w:spacing w:after="0"/>
              <w:jc w:val="center"/>
              <w:rPr>
                <w:ins w:id="3394" w:author="Author"/>
                <w:rFonts w:ascii="Arial" w:eastAsia="Arial" w:hAnsi="Arial" w:cs="Arial"/>
                <w:sz w:val="18"/>
                <w:szCs w:val="18"/>
              </w:rPr>
            </w:pPr>
            <w:ins w:id="3395" w:author="Author">
              <w:r>
                <w:rPr>
                  <w:rFonts w:ascii="Arial" w:eastAsia="Arial" w:hAnsi="Arial" w:cs="Arial"/>
                  <w:sz w:val="18"/>
                  <w:szCs w:val="18"/>
                </w:rPr>
                <w:t>Maximum audio focus supported by the media sender for the session</w:t>
              </w:r>
            </w:ins>
          </w:p>
        </w:tc>
      </w:tr>
      <w:tr w:rsidR="00413AF4" w14:paraId="2B54DD32" w14:textId="77777777">
        <w:trPr>
          <w:trHeight w:val="300"/>
          <w:jc w:val="center"/>
          <w:ins w:id="3396"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48E33C1B" w14:textId="77777777" w:rsidR="00413AF4" w:rsidRPr="00AD63E8" w:rsidRDefault="00413AF4">
            <w:pPr>
              <w:spacing w:after="0"/>
              <w:jc w:val="center"/>
              <w:rPr>
                <w:ins w:id="3397" w:author="Author"/>
                <w:rFonts w:ascii="Arial" w:eastAsia="Arial" w:hAnsi="Arial" w:cs="Arial"/>
                <w:sz w:val="18"/>
                <w:szCs w:val="18"/>
              </w:rPr>
            </w:pPr>
            <w:ins w:id="3398" w:author="Author">
              <w:r>
                <w:rPr>
                  <w:rFonts w:ascii="Arial" w:eastAsia="Arial" w:hAnsi="Arial" w:cs="Arial"/>
                  <w:sz w:val="18"/>
                  <w:szCs w:val="18"/>
                </w:rPr>
                <w:t>1110</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5085B0F9" w14:textId="77777777" w:rsidR="00413AF4" w:rsidRPr="00AD63E8" w:rsidRDefault="00413AF4">
            <w:pPr>
              <w:spacing w:after="0"/>
              <w:jc w:val="center"/>
              <w:rPr>
                <w:ins w:id="3399" w:author="Author"/>
                <w:rFonts w:ascii="Arial" w:eastAsia="Arial" w:hAnsi="Arial" w:cs="Arial"/>
                <w:sz w:val="18"/>
                <w:szCs w:val="18"/>
              </w:rPr>
            </w:pPr>
            <w:ins w:id="3400"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33E32024" w14:textId="77777777" w:rsidR="00413AF4" w:rsidRPr="00AD63E8" w:rsidRDefault="00413AF4">
            <w:pPr>
              <w:spacing w:after="0"/>
              <w:jc w:val="center"/>
              <w:rPr>
                <w:ins w:id="3401" w:author="Author"/>
                <w:rFonts w:ascii="Arial" w:eastAsia="Arial" w:hAnsi="Arial" w:cs="Arial"/>
                <w:sz w:val="18"/>
                <w:szCs w:val="18"/>
              </w:rPr>
            </w:pPr>
            <w:ins w:id="3402" w:author="Author">
              <w:r>
                <w:rPr>
                  <w:rFonts w:ascii="Arial" w:eastAsia="Arial" w:hAnsi="Arial" w:cs="Arial"/>
                  <w:sz w:val="18"/>
                  <w:szCs w:val="18"/>
                </w:rPr>
                <w:t>Default audio focus</w:t>
              </w:r>
            </w:ins>
          </w:p>
        </w:tc>
      </w:tr>
      <w:tr w:rsidR="00413AF4" w14:paraId="68BB8010" w14:textId="77777777">
        <w:trPr>
          <w:trHeight w:val="300"/>
          <w:jc w:val="center"/>
          <w:ins w:id="3403" w:author="Author"/>
        </w:trPr>
        <w:tc>
          <w:tcPr>
            <w:tcW w:w="2018"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71B69204" w14:textId="77777777" w:rsidR="00413AF4" w:rsidRPr="00AD63E8" w:rsidRDefault="00413AF4">
            <w:pPr>
              <w:spacing w:after="0"/>
              <w:jc w:val="center"/>
              <w:rPr>
                <w:ins w:id="3404" w:author="Author"/>
                <w:rFonts w:ascii="Arial" w:eastAsia="Arial" w:hAnsi="Arial" w:cs="Arial"/>
                <w:sz w:val="18"/>
                <w:szCs w:val="18"/>
              </w:rPr>
            </w:pPr>
            <w:ins w:id="3405" w:author="Author">
              <w:r w:rsidRPr="00AD63E8">
                <w:rPr>
                  <w:rFonts w:ascii="Arial" w:eastAsia="Arial" w:hAnsi="Arial" w:cs="Arial"/>
                  <w:sz w:val="18"/>
                  <w:szCs w:val="18"/>
                </w:rPr>
                <w:t>1111</w:t>
              </w:r>
            </w:ins>
          </w:p>
        </w:tc>
        <w:tc>
          <w:tcPr>
            <w:tcW w:w="2292"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040C8EE7" w14:textId="77777777" w:rsidR="00413AF4" w:rsidRPr="00AD63E8" w:rsidRDefault="00413AF4">
            <w:pPr>
              <w:spacing w:after="0"/>
              <w:jc w:val="center"/>
              <w:rPr>
                <w:ins w:id="3406" w:author="Author"/>
                <w:rFonts w:ascii="Arial" w:eastAsia="Arial" w:hAnsi="Arial" w:cs="Arial"/>
                <w:sz w:val="18"/>
                <w:szCs w:val="18"/>
              </w:rPr>
            </w:pPr>
            <w:ins w:id="3407" w:author="Author">
              <w:r>
                <w:rPr>
                  <w:rFonts w:ascii="Arial" w:eastAsia="Arial" w:hAnsi="Arial" w:cs="Arial"/>
                  <w:sz w:val="18"/>
                  <w:szCs w:val="18"/>
                </w:rPr>
                <w:t>-</w:t>
              </w:r>
            </w:ins>
          </w:p>
        </w:tc>
        <w:tc>
          <w:tcPr>
            <w:tcW w:w="3330" w:type="dxa"/>
            <w:tcBorders>
              <w:top w:val="single" w:sz="8" w:space="0" w:color="auto"/>
              <w:left w:val="single" w:sz="8" w:space="0" w:color="auto"/>
              <w:bottom w:val="single" w:sz="8" w:space="0" w:color="auto"/>
              <w:right w:val="single" w:sz="8" w:space="0" w:color="auto"/>
            </w:tcBorders>
          </w:tcPr>
          <w:p w14:paraId="70D2F986" w14:textId="77777777" w:rsidR="00413AF4" w:rsidRPr="00AD63E8" w:rsidRDefault="00413AF4">
            <w:pPr>
              <w:spacing w:after="0"/>
              <w:jc w:val="center"/>
              <w:rPr>
                <w:ins w:id="3408" w:author="Author"/>
                <w:rFonts w:ascii="Arial" w:eastAsia="Arial" w:hAnsi="Arial" w:cs="Arial"/>
                <w:sz w:val="18"/>
                <w:szCs w:val="18"/>
              </w:rPr>
            </w:pPr>
            <w:ins w:id="3409" w:author="Author">
              <w:r>
                <w:rPr>
                  <w:rFonts w:ascii="Arial" w:eastAsia="Arial" w:hAnsi="Arial" w:cs="Arial"/>
                  <w:sz w:val="18"/>
                  <w:szCs w:val="18"/>
                </w:rPr>
                <w:t>No preference/No indication</w:t>
              </w:r>
            </w:ins>
          </w:p>
        </w:tc>
      </w:tr>
    </w:tbl>
    <w:p w14:paraId="7C2CE5B6" w14:textId="77777777" w:rsidR="00413AF4" w:rsidRPr="004B1677" w:rsidRDefault="00413AF4" w:rsidP="001A441D">
      <w:pPr>
        <w:spacing w:after="240"/>
        <w:jc w:val="center"/>
        <w:rPr>
          <w:ins w:id="3410" w:author="Author"/>
          <w:rFonts w:ascii="Arial" w:eastAsia="Arial" w:hAnsi="Arial" w:cs="Arial"/>
          <w:b/>
          <w:bCs/>
        </w:rPr>
      </w:pPr>
    </w:p>
    <w:p w14:paraId="617579A4" w14:textId="77777777" w:rsidR="00413AF4" w:rsidRPr="000C17CF" w:rsidRDefault="00413AF4" w:rsidP="001A441D">
      <w:pPr>
        <w:pStyle w:val="Heading5"/>
        <w:rPr>
          <w:ins w:id="3411" w:author="Author"/>
        </w:rPr>
      </w:pPr>
      <w:ins w:id="3412" w:author="Author">
        <w:r>
          <w:t>A.3.5.7.5.2</w:t>
        </w:r>
        <w:r>
          <w:tab/>
          <w:t>Audio focus forward indication</w:t>
        </w:r>
      </w:ins>
    </w:p>
    <w:p w14:paraId="72C87273" w14:textId="77777777" w:rsidR="00413AF4" w:rsidRDefault="00413AF4" w:rsidP="001A441D">
      <w:pPr>
        <w:rPr>
          <w:ins w:id="3413" w:author="Author"/>
        </w:rPr>
      </w:pPr>
      <w:ins w:id="3414" w:author="Author">
        <w:r>
          <w:t>AUDIO_FOCUS_INDICATION PI frame describes the audio focus direction and level applied to the transmitted audio. The PI data follows the structure presented in Figure A.3.5.7.5.1-1. The FLVL field indicates the amount of applied audio focus according to Table A.3.5.7.5.1-1 and the description in clause A.3.5.7.5.1. In the forward indication audio focus PI type, the FLVL bit combination of 1111 is reserved for “No indication” in which case the applied audio focus level is undefined.</w:t>
        </w:r>
      </w:ins>
    </w:p>
    <w:p w14:paraId="0EDB98DF" w14:textId="77777777" w:rsidR="00413AF4" w:rsidRDefault="00413AF4" w:rsidP="001A441D">
      <w:pPr>
        <w:rPr>
          <w:ins w:id="3415" w:author="Author"/>
        </w:rPr>
      </w:pPr>
      <w:ins w:id="3416" w:author="Author">
        <w:r>
          <w:t>The media sender may create and transmit an audio focus forward indication PI data in response to a received audio focus request PI data when the requested audio focus is accepted and applied in the processing of the transmitted audio. The media sender may also send audio focus forward indication PI data to indicate the current audio focus status without receiving a corresponding audio focus request PI data.</w:t>
        </w:r>
      </w:ins>
    </w:p>
    <w:p w14:paraId="1984567D" w14:textId="5457EFAB" w:rsidR="00413AF4" w:rsidRDefault="00413AF4" w:rsidP="001A441D">
      <w:pPr>
        <w:rPr>
          <w:ins w:id="3417" w:author="Author"/>
        </w:rPr>
      </w:pPr>
      <w:ins w:id="3418" w:author="Author">
        <w:r>
          <w:t>The AUDIO_FOCUS_INDICATION PI type has the same size variants as the request counterpart with direction and level (</w:t>
        </w:r>
      </w:ins>
      <w:ins w:id="3419" w:author="Lauros Pajunen (Nokia)" w:date="2025-11-18T16:48:00Z" w16du:dateUtc="2025-11-18T22:48:00Z">
        <w:r w:rsidR="00E9193E">
          <w:t>5</w:t>
        </w:r>
      </w:ins>
      <w:ins w:id="3420" w:author="Author">
        <w:r>
          <w:t xml:space="preserve"> bytes), direction only (</w:t>
        </w:r>
      </w:ins>
      <w:ins w:id="3421" w:author="Lauros Pajunen (Nokia)" w:date="2025-11-18T16:48:00Z" w16du:dateUtc="2025-11-18T22:48:00Z">
        <w:r w:rsidR="00E9193E">
          <w:t>4</w:t>
        </w:r>
      </w:ins>
      <w:ins w:id="3422" w:author="Author">
        <w:r>
          <w:t xml:space="preserve"> bytes) and level only (1 byte).</w:t>
        </w:r>
      </w:ins>
    </w:p>
    <w:p w14:paraId="04F6CB16" w14:textId="77777777" w:rsidR="00413AF4" w:rsidRDefault="00413AF4" w:rsidP="001A441D">
      <w:pPr>
        <w:rPr>
          <w:ins w:id="3423" w:author="Author"/>
        </w:rPr>
      </w:pPr>
      <w:ins w:id="3424" w:author="Author">
        <w:r>
          <w:t>If a direction only variant is received, the media receiver should assume that the applied focus level is the same as in a previously received audio focus indication during the session. If no audio focus level indication has been received during the session, the media receiver should assume that the applied audio focus level is the default level.</w:t>
        </w:r>
      </w:ins>
    </w:p>
    <w:p w14:paraId="0AD9BE06" w14:textId="77777777" w:rsidR="00413AF4" w:rsidRDefault="00413AF4" w:rsidP="001A441D">
      <w:pPr>
        <w:rPr>
          <w:ins w:id="3425" w:author="Author"/>
        </w:rPr>
      </w:pPr>
      <w:ins w:id="3426" w:author="Author">
        <w:r>
          <w:lastRenderedPageBreak/>
          <w:t>If a level only variant is received, the media receiver should assume that the audio focus direction is the same as in a previously received audio focus indication during the session. If no audio focus direction indication has been received during the session, the media receiver should ignore the level indication.</w:t>
        </w:r>
      </w:ins>
    </w:p>
    <w:p w14:paraId="5E5B940A" w14:textId="77777777" w:rsidR="00413AF4" w:rsidRDefault="00413AF4">
      <w:pPr>
        <w:rPr>
          <w:ins w:id="3427" w:author="Author"/>
        </w:rPr>
      </w:pPr>
      <w:ins w:id="3428" w:author="Author">
        <w:r>
          <w:t>The latest received AUDIO_FOCUS_INDICATION is valid until a new AUDIO_FOCUS_INDICATION is received.</w:t>
        </w:r>
      </w:ins>
    </w:p>
    <w:p w14:paraId="7A4B35BF" w14:textId="77777777" w:rsidR="00413AF4" w:rsidRDefault="00413AF4" w:rsidP="00EB1B99">
      <w:pPr>
        <w:pStyle w:val="Heading4"/>
        <w:rPr>
          <w:ins w:id="3429" w:author="Author"/>
        </w:rPr>
      </w:pPr>
      <w:ins w:id="3430" w:author="Author">
        <w:r>
          <w:t>A.3.5.7.6</w:t>
        </w:r>
        <w:r>
          <w:tab/>
          <w:t>Reverse PI latency</w:t>
        </w:r>
      </w:ins>
    </w:p>
    <w:p w14:paraId="3259D2BA" w14:textId="77777777" w:rsidR="00413AF4" w:rsidRDefault="00413AF4" w:rsidP="003E1056">
      <w:pPr>
        <w:rPr>
          <w:ins w:id="3431" w:author="Author"/>
        </w:rPr>
      </w:pPr>
      <w:ins w:id="3432" w:author="Author">
        <w:r w:rsidRPr="00267DC3">
          <w:t>A receiving device sending reverse PI data may experience the result of its sent data by receiving the corresponding data in forward direction as forward PI data or as part of the IVAS bit stream. This allows calculation of the time elapsed between the sent reverse PI data and received forward PI data. Such calculated PI latency is valuable for both endpoints to e.g. send better predicted orientations as reverse PI data or to apply better predicted orientation data. This PI latency is sent back the sending device using the PI_LATENCY PI frames. Figure A.</w:t>
        </w:r>
        <w:r>
          <w:t>3.5.7.6-1</w:t>
        </w:r>
        <w:r w:rsidRPr="00267DC3">
          <w:t xml:space="preserve"> shows the data structure of a PI_LATENCY frame, which consists of </w:t>
        </w:r>
        <w:r>
          <w:t xml:space="preserve">the 5-bit type of the reverse PI frame according to table </w:t>
        </w:r>
        <w:r w:rsidRPr="00244721">
          <w:t>A.3.5.5-1A</w:t>
        </w:r>
        <w:r>
          <w:t xml:space="preserve"> used for latency estimation and </w:t>
        </w:r>
        <w:r w:rsidRPr="00267DC3">
          <w:t xml:space="preserve">a signed </w:t>
        </w:r>
        <w:r>
          <w:t>27</w:t>
        </w:r>
        <w:r w:rsidRPr="00267DC3">
          <w:t>-bit integer for the measured latency in RTP ticks, i.e. at a 16kHz clock rate. Positive numbers indicate an experienced latency, negative numbers can occur if prediction has been applied.</w:t>
        </w:r>
      </w:ins>
    </w:p>
    <w:p w14:paraId="3AF60A74" w14:textId="77777777" w:rsidR="00413AF4" w:rsidRPr="00A80E4F" w:rsidRDefault="00413AF4" w:rsidP="00A80E4F">
      <w:pPr>
        <w:rPr>
          <w:ins w:id="3433" w:author="Author"/>
        </w:rPr>
      </w:pPr>
      <w:ins w:id="3434" w:author="Author">
        <w:r w:rsidRPr="00244721">
          <w:t>The latest received PI_LATENCY PI data is used until a new PI_LATENCY PI data is received.</w:t>
        </w:r>
      </w:ins>
    </w:p>
    <w:tbl>
      <w:tblPr>
        <w:tblStyle w:val="TableGrid"/>
        <w:tblW w:w="8505" w:type="dxa"/>
        <w:tblInd w:w="993" w:type="dxa"/>
        <w:tblLook w:val="04A0" w:firstRow="1" w:lastRow="0" w:firstColumn="1" w:lastColumn="0" w:noHBand="0" w:noVBand="1"/>
      </w:tblPr>
      <w:tblGrid>
        <w:gridCol w:w="8505"/>
      </w:tblGrid>
      <w:tr w:rsidR="00413AF4" w:rsidRPr="006752B9" w14:paraId="2135C7B7" w14:textId="77777777" w:rsidTr="00A80E4F">
        <w:trPr>
          <w:trHeight w:val="1379"/>
          <w:ins w:id="3435" w:author="Author"/>
        </w:trPr>
        <w:tc>
          <w:tcPr>
            <w:tcW w:w="8505" w:type="dxa"/>
            <w:tcBorders>
              <w:top w:val="nil"/>
              <w:left w:val="nil"/>
              <w:bottom w:val="nil"/>
              <w:right w:val="nil"/>
            </w:tcBorders>
          </w:tcPr>
          <w:p w14:paraId="0BFBD8AA" w14:textId="77777777" w:rsidR="00413AF4" w:rsidRPr="00A80E4F" w:rsidRDefault="00413AF4" w:rsidP="00A80E4F">
            <w:pPr>
              <w:pStyle w:val="PL"/>
              <w:rPr>
                <w:ins w:id="3436" w:author="Author"/>
                <w:sz w:val="20"/>
                <w:szCs w:val="22"/>
              </w:rPr>
            </w:pPr>
            <w:ins w:id="3437" w:author="Author">
              <w:r>
                <w:rPr>
                  <w:sz w:val="20"/>
                  <w:szCs w:val="22"/>
                </w:rPr>
                <w:t xml:space="preserve">  </w:t>
              </w:r>
              <w:r w:rsidRPr="00A80E4F">
                <w:rPr>
                  <w:sz w:val="20"/>
                  <w:szCs w:val="22"/>
                </w:rPr>
                <w:t>0                   1                   2                   3</w:t>
              </w:r>
              <w:r w:rsidRPr="00A80E4F">
                <w:rPr>
                  <w:sz w:val="20"/>
                  <w:szCs w:val="22"/>
                </w:rPr>
                <w:br/>
                <w:t xml:space="preserve"> </w:t>
              </w:r>
              <w:r>
                <w:rPr>
                  <w:sz w:val="20"/>
                  <w:szCs w:val="22"/>
                </w:rPr>
                <w:t xml:space="preserve"> </w:t>
              </w:r>
              <w:r w:rsidRPr="00A80E4F">
                <w:rPr>
                  <w:sz w:val="20"/>
                  <w:szCs w:val="22"/>
                </w:rPr>
                <w:t>0 1 2 3 4 5 6 7 8 9 0 1 2 3 4 5 6 7 8 9 0 1 2 3 4 5 6 7 8 9 0 1</w:t>
              </w:r>
              <w:r w:rsidRPr="00A80E4F">
                <w:rPr>
                  <w:sz w:val="20"/>
                  <w:szCs w:val="22"/>
                </w:rPr>
                <w:br/>
                <w:t xml:space="preserve"> +-+-+-+-+-+-+-+-+-+-+-+-+-+-+-+-+-+-+-+-+-+-+-+-+-+-+-+-+-+-+-+-+</w:t>
              </w:r>
              <w:r w:rsidRPr="00A80E4F">
                <w:rPr>
                  <w:sz w:val="20"/>
                  <w:szCs w:val="22"/>
                </w:rPr>
                <w:br/>
                <w:t xml:space="preserve"> |   type  |               PI latency                            |</w:t>
              </w:r>
              <w:r w:rsidRPr="00A80E4F">
                <w:rPr>
                  <w:sz w:val="20"/>
                  <w:szCs w:val="22"/>
                </w:rPr>
                <w:br/>
                <w:t xml:space="preserve"> +-+-+-+-+-+-+-+-+-+-+-+-+-+-+-+-+-+-+-+-+-+-+-+-+-+-+-+-+-+-+-+-+</w:t>
              </w:r>
            </w:ins>
          </w:p>
          <w:p w14:paraId="57B3A109" w14:textId="77777777" w:rsidR="00413AF4" w:rsidRPr="00A80E4F" w:rsidRDefault="00413AF4">
            <w:pPr>
              <w:pStyle w:val="PL"/>
              <w:rPr>
                <w:ins w:id="3438" w:author="Author"/>
                <w:rStyle w:val="VerbatimChar"/>
                <w:sz w:val="20"/>
              </w:rPr>
            </w:pPr>
          </w:p>
        </w:tc>
      </w:tr>
    </w:tbl>
    <w:p w14:paraId="273B6B1C" w14:textId="77777777" w:rsidR="00413AF4" w:rsidRDefault="00413AF4" w:rsidP="00474A55">
      <w:pPr>
        <w:pStyle w:val="TF"/>
        <w:rPr>
          <w:ins w:id="3439" w:author="Author"/>
          <w:rFonts w:eastAsia="Arial"/>
        </w:rPr>
      </w:pPr>
      <w:ins w:id="3440" w:author="Author">
        <w:r w:rsidRPr="1BFFD7E4">
          <w:rPr>
            <w:rFonts w:eastAsia="Arial"/>
          </w:rPr>
          <w:t>Figure A.</w:t>
        </w:r>
        <w:r>
          <w:rPr>
            <w:rFonts w:eastAsia="Arial"/>
          </w:rPr>
          <w:t>3.5.7.6-1</w:t>
        </w:r>
        <w:r w:rsidRPr="1BFFD7E4">
          <w:rPr>
            <w:rFonts w:eastAsia="Arial"/>
          </w:rPr>
          <w:t xml:space="preserve">: PI </w:t>
        </w:r>
        <w:r>
          <w:rPr>
            <w:rFonts w:eastAsia="Arial"/>
          </w:rPr>
          <w:t>latency indication</w:t>
        </w:r>
        <w:r w:rsidRPr="1BFFD7E4">
          <w:rPr>
            <w:rFonts w:eastAsia="Arial"/>
          </w:rPr>
          <w:t>.</w:t>
        </w:r>
      </w:ins>
    </w:p>
    <w:p w14:paraId="2D88CA6B" w14:textId="77777777" w:rsidR="00413AF4" w:rsidRPr="002B001F" w:rsidRDefault="00413AF4" w:rsidP="00900F3D">
      <w:pPr>
        <w:pStyle w:val="Heading4"/>
        <w:rPr>
          <w:ins w:id="3441" w:author="Author"/>
        </w:rPr>
      </w:pPr>
      <w:ins w:id="3442" w:author="Author">
        <w:r w:rsidRPr="002B001F">
          <w:t>A.3.5.7.7</w:t>
        </w:r>
        <w:r w:rsidRPr="002B001F">
          <w:tab/>
          <w:t>ISM specific PI data editing requests</w:t>
        </w:r>
      </w:ins>
    </w:p>
    <w:p w14:paraId="73CA3C04" w14:textId="77777777" w:rsidR="00413AF4" w:rsidRPr="002B001F" w:rsidRDefault="00413AF4" w:rsidP="00900F3D">
      <w:pPr>
        <w:pStyle w:val="Heading5"/>
        <w:rPr>
          <w:ins w:id="3443" w:author="Author"/>
        </w:rPr>
      </w:pPr>
      <w:ins w:id="3444" w:author="Author">
        <w:r w:rsidRPr="002B001F">
          <w:t>A.3.5.7.7.1</w:t>
        </w:r>
        <w:r w:rsidRPr="002B001F">
          <w:tab/>
          <w:t>General</w:t>
        </w:r>
      </w:ins>
    </w:p>
    <w:p w14:paraId="306D5ACB" w14:textId="77777777" w:rsidR="00413AF4" w:rsidRPr="002B001F" w:rsidRDefault="00413AF4" w:rsidP="00E46CAB">
      <w:pPr>
        <w:rPr>
          <w:ins w:id="3445" w:author="Author"/>
        </w:rPr>
      </w:pPr>
      <w:ins w:id="3446" w:author="Author">
        <w:r w:rsidRPr="002B001F">
          <w:t>Clauses A.3.5.7.7.2 – A.3.5.7.7.6 present editing request PI types for ISMs. The PI types can be used to transmit spatial audio editing information requests for ISMs to a media sender. The media sender can use the spatial audio editing information to modify the input spatial audio signal accordingly and encode and transmit the modified audio to the media receiver for decoding and rendering. The editing request PI types can be used to perform object editing at the media sender side.</w:t>
        </w:r>
      </w:ins>
    </w:p>
    <w:p w14:paraId="6E40E274" w14:textId="77777777" w:rsidR="00413AF4" w:rsidRPr="002B001F" w:rsidRDefault="00413AF4" w:rsidP="004D175C">
      <w:pPr>
        <w:rPr>
          <w:ins w:id="3447" w:author="Author"/>
        </w:rPr>
      </w:pPr>
      <w:ins w:id="3448" w:author="Author">
        <w:r w:rsidRPr="002B001F">
          <w:t>If present, there shall be at most one editing request for a single ISM and only a single ISM shall be requested to be edited in an RTP payload. The ISM to be edited is identified with a R_ISM_ID identifier which contains the identifier information for a received ISM stream. The editing requests can be used for the ISM, OMASA and OSBA coded formats.</w:t>
        </w:r>
      </w:ins>
    </w:p>
    <w:p w14:paraId="4A3C6BA2" w14:textId="77777777" w:rsidR="00413AF4" w:rsidRPr="002B001F" w:rsidRDefault="00413AF4" w:rsidP="00E46CAB">
      <w:pPr>
        <w:rPr>
          <w:ins w:id="3449" w:author="Author"/>
        </w:rPr>
      </w:pPr>
      <w:ins w:id="3450" w:author="Author">
        <w:r w:rsidRPr="002B001F">
          <w:t>The latest received editing request PI data for the identified ISM is used until a new editing request for the same ISM is received.</w:t>
        </w:r>
      </w:ins>
    </w:p>
    <w:p w14:paraId="0AFA0A7C" w14:textId="77777777" w:rsidR="00413AF4" w:rsidRPr="002B001F" w:rsidRDefault="00413AF4" w:rsidP="00AB4DB6">
      <w:pPr>
        <w:pStyle w:val="Heading5"/>
        <w:rPr>
          <w:ins w:id="3451" w:author="Author"/>
        </w:rPr>
      </w:pPr>
      <w:ins w:id="3452" w:author="Author">
        <w:r w:rsidRPr="002B001F">
          <w:t>A.3.5.7.7.2</w:t>
        </w:r>
        <w:r w:rsidRPr="002B001F">
          <w:tab/>
          <w:t>ISM ID in editing requests</w:t>
        </w:r>
      </w:ins>
    </w:p>
    <w:p w14:paraId="3570E85A" w14:textId="77777777" w:rsidR="00413AF4" w:rsidRPr="002B001F" w:rsidRDefault="00413AF4" w:rsidP="00AB4DB6">
      <w:pPr>
        <w:rPr>
          <w:ins w:id="3453" w:author="Author"/>
        </w:rPr>
      </w:pPr>
      <w:ins w:id="3454" w:author="Author">
        <w:r w:rsidRPr="002B001F">
          <w:t>R_ISM_ID PI data specifies an identity (ID) of a received ISM that is requested to be edited with ISM specific PI data request in this payload. The ID data frame follows the structure presented in figure A.3.5.6.4.3-1. The PI data includes an identity field (one byte) for a single received ISM requested to be edited.</w:t>
        </w:r>
      </w:ins>
    </w:p>
    <w:p w14:paraId="478E8C1A" w14:textId="77777777" w:rsidR="00413AF4" w:rsidRPr="002B001F" w:rsidRDefault="00413AF4" w:rsidP="00AB4DB6">
      <w:pPr>
        <w:pStyle w:val="Heading5"/>
        <w:rPr>
          <w:ins w:id="3455" w:author="Author"/>
        </w:rPr>
      </w:pPr>
      <w:ins w:id="3456" w:author="Author">
        <w:r w:rsidRPr="002B001F">
          <w:t>A.3.5.7.7.3</w:t>
        </w:r>
        <w:r w:rsidRPr="002B001F">
          <w:tab/>
          <w:t>Editing request for ISM gain</w:t>
        </w:r>
      </w:ins>
    </w:p>
    <w:p w14:paraId="42A19F41" w14:textId="77777777" w:rsidR="00413AF4" w:rsidRPr="002B001F" w:rsidRDefault="00413AF4" w:rsidP="00AB4DB6">
      <w:pPr>
        <w:rPr>
          <w:ins w:id="3457" w:author="Author"/>
        </w:rPr>
      </w:pPr>
      <w:ins w:id="3458" w:author="Author">
        <w:r w:rsidRPr="002B001F">
          <w:t>R_ISM_GAIN PI data specifies a gain factor editing request for a received ISM. The gain factor editing request data frame follows the structure presented in figure A.3.5.6.4.4-1. The 7-bit ISM gains represent a uniform range (in dB) ranging from -96 dB to +3 dB with additional code point (-Inf dB) for requesting to mute an audio object, according to table A.3.5.6.4.4-1.</w:t>
        </w:r>
      </w:ins>
    </w:p>
    <w:p w14:paraId="4D676A56" w14:textId="77777777" w:rsidR="00413AF4" w:rsidRPr="002B001F" w:rsidRDefault="00413AF4" w:rsidP="00AB4DB6">
      <w:pPr>
        <w:pStyle w:val="Heading5"/>
        <w:rPr>
          <w:ins w:id="3459" w:author="Author"/>
        </w:rPr>
      </w:pPr>
      <w:ins w:id="3460" w:author="Author">
        <w:r w:rsidRPr="002B001F">
          <w:t>A.3.5.7.7.4</w:t>
        </w:r>
        <w:r w:rsidRPr="002B001F">
          <w:tab/>
          <w:t>Editing request for ISM orientation</w:t>
        </w:r>
      </w:ins>
    </w:p>
    <w:p w14:paraId="13674A66" w14:textId="77777777" w:rsidR="00413AF4" w:rsidRPr="002B001F" w:rsidRDefault="00413AF4" w:rsidP="00AB4DB6">
      <w:pPr>
        <w:rPr>
          <w:ins w:id="3461" w:author="Author"/>
        </w:rPr>
      </w:pPr>
      <w:ins w:id="3462" w:author="Author">
        <w:r w:rsidRPr="002B001F">
          <w:t>R_ISM_ORIENTATION PI data describes an orientation editing request for a received ISM, with respect to the scene orientation, using orientation data structures in accordance with clause A.3.5.6.1.1.</w:t>
        </w:r>
      </w:ins>
    </w:p>
    <w:p w14:paraId="7C9DE6C5" w14:textId="77777777" w:rsidR="00413AF4" w:rsidRPr="002B001F" w:rsidRDefault="00413AF4" w:rsidP="00AB4DB6">
      <w:pPr>
        <w:pStyle w:val="Heading5"/>
        <w:rPr>
          <w:ins w:id="3463" w:author="Author"/>
        </w:rPr>
      </w:pPr>
      <w:ins w:id="3464" w:author="Author">
        <w:r w:rsidRPr="002B001F">
          <w:lastRenderedPageBreak/>
          <w:t>A.3.5.7.7.5</w:t>
        </w:r>
        <w:r w:rsidRPr="002B001F">
          <w:tab/>
          <w:t>Editing request for ISM position</w:t>
        </w:r>
      </w:ins>
    </w:p>
    <w:p w14:paraId="50AB0ADA" w14:textId="77777777" w:rsidR="00413AF4" w:rsidRDefault="00413AF4" w:rsidP="00AB4DB6">
      <w:pPr>
        <w:rPr>
          <w:ins w:id="3465" w:author="Lauros Pajunen (Nokia)" w:date="2025-11-18T16:49:00Z" w16du:dateUtc="2025-11-18T22:49:00Z"/>
        </w:rPr>
      </w:pPr>
      <w:ins w:id="3466" w:author="Author">
        <w:r w:rsidRPr="002B001F">
          <w:t>R_ISM_POSITION PI data describes a positional editing request in the 3D space for a received ISM. Figure A.3.5.7.3-1 shows a general position PI data structure as cartesian coordinates (X, Y, Z) that can be used for R_ISM_POSITION PI data frames. See clause A.3.5.7.3 for more information about position PI data.</w:t>
        </w:r>
      </w:ins>
    </w:p>
    <w:p w14:paraId="0A9B5BA0" w14:textId="56EF35F6" w:rsidR="00C357A2" w:rsidRPr="002B001F" w:rsidRDefault="00C357A2" w:rsidP="00AB4DB6">
      <w:pPr>
        <w:rPr>
          <w:ins w:id="3467" w:author="Author"/>
        </w:rPr>
      </w:pPr>
      <w:ins w:id="3468" w:author="Lauros Pajunen (Nokia)" w:date="2025-11-18T16:49:00Z" w16du:dateUtc="2025-11-18T22:49:00Z">
        <w:r>
          <w:t xml:space="preserve">R_ISM_POSITION_COMPACT PI data describes a positional editing request in a compact format. </w:t>
        </w:r>
        <w:r w:rsidRPr="002B001F">
          <w:t xml:space="preserve">Figure </w:t>
        </w:r>
      </w:ins>
      <w:ins w:id="3469" w:author="Lauros Pajunen (Nokia)" w:date="2025-11-18T16:50:00Z" w16du:dateUtc="2025-11-18T22:50:00Z">
        <w:r w:rsidR="007B1ECF" w:rsidRPr="002F208E">
          <w:t>A.3.5.</w:t>
        </w:r>
        <w:r w:rsidR="007B1ECF">
          <w:t>6</w:t>
        </w:r>
        <w:r w:rsidR="007B1ECF" w:rsidRPr="002F208E">
          <w:t>.</w:t>
        </w:r>
        <w:r w:rsidR="007B1ECF">
          <w:t>4.6</w:t>
        </w:r>
        <w:r w:rsidR="007B1ECF" w:rsidRPr="002F208E">
          <w:t>-1</w:t>
        </w:r>
        <w:r w:rsidR="007B1ECF">
          <w:t xml:space="preserve"> </w:t>
        </w:r>
      </w:ins>
      <w:ins w:id="3470" w:author="Lauros Pajunen (Nokia)" w:date="2025-11-18T16:49:00Z" w16du:dateUtc="2025-11-18T22:49:00Z">
        <w:r w:rsidRPr="002B001F">
          <w:t xml:space="preserve">shows a </w:t>
        </w:r>
        <w:r>
          <w:t>compact</w:t>
        </w:r>
        <w:r w:rsidRPr="002B001F">
          <w:t xml:space="preserve"> position PI data structure as cartesian coordinates (X, Y, Z) that can be used for R_ISM_POSITION</w:t>
        </w:r>
        <w:r w:rsidR="00F04489">
          <w:t>_COMPACT</w:t>
        </w:r>
        <w:r w:rsidRPr="002B001F">
          <w:t xml:space="preserve"> PI data frames. See clause </w:t>
        </w:r>
      </w:ins>
      <w:ins w:id="3471" w:author="Lauros Pajunen (Nokia)" w:date="2025-11-18T16:50:00Z" w16du:dateUtc="2025-11-18T22:50:00Z">
        <w:r w:rsidR="007B1ECF" w:rsidRPr="002F208E">
          <w:t>A.3.5.</w:t>
        </w:r>
        <w:r w:rsidR="007B1ECF">
          <w:t>6</w:t>
        </w:r>
        <w:r w:rsidR="007B1ECF" w:rsidRPr="002F208E">
          <w:t>.</w:t>
        </w:r>
        <w:r w:rsidR="007B1ECF">
          <w:t>4.6</w:t>
        </w:r>
      </w:ins>
      <w:ins w:id="3472" w:author="Lauros Pajunen (Nokia)" w:date="2025-11-18T16:51:00Z" w16du:dateUtc="2025-11-18T22:51:00Z">
        <w:r w:rsidR="007B1ECF">
          <w:t xml:space="preserve"> </w:t>
        </w:r>
      </w:ins>
      <w:ins w:id="3473" w:author="Lauros Pajunen (Nokia)" w:date="2025-11-18T16:49:00Z" w16du:dateUtc="2025-11-18T22:49:00Z">
        <w:r w:rsidRPr="002B001F">
          <w:t>for more information about</w:t>
        </w:r>
      </w:ins>
      <w:ins w:id="3474" w:author="Lauros Pajunen (Nokia)" w:date="2025-11-18T16:50:00Z" w16du:dateUtc="2025-11-18T22:50:00Z">
        <w:r w:rsidR="0076767C">
          <w:t xml:space="preserve"> compact</w:t>
        </w:r>
      </w:ins>
      <w:ins w:id="3475" w:author="Lauros Pajunen (Nokia)" w:date="2025-11-18T16:49:00Z" w16du:dateUtc="2025-11-18T22:49:00Z">
        <w:r w:rsidRPr="002B001F">
          <w:t xml:space="preserve"> </w:t>
        </w:r>
      </w:ins>
      <w:ins w:id="3476" w:author="Lauros Pajunen (Nokia)" w:date="2025-11-18T16:50:00Z" w16du:dateUtc="2025-11-18T22:50:00Z">
        <w:r w:rsidR="0076767C">
          <w:t xml:space="preserve">ISM </w:t>
        </w:r>
      </w:ins>
      <w:ins w:id="3477" w:author="Lauros Pajunen (Nokia)" w:date="2025-11-18T16:49:00Z" w16du:dateUtc="2025-11-18T22:49:00Z">
        <w:r w:rsidRPr="002B001F">
          <w:t>position PI data.</w:t>
        </w:r>
      </w:ins>
    </w:p>
    <w:p w14:paraId="4CCC2DA1" w14:textId="77777777" w:rsidR="00413AF4" w:rsidRPr="002B001F" w:rsidRDefault="00413AF4" w:rsidP="00AB4DB6">
      <w:pPr>
        <w:pStyle w:val="Heading5"/>
        <w:rPr>
          <w:ins w:id="3478" w:author="Author"/>
        </w:rPr>
      </w:pPr>
      <w:ins w:id="3479" w:author="Author">
        <w:r>
          <w:t>A.3.5.7.7.6</w:t>
        </w:r>
        <w:r>
          <w:tab/>
          <w:t>Editing request for ISM direction</w:t>
        </w:r>
      </w:ins>
    </w:p>
    <w:p w14:paraId="4FFF4A8F" w14:textId="7FA6B675" w:rsidR="00413AF4" w:rsidRPr="002B001F" w:rsidRDefault="00413AF4" w:rsidP="00A80E4F">
      <w:pPr>
        <w:rPr>
          <w:ins w:id="3480" w:author="Author"/>
          <w:rStyle w:val="VerbatimChar"/>
        </w:rPr>
      </w:pPr>
      <w:ins w:id="3481" w:author="Author">
        <w:r>
          <w:t>R_ISM_DIRECTION PI data describes a direction editing request for a received ISM. The data frame follows the structure presented in figure A.3.5.7.7.8-1 where the azimuth angle component has 9 bits reserved for the value and the elevation component has 7 bits reserved for the value. The azimuth angles range from -180</w:t>
        </w:r>
        <w:r w:rsidRPr="651F89E5">
          <w:rPr>
            <w:rFonts w:ascii="Symbol" w:eastAsia="Symbol" w:hAnsi="Symbol" w:cs="Symbol"/>
          </w:rPr>
          <w:t>°</w:t>
        </w:r>
        <w:r>
          <w:t xml:space="preserve"> (exclusive) to 180</w:t>
        </w:r>
        <w:r w:rsidRPr="651F89E5">
          <w:rPr>
            <w:rFonts w:ascii="Symbol" w:eastAsia="Symbol" w:hAnsi="Symbol" w:cs="Symbol"/>
          </w:rPr>
          <w:t>°</w:t>
        </w:r>
        <w:r>
          <w:t xml:space="preserve"> with approximately 0.70</w:t>
        </w:r>
        <w:r w:rsidRPr="651F89E5">
          <w:rPr>
            <w:rFonts w:ascii="Symbol" w:eastAsia="Symbol" w:hAnsi="Symbol" w:cs="Symbol"/>
          </w:rPr>
          <w:t>°</w:t>
        </w:r>
        <w:r>
          <w:t xml:space="preserve"> step size and the elevation angles range from -90</w:t>
        </w:r>
        <w:r w:rsidRPr="651F89E5">
          <w:rPr>
            <w:rFonts w:ascii="Symbol" w:eastAsia="Symbol" w:hAnsi="Symbol" w:cs="Symbol"/>
          </w:rPr>
          <w:t>°</w:t>
        </w:r>
        <w:r>
          <w:t xml:space="preserve"> (inclusive) to 90</w:t>
        </w:r>
        <w:r w:rsidRPr="651F89E5">
          <w:rPr>
            <w:rFonts w:ascii="Symbol" w:eastAsia="Symbol" w:hAnsi="Symbol" w:cs="Symbol"/>
          </w:rPr>
          <w:t>°</w:t>
        </w:r>
        <w:r>
          <w:t xml:space="preserve"> with approximately 1.4</w:t>
        </w:r>
      </w:ins>
      <w:ins w:id="3482" w:author="Lauros Pajunen" w:date="2025-11-11T14:34:00Z">
        <w:r>
          <w:t>2</w:t>
        </w:r>
      </w:ins>
      <w:ins w:id="3483" w:author="Author">
        <w:r w:rsidRPr="651F89E5">
          <w:rPr>
            <w:rFonts w:ascii="Symbol" w:eastAsia="Symbol" w:hAnsi="Symbol" w:cs="Symbol"/>
          </w:rPr>
          <w:t>°</w:t>
        </w:r>
        <w:r>
          <w:t xml:space="preserve"> step size. The codes and the respective azimuth and elevation values are presented in tables A.3.5.7.7.8-1 and A.3.5.7.7.8-2.</w:t>
        </w:r>
      </w:ins>
    </w:p>
    <w:tbl>
      <w:tblPr>
        <w:tblStyle w:val="TableGrid"/>
        <w:tblW w:w="4394" w:type="dxa"/>
        <w:tblInd w:w="2668" w:type="dxa"/>
        <w:tblLook w:val="04A0" w:firstRow="1" w:lastRow="0" w:firstColumn="1" w:lastColumn="0" w:noHBand="0" w:noVBand="1"/>
      </w:tblPr>
      <w:tblGrid>
        <w:gridCol w:w="4394"/>
      </w:tblGrid>
      <w:tr w:rsidR="00413AF4" w:rsidRPr="002B001F" w14:paraId="7B9ED484" w14:textId="77777777" w:rsidTr="00A80E4F">
        <w:trPr>
          <w:trHeight w:val="1379"/>
          <w:ins w:id="3484" w:author="Author"/>
        </w:trPr>
        <w:tc>
          <w:tcPr>
            <w:tcW w:w="4394" w:type="dxa"/>
            <w:tcBorders>
              <w:top w:val="nil"/>
              <w:left w:val="nil"/>
              <w:bottom w:val="nil"/>
              <w:right w:val="nil"/>
            </w:tcBorders>
          </w:tcPr>
          <w:p w14:paraId="0FDC3E52" w14:textId="77777777" w:rsidR="00413AF4" w:rsidRPr="002B001F" w:rsidRDefault="00413AF4">
            <w:pPr>
              <w:pStyle w:val="PL"/>
              <w:rPr>
                <w:ins w:id="3485" w:author="Author"/>
                <w:sz w:val="20"/>
                <w:szCs w:val="28"/>
              </w:rPr>
            </w:pPr>
            <w:ins w:id="3486" w:author="Author">
              <w:r w:rsidRPr="002B001F">
                <w:rPr>
                  <w:sz w:val="20"/>
                  <w:szCs w:val="28"/>
                </w:rPr>
                <w:t xml:space="preserve"> 0                     1</w:t>
              </w:r>
              <w:r w:rsidRPr="002B001F">
                <w:rPr>
                  <w:sz w:val="20"/>
                  <w:szCs w:val="28"/>
                </w:rPr>
                <w:br/>
                <w:t xml:space="preserve"> 0 1 2 3 4 5 6 7 8 9 0 1 2 3 4 5</w:t>
              </w:r>
              <w:r w:rsidRPr="002B001F">
                <w:rPr>
                  <w:sz w:val="20"/>
                  <w:szCs w:val="28"/>
                </w:rPr>
                <w:br/>
                <w:t>+-+-+-+-+-+-+-+-+-+-+-+-+-+-+-+-+</w:t>
              </w:r>
              <w:r w:rsidRPr="002B001F">
                <w:rPr>
                  <w:sz w:val="20"/>
                  <w:szCs w:val="28"/>
                </w:rPr>
                <w:br/>
                <w:t>|       azi       |     elev    |</w:t>
              </w:r>
              <w:r w:rsidRPr="002B001F">
                <w:rPr>
                  <w:sz w:val="20"/>
                  <w:szCs w:val="28"/>
                </w:rPr>
                <w:br/>
                <w:t>+-+-+-+-+-+-+-+-+-+-+-+-+-+-+-+-+</w:t>
              </w:r>
            </w:ins>
          </w:p>
          <w:p w14:paraId="0F4F989F" w14:textId="77777777" w:rsidR="00413AF4" w:rsidRPr="002B001F" w:rsidRDefault="00413AF4">
            <w:pPr>
              <w:pStyle w:val="PL"/>
              <w:rPr>
                <w:ins w:id="3487" w:author="Author"/>
                <w:rStyle w:val="VerbatimChar"/>
                <w:sz w:val="20"/>
                <w:szCs w:val="28"/>
              </w:rPr>
            </w:pPr>
          </w:p>
        </w:tc>
      </w:tr>
    </w:tbl>
    <w:p w14:paraId="174BB41B" w14:textId="77777777" w:rsidR="00413AF4" w:rsidRPr="002B001F" w:rsidRDefault="00413AF4" w:rsidP="00417020">
      <w:pPr>
        <w:spacing w:after="240"/>
        <w:jc w:val="center"/>
        <w:rPr>
          <w:ins w:id="3488" w:author="Author"/>
          <w:rFonts w:ascii="Arial" w:eastAsia="Arial" w:hAnsi="Arial" w:cs="Arial"/>
          <w:b/>
          <w:bCs/>
        </w:rPr>
      </w:pPr>
      <w:ins w:id="3489" w:author="Author">
        <w:r w:rsidRPr="002B001F">
          <w:rPr>
            <w:rFonts w:ascii="Arial" w:eastAsia="Arial" w:hAnsi="Arial" w:cs="Arial"/>
            <w:b/>
            <w:bCs/>
          </w:rPr>
          <w:t>Figure A.3.5.7.7.8-1: R_ISM_DIRECTION PI data frame.</w:t>
        </w:r>
      </w:ins>
    </w:p>
    <w:p w14:paraId="4E4935B7" w14:textId="77777777" w:rsidR="00413AF4" w:rsidRPr="002B001F" w:rsidRDefault="00413AF4" w:rsidP="006D7CF8">
      <w:pPr>
        <w:pStyle w:val="TH"/>
        <w:rPr>
          <w:ins w:id="3490" w:author="Author"/>
          <w:rFonts w:eastAsia="Arial" w:cs="Arial"/>
          <w:bCs/>
        </w:rPr>
      </w:pPr>
      <w:ins w:id="3491" w:author="Author">
        <w:r w:rsidRPr="002B001F">
          <w:rPr>
            <w:rFonts w:eastAsia="Arial"/>
          </w:rPr>
          <w:t xml:space="preserve">Table </w:t>
        </w:r>
        <w:r w:rsidRPr="002B001F">
          <w:t>A.3.5.7.7.8-1</w:t>
        </w:r>
        <w:r w:rsidRPr="002B001F">
          <w:rPr>
            <w:rFonts w:eastAsia="Arial" w:cs="Arial"/>
            <w:bCs/>
          </w:rPr>
          <w:t>: 9-bit codes and respective (approximate) azimuth values (degrees)</w:t>
        </w:r>
      </w:ins>
    </w:p>
    <w:tbl>
      <w:tblPr>
        <w:tblW w:w="0" w:type="auto"/>
        <w:jc w:val="center"/>
        <w:tblLook w:val="04A0" w:firstRow="1" w:lastRow="0" w:firstColumn="1" w:lastColumn="0" w:noHBand="0" w:noVBand="1"/>
      </w:tblPr>
      <w:tblGrid>
        <w:gridCol w:w="1217"/>
        <w:gridCol w:w="899"/>
      </w:tblGrid>
      <w:tr w:rsidR="00413AF4" w:rsidRPr="002B001F" w14:paraId="2DAC05E8" w14:textId="77777777" w:rsidTr="651F89E5">
        <w:trPr>
          <w:trHeight w:val="300"/>
          <w:jc w:val="center"/>
          <w:ins w:id="3492"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699E9960" w14:textId="77777777" w:rsidR="00413AF4" w:rsidRPr="002B001F" w:rsidRDefault="00413AF4">
            <w:pPr>
              <w:pStyle w:val="TAH"/>
              <w:rPr>
                <w:ins w:id="3493" w:author="Author"/>
                <w:b w:val="0"/>
                <w:bCs/>
                <w:color w:val="000000" w:themeColor="text1"/>
                <w:szCs w:val="18"/>
              </w:rPr>
            </w:pPr>
            <w:ins w:id="3494" w:author="Author">
              <w:r w:rsidRPr="002B001F">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046EE74C" w14:textId="77777777" w:rsidR="00413AF4" w:rsidRPr="002B001F" w:rsidRDefault="00413AF4">
            <w:pPr>
              <w:pStyle w:val="TAH"/>
              <w:rPr>
                <w:ins w:id="3495" w:author="Author"/>
                <w:b w:val="0"/>
                <w:bCs/>
                <w:color w:val="000000" w:themeColor="text1"/>
                <w:szCs w:val="18"/>
              </w:rPr>
            </w:pPr>
            <w:ins w:id="3496" w:author="Author">
              <w:r w:rsidRPr="002B001F">
                <w:t>Value</w:t>
              </w:r>
            </w:ins>
          </w:p>
        </w:tc>
      </w:tr>
      <w:tr w:rsidR="00413AF4" w:rsidRPr="002B001F" w14:paraId="04807060" w14:textId="77777777" w:rsidTr="651F89E5">
        <w:trPr>
          <w:trHeight w:val="300"/>
          <w:jc w:val="center"/>
          <w:ins w:id="3497" w:author="Author"/>
        </w:trPr>
        <w:tc>
          <w:tcPr>
            <w:tcW w:w="0" w:type="auto"/>
            <w:tcBorders>
              <w:top w:val="single" w:sz="8" w:space="0" w:color="auto"/>
              <w:left w:val="single" w:sz="8" w:space="0" w:color="auto"/>
              <w:bottom w:val="nil"/>
              <w:right w:val="nil"/>
            </w:tcBorders>
            <w:vAlign w:val="center"/>
            <w:hideMark/>
          </w:tcPr>
          <w:p w14:paraId="3B6B7112" w14:textId="77777777" w:rsidR="00413AF4" w:rsidRPr="002B001F" w:rsidRDefault="00413AF4">
            <w:pPr>
              <w:pStyle w:val="TAC"/>
              <w:rPr>
                <w:ins w:id="3498" w:author="Author"/>
              </w:rPr>
            </w:pPr>
            <w:ins w:id="3499" w:author="Author">
              <w:r w:rsidRPr="002B001F">
                <w:t>0 0000 0000</w:t>
              </w:r>
            </w:ins>
          </w:p>
        </w:tc>
        <w:tc>
          <w:tcPr>
            <w:tcW w:w="0" w:type="auto"/>
            <w:tcBorders>
              <w:top w:val="single" w:sz="8" w:space="0" w:color="auto"/>
              <w:left w:val="nil"/>
              <w:bottom w:val="nil"/>
              <w:right w:val="single" w:sz="8" w:space="0" w:color="auto"/>
            </w:tcBorders>
            <w:vAlign w:val="center"/>
            <w:hideMark/>
          </w:tcPr>
          <w:p w14:paraId="23DD8693" w14:textId="77777777" w:rsidR="00413AF4" w:rsidRPr="002B001F" w:rsidRDefault="00413AF4">
            <w:pPr>
              <w:pStyle w:val="TAC"/>
              <w:rPr>
                <w:ins w:id="3500" w:author="Author"/>
              </w:rPr>
            </w:pPr>
            <w:ins w:id="3501" w:author="Author">
              <w:r w:rsidRPr="002B001F">
                <w:t>-179.30</w:t>
              </w:r>
              <w:r w:rsidRPr="002B001F">
                <w:rPr>
                  <w:rFonts w:ascii="Symbol" w:eastAsia="Symbol" w:hAnsi="Symbol" w:cs="Symbol"/>
                </w:rPr>
                <w:t>°</w:t>
              </w:r>
            </w:ins>
          </w:p>
        </w:tc>
      </w:tr>
      <w:tr w:rsidR="00413AF4" w:rsidRPr="002B001F" w14:paraId="05E16446" w14:textId="77777777" w:rsidTr="651F89E5">
        <w:trPr>
          <w:trHeight w:val="300"/>
          <w:jc w:val="center"/>
          <w:ins w:id="3502" w:author="Author"/>
        </w:trPr>
        <w:tc>
          <w:tcPr>
            <w:tcW w:w="0" w:type="auto"/>
            <w:tcBorders>
              <w:top w:val="nil"/>
              <w:left w:val="single" w:sz="8" w:space="0" w:color="auto"/>
              <w:bottom w:val="nil"/>
              <w:right w:val="nil"/>
            </w:tcBorders>
            <w:vAlign w:val="center"/>
            <w:hideMark/>
          </w:tcPr>
          <w:p w14:paraId="4E63C47A" w14:textId="77777777" w:rsidR="00413AF4" w:rsidRPr="002B001F" w:rsidRDefault="00413AF4">
            <w:pPr>
              <w:pStyle w:val="TAC"/>
              <w:rPr>
                <w:ins w:id="3503" w:author="Author"/>
              </w:rPr>
            </w:pPr>
            <w:ins w:id="3504" w:author="Author">
              <w:r w:rsidRPr="002B001F">
                <w:t>0 0000 0001</w:t>
              </w:r>
            </w:ins>
          </w:p>
        </w:tc>
        <w:tc>
          <w:tcPr>
            <w:tcW w:w="0" w:type="auto"/>
            <w:tcBorders>
              <w:top w:val="nil"/>
              <w:left w:val="nil"/>
              <w:bottom w:val="nil"/>
              <w:right w:val="single" w:sz="8" w:space="0" w:color="auto"/>
            </w:tcBorders>
            <w:vAlign w:val="center"/>
            <w:hideMark/>
          </w:tcPr>
          <w:p w14:paraId="64755F99" w14:textId="66EDFAEC" w:rsidR="00413AF4" w:rsidRPr="002B001F" w:rsidRDefault="00413AF4">
            <w:pPr>
              <w:pStyle w:val="TAC"/>
              <w:rPr>
                <w:ins w:id="3505" w:author="Author"/>
              </w:rPr>
            </w:pPr>
            <w:ins w:id="3506" w:author="Author">
              <w:r>
                <w:t>-178.</w:t>
              </w:r>
            </w:ins>
            <w:ins w:id="3507" w:author="Lauros Pajunen" w:date="2025-11-11T14:32:00Z">
              <w:r>
                <w:t>59</w:t>
              </w:r>
            </w:ins>
            <w:ins w:id="3508" w:author="Author">
              <w:r w:rsidRPr="651F89E5">
                <w:rPr>
                  <w:rFonts w:ascii="Symbol" w:eastAsia="Symbol" w:hAnsi="Symbol" w:cs="Symbol"/>
                </w:rPr>
                <w:t>°</w:t>
              </w:r>
            </w:ins>
          </w:p>
        </w:tc>
      </w:tr>
      <w:tr w:rsidR="00413AF4" w:rsidRPr="002B001F" w14:paraId="4E9425AA" w14:textId="77777777" w:rsidTr="651F89E5">
        <w:trPr>
          <w:trHeight w:val="300"/>
          <w:jc w:val="center"/>
          <w:ins w:id="3509" w:author="Author"/>
        </w:trPr>
        <w:tc>
          <w:tcPr>
            <w:tcW w:w="0" w:type="auto"/>
            <w:tcBorders>
              <w:top w:val="nil"/>
              <w:left w:val="single" w:sz="8" w:space="0" w:color="auto"/>
              <w:bottom w:val="nil"/>
              <w:right w:val="nil"/>
            </w:tcBorders>
            <w:vAlign w:val="center"/>
            <w:hideMark/>
          </w:tcPr>
          <w:p w14:paraId="32D0964A" w14:textId="77777777" w:rsidR="00413AF4" w:rsidRPr="002B001F" w:rsidRDefault="00413AF4">
            <w:pPr>
              <w:pStyle w:val="TAC"/>
              <w:rPr>
                <w:ins w:id="3510" w:author="Author"/>
              </w:rPr>
            </w:pPr>
            <w:ins w:id="3511" w:author="Author">
              <w:r w:rsidRPr="002B001F">
                <w:t>0 0000 0010</w:t>
              </w:r>
            </w:ins>
          </w:p>
        </w:tc>
        <w:tc>
          <w:tcPr>
            <w:tcW w:w="0" w:type="auto"/>
            <w:tcBorders>
              <w:top w:val="nil"/>
              <w:left w:val="nil"/>
              <w:bottom w:val="nil"/>
              <w:right w:val="single" w:sz="8" w:space="0" w:color="auto"/>
            </w:tcBorders>
            <w:vAlign w:val="center"/>
            <w:hideMark/>
          </w:tcPr>
          <w:p w14:paraId="07226BF4" w14:textId="25B4AA82" w:rsidR="00413AF4" w:rsidRPr="002B001F" w:rsidRDefault="00413AF4">
            <w:pPr>
              <w:pStyle w:val="TAC"/>
              <w:rPr>
                <w:ins w:id="3512" w:author="Author"/>
              </w:rPr>
            </w:pPr>
            <w:ins w:id="3513" w:author="Author">
              <w:r>
                <w:t>-177.</w:t>
              </w:r>
            </w:ins>
            <w:ins w:id="3514" w:author="Lauros Pajunen" w:date="2025-11-11T14:32:00Z">
              <w:r>
                <w:t>89</w:t>
              </w:r>
            </w:ins>
            <w:ins w:id="3515" w:author="Author">
              <w:r w:rsidRPr="651F89E5">
                <w:rPr>
                  <w:rFonts w:ascii="Symbol" w:eastAsia="Symbol" w:hAnsi="Symbol" w:cs="Symbol"/>
                </w:rPr>
                <w:t>°</w:t>
              </w:r>
            </w:ins>
          </w:p>
        </w:tc>
      </w:tr>
      <w:tr w:rsidR="00413AF4" w:rsidRPr="002B001F" w14:paraId="645E0214" w14:textId="77777777" w:rsidTr="651F89E5">
        <w:trPr>
          <w:trHeight w:val="300"/>
          <w:jc w:val="center"/>
          <w:ins w:id="3516" w:author="Author"/>
        </w:trPr>
        <w:tc>
          <w:tcPr>
            <w:tcW w:w="0" w:type="auto"/>
            <w:tcBorders>
              <w:top w:val="nil"/>
              <w:left w:val="single" w:sz="8" w:space="0" w:color="auto"/>
              <w:bottom w:val="nil"/>
              <w:right w:val="nil"/>
            </w:tcBorders>
            <w:vAlign w:val="center"/>
            <w:hideMark/>
          </w:tcPr>
          <w:p w14:paraId="2475C32D" w14:textId="77777777" w:rsidR="00413AF4" w:rsidRPr="002B001F" w:rsidRDefault="00413AF4">
            <w:pPr>
              <w:pStyle w:val="TAC"/>
              <w:rPr>
                <w:ins w:id="3517" w:author="Author"/>
              </w:rPr>
            </w:pPr>
            <w:ins w:id="3518" w:author="Author">
              <w:r w:rsidRPr="002B001F">
                <w:t>0 0000 0011</w:t>
              </w:r>
            </w:ins>
          </w:p>
        </w:tc>
        <w:tc>
          <w:tcPr>
            <w:tcW w:w="0" w:type="auto"/>
            <w:tcBorders>
              <w:top w:val="nil"/>
              <w:left w:val="nil"/>
              <w:bottom w:val="nil"/>
              <w:right w:val="single" w:sz="8" w:space="0" w:color="auto"/>
            </w:tcBorders>
            <w:vAlign w:val="center"/>
            <w:hideMark/>
          </w:tcPr>
          <w:p w14:paraId="54CD55B6" w14:textId="77777777" w:rsidR="00413AF4" w:rsidRPr="002B001F" w:rsidRDefault="00413AF4">
            <w:pPr>
              <w:pStyle w:val="TAC"/>
              <w:rPr>
                <w:ins w:id="3519" w:author="Author"/>
              </w:rPr>
            </w:pPr>
            <w:ins w:id="3520" w:author="Author">
              <w:r w:rsidRPr="002B001F">
                <w:t>-177.19</w:t>
              </w:r>
              <w:r w:rsidRPr="002B001F">
                <w:rPr>
                  <w:rFonts w:ascii="Symbol" w:eastAsia="Symbol" w:hAnsi="Symbol" w:cs="Symbol"/>
                </w:rPr>
                <w:t>°</w:t>
              </w:r>
            </w:ins>
          </w:p>
        </w:tc>
      </w:tr>
      <w:tr w:rsidR="00413AF4" w:rsidRPr="002B001F" w14:paraId="342A5B6E" w14:textId="77777777" w:rsidTr="651F89E5">
        <w:trPr>
          <w:trHeight w:val="300"/>
          <w:jc w:val="center"/>
          <w:ins w:id="3521" w:author="Author"/>
        </w:trPr>
        <w:tc>
          <w:tcPr>
            <w:tcW w:w="0" w:type="auto"/>
            <w:tcBorders>
              <w:top w:val="nil"/>
              <w:left w:val="single" w:sz="8" w:space="0" w:color="auto"/>
              <w:bottom w:val="nil"/>
              <w:right w:val="nil"/>
            </w:tcBorders>
            <w:vAlign w:val="center"/>
            <w:hideMark/>
          </w:tcPr>
          <w:p w14:paraId="0582A6BD" w14:textId="77777777" w:rsidR="00413AF4" w:rsidRPr="002B001F" w:rsidRDefault="00413AF4">
            <w:pPr>
              <w:pStyle w:val="TAC"/>
              <w:rPr>
                <w:ins w:id="3522" w:author="Author"/>
              </w:rPr>
            </w:pPr>
            <w:ins w:id="3523" w:author="Author">
              <w:r w:rsidRPr="002B001F">
                <w:t>0 0000 0100</w:t>
              </w:r>
            </w:ins>
          </w:p>
        </w:tc>
        <w:tc>
          <w:tcPr>
            <w:tcW w:w="0" w:type="auto"/>
            <w:tcBorders>
              <w:top w:val="nil"/>
              <w:left w:val="nil"/>
              <w:bottom w:val="nil"/>
              <w:right w:val="single" w:sz="8" w:space="0" w:color="auto"/>
            </w:tcBorders>
            <w:vAlign w:val="center"/>
            <w:hideMark/>
          </w:tcPr>
          <w:p w14:paraId="0043629A" w14:textId="77777777" w:rsidR="00413AF4" w:rsidRPr="002B001F" w:rsidRDefault="00413AF4">
            <w:pPr>
              <w:pStyle w:val="TAC"/>
              <w:rPr>
                <w:ins w:id="3524" w:author="Author"/>
              </w:rPr>
            </w:pPr>
            <w:ins w:id="3525" w:author="Author">
              <w:r w:rsidRPr="002B001F">
                <w:t>-176.48</w:t>
              </w:r>
              <w:r w:rsidRPr="002B001F">
                <w:rPr>
                  <w:rFonts w:ascii="Symbol" w:eastAsia="Symbol" w:hAnsi="Symbol" w:cs="Symbol"/>
                </w:rPr>
                <w:t>°</w:t>
              </w:r>
            </w:ins>
          </w:p>
        </w:tc>
      </w:tr>
      <w:tr w:rsidR="00413AF4" w:rsidRPr="002B001F" w14:paraId="4D7059A8" w14:textId="77777777" w:rsidTr="651F89E5">
        <w:trPr>
          <w:trHeight w:val="300"/>
          <w:jc w:val="center"/>
          <w:ins w:id="3526" w:author="Author"/>
        </w:trPr>
        <w:tc>
          <w:tcPr>
            <w:tcW w:w="0" w:type="auto"/>
            <w:tcBorders>
              <w:top w:val="nil"/>
              <w:left w:val="single" w:sz="8" w:space="0" w:color="auto"/>
              <w:bottom w:val="nil"/>
              <w:right w:val="nil"/>
            </w:tcBorders>
            <w:vAlign w:val="center"/>
            <w:hideMark/>
          </w:tcPr>
          <w:p w14:paraId="58024841" w14:textId="77777777" w:rsidR="00413AF4" w:rsidRPr="002B001F" w:rsidRDefault="00413AF4">
            <w:pPr>
              <w:pStyle w:val="TAC"/>
              <w:rPr>
                <w:ins w:id="3527" w:author="Author"/>
              </w:rPr>
            </w:pPr>
            <w:ins w:id="3528" w:author="Author">
              <w:r w:rsidRPr="002B001F">
                <w:t>0 0000 0101</w:t>
              </w:r>
            </w:ins>
          </w:p>
        </w:tc>
        <w:tc>
          <w:tcPr>
            <w:tcW w:w="0" w:type="auto"/>
            <w:tcBorders>
              <w:top w:val="nil"/>
              <w:left w:val="nil"/>
              <w:bottom w:val="nil"/>
              <w:right w:val="single" w:sz="8" w:space="0" w:color="auto"/>
            </w:tcBorders>
            <w:vAlign w:val="center"/>
            <w:hideMark/>
          </w:tcPr>
          <w:p w14:paraId="6A9ABDCD" w14:textId="77777777" w:rsidR="00413AF4" w:rsidRPr="002B001F" w:rsidRDefault="00413AF4">
            <w:pPr>
              <w:pStyle w:val="TAC"/>
              <w:rPr>
                <w:ins w:id="3529" w:author="Author"/>
              </w:rPr>
            </w:pPr>
            <w:ins w:id="3530" w:author="Author">
              <w:r w:rsidRPr="002B001F">
                <w:t>-175.78</w:t>
              </w:r>
              <w:r w:rsidRPr="002B001F">
                <w:rPr>
                  <w:rFonts w:ascii="Symbol" w:eastAsia="Symbol" w:hAnsi="Symbol" w:cs="Symbol"/>
                </w:rPr>
                <w:t>°</w:t>
              </w:r>
            </w:ins>
          </w:p>
        </w:tc>
      </w:tr>
      <w:tr w:rsidR="00413AF4" w:rsidRPr="002B001F" w14:paraId="625FC648" w14:textId="77777777" w:rsidTr="651F89E5">
        <w:trPr>
          <w:trHeight w:val="300"/>
          <w:jc w:val="center"/>
          <w:ins w:id="3531" w:author="Author"/>
        </w:trPr>
        <w:tc>
          <w:tcPr>
            <w:tcW w:w="0" w:type="auto"/>
            <w:tcBorders>
              <w:top w:val="nil"/>
              <w:left w:val="single" w:sz="8" w:space="0" w:color="auto"/>
              <w:bottom w:val="nil"/>
              <w:right w:val="nil"/>
            </w:tcBorders>
            <w:vAlign w:val="center"/>
            <w:hideMark/>
          </w:tcPr>
          <w:p w14:paraId="6A2C695B" w14:textId="77777777" w:rsidR="00413AF4" w:rsidRPr="002B001F" w:rsidRDefault="00413AF4">
            <w:pPr>
              <w:pStyle w:val="TAC"/>
              <w:rPr>
                <w:ins w:id="3532" w:author="Author"/>
              </w:rPr>
            </w:pPr>
            <m:oMathPara>
              <m:oMath>
                <m:r>
                  <w:ins w:id="3533" w:author="Author">
                    <w:rPr>
                      <w:rFonts w:ascii="Cambria Math" w:hAnsi="Cambria Math"/>
                    </w:rPr>
                    <m:t>⋮</m:t>
                  </w:ins>
                </m:r>
              </m:oMath>
            </m:oMathPara>
          </w:p>
        </w:tc>
        <w:tc>
          <w:tcPr>
            <w:tcW w:w="0" w:type="auto"/>
            <w:tcBorders>
              <w:top w:val="nil"/>
              <w:left w:val="nil"/>
              <w:bottom w:val="nil"/>
              <w:right w:val="single" w:sz="8" w:space="0" w:color="auto"/>
            </w:tcBorders>
            <w:vAlign w:val="center"/>
            <w:hideMark/>
          </w:tcPr>
          <w:p w14:paraId="44D2B468" w14:textId="77777777" w:rsidR="00413AF4" w:rsidRPr="002B001F" w:rsidRDefault="00413AF4">
            <w:pPr>
              <w:pStyle w:val="TAC"/>
              <w:rPr>
                <w:ins w:id="3534" w:author="Author"/>
              </w:rPr>
            </w:pPr>
            <m:oMathPara>
              <m:oMath>
                <m:r>
                  <w:ins w:id="3535" w:author="Author">
                    <w:rPr>
                      <w:rFonts w:ascii="Cambria Math" w:hAnsi="Cambria Math"/>
                    </w:rPr>
                    <m:t>⋮</m:t>
                  </w:ins>
                </m:r>
              </m:oMath>
            </m:oMathPara>
          </w:p>
        </w:tc>
      </w:tr>
      <w:tr w:rsidR="00413AF4" w:rsidRPr="002B001F" w14:paraId="345DD19D" w14:textId="77777777" w:rsidTr="651F89E5">
        <w:trPr>
          <w:trHeight w:val="300"/>
          <w:jc w:val="center"/>
          <w:ins w:id="3536" w:author="Author"/>
        </w:trPr>
        <w:tc>
          <w:tcPr>
            <w:tcW w:w="0" w:type="auto"/>
            <w:tcBorders>
              <w:top w:val="nil"/>
              <w:left w:val="single" w:sz="8" w:space="0" w:color="auto"/>
              <w:bottom w:val="nil"/>
              <w:right w:val="nil"/>
            </w:tcBorders>
            <w:vAlign w:val="center"/>
            <w:hideMark/>
          </w:tcPr>
          <w:p w14:paraId="0F46A375" w14:textId="77777777" w:rsidR="00413AF4" w:rsidRPr="002B001F" w:rsidRDefault="00413AF4">
            <w:pPr>
              <w:pStyle w:val="TAC"/>
              <w:rPr>
                <w:ins w:id="3537" w:author="Author"/>
              </w:rPr>
            </w:pPr>
            <w:ins w:id="3538" w:author="Author">
              <w:r w:rsidRPr="002B001F">
                <w:t>1 1111 1100</w:t>
              </w:r>
            </w:ins>
          </w:p>
        </w:tc>
        <w:tc>
          <w:tcPr>
            <w:tcW w:w="0" w:type="auto"/>
            <w:tcBorders>
              <w:top w:val="nil"/>
              <w:left w:val="nil"/>
              <w:bottom w:val="nil"/>
              <w:right w:val="single" w:sz="8" w:space="0" w:color="auto"/>
            </w:tcBorders>
            <w:vAlign w:val="center"/>
            <w:hideMark/>
          </w:tcPr>
          <w:p w14:paraId="23F9772D" w14:textId="08ACFBD8" w:rsidR="00413AF4" w:rsidRPr="002B001F" w:rsidRDefault="00413AF4">
            <w:pPr>
              <w:pStyle w:val="TAC"/>
              <w:rPr>
                <w:ins w:id="3539" w:author="Author"/>
              </w:rPr>
            </w:pPr>
            <w:ins w:id="3540" w:author="Author">
              <w:r>
                <w:t>177.</w:t>
              </w:r>
            </w:ins>
            <w:ins w:id="3541" w:author="Lauros Pajunen" w:date="2025-11-11T14:33:00Z">
              <w:r>
                <w:t>89</w:t>
              </w:r>
            </w:ins>
            <w:ins w:id="3542" w:author="Author">
              <w:r w:rsidRPr="651F89E5">
                <w:rPr>
                  <w:rFonts w:ascii="Symbol" w:eastAsia="Symbol" w:hAnsi="Symbol" w:cs="Symbol"/>
                </w:rPr>
                <w:t>°</w:t>
              </w:r>
            </w:ins>
          </w:p>
        </w:tc>
      </w:tr>
      <w:tr w:rsidR="00413AF4" w:rsidRPr="002B001F" w14:paraId="344D4748" w14:textId="77777777" w:rsidTr="651F89E5">
        <w:trPr>
          <w:trHeight w:val="300"/>
          <w:jc w:val="center"/>
          <w:ins w:id="3543" w:author="Author"/>
        </w:trPr>
        <w:tc>
          <w:tcPr>
            <w:tcW w:w="0" w:type="auto"/>
            <w:tcBorders>
              <w:top w:val="nil"/>
              <w:left w:val="single" w:sz="8" w:space="0" w:color="auto"/>
              <w:bottom w:val="nil"/>
              <w:right w:val="nil"/>
            </w:tcBorders>
            <w:vAlign w:val="center"/>
            <w:hideMark/>
          </w:tcPr>
          <w:p w14:paraId="0E3F4CD4" w14:textId="77777777" w:rsidR="00413AF4" w:rsidRPr="002B001F" w:rsidRDefault="00413AF4">
            <w:pPr>
              <w:pStyle w:val="TAC"/>
              <w:rPr>
                <w:ins w:id="3544" w:author="Author"/>
              </w:rPr>
            </w:pPr>
            <w:ins w:id="3545" w:author="Author">
              <w:r w:rsidRPr="002B001F">
                <w:t>1 1111 1101</w:t>
              </w:r>
            </w:ins>
          </w:p>
        </w:tc>
        <w:tc>
          <w:tcPr>
            <w:tcW w:w="0" w:type="auto"/>
            <w:tcBorders>
              <w:top w:val="nil"/>
              <w:left w:val="nil"/>
              <w:bottom w:val="nil"/>
              <w:right w:val="single" w:sz="8" w:space="0" w:color="auto"/>
            </w:tcBorders>
            <w:vAlign w:val="center"/>
            <w:hideMark/>
          </w:tcPr>
          <w:p w14:paraId="2D731DDC" w14:textId="6D3D1EEF" w:rsidR="00413AF4" w:rsidRPr="002B001F" w:rsidRDefault="00413AF4">
            <w:pPr>
              <w:pStyle w:val="TAC"/>
              <w:rPr>
                <w:ins w:id="3546" w:author="Author"/>
              </w:rPr>
            </w:pPr>
            <w:ins w:id="3547" w:author="Author">
              <w:r>
                <w:t>178.</w:t>
              </w:r>
            </w:ins>
            <w:ins w:id="3548" w:author="Lauros Pajunen" w:date="2025-11-11T14:33:00Z">
              <w:r>
                <w:t>59</w:t>
              </w:r>
            </w:ins>
            <w:ins w:id="3549" w:author="Author">
              <w:r w:rsidRPr="651F89E5">
                <w:rPr>
                  <w:rFonts w:ascii="Symbol" w:eastAsia="Symbol" w:hAnsi="Symbol" w:cs="Symbol"/>
                </w:rPr>
                <w:t>°</w:t>
              </w:r>
            </w:ins>
          </w:p>
        </w:tc>
      </w:tr>
      <w:tr w:rsidR="00413AF4" w:rsidRPr="002B001F" w14:paraId="63CFE4B0" w14:textId="77777777" w:rsidTr="651F89E5">
        <w:trPr>
          <w:trHeight w:val="300"/>
          <w:jc w:val="center"/>
          <w:ins w:id="3550" w:author="Author"/>
        </w:trPr>
        <w:tc>
          <w:tcPr>
            <w:tcW w:w="0" w:type="auto"/>
            <w:tcBorders>
              <w:top w:val="nil"/>
              <w:left w:val="single" w:sz="8" w:space="0" w:color="auto"/>
              <w:bottom w:val="nil"/>
              <w:right w:val="nil"/>
            </w:tcBorders>
            <w:vAlign w:val="center"/>
            <w:hideMark/>
          </w:tcPr>
          <w:p w14:paraId="13B45E24" w14:textId="77777777" w:rsidR="00413AF4" w:rsidRPr="002B001F" w:rsidRDefault="00413AF4">
            <w:pPr>
              <w:pStyle w:val="TAC"/>
              <w:rPr>
                <w:ins w:id="3551" w:author="Author"/>
              </w:rPr>
            </w:pPr>
            <w:ins w:id="3552" w:author="Author">
              <w:r w:rsidRPr="002B001F">
                <w:t>1 1111 1110</w:t>
              </w:r>
            </w:ins>
          </w:p>
        </w:tc>
        <w:tc>
          <w:tcPr>
            <w:tcW w:w="0" w:type="auto"/>
            <w:tcBorders>
              <w:top w:val="nil"/>
              <w:left w:val="nil"/>
              <w:bottom w:val="nil"/>
              <w:right w:val="single" w:sz="8" w:space="0" w:color="auto"/>
            </w:tcBorders>
            <w:vAlign w:val="center"/>
            <w:hideMark/>
          </w:tcPr>
          <w:p w14:paraId="098C3B69" w14:textId="77777777" w:rsidR="00413AF4" w:rsidRPr="002B001F" w:rsidRDefault="00413AF4">
            <w:pPr>
              <w:pStyle w:val="TAC"/>
              <w:rPr>
                <w:ins w:id="3553" w:author="Author"/>
              </w:rPr>
            </w:pPr>
            <w:ins w:id="3554" w:author="Author">
              <w:r w:rsidRPr="002B001F">
                <w:t>179.30</w:t>
              </w:r>
              <w:r w:rsidRPr="002B001F">
                <w:rPr>
                  <w:rFonts w:ascii="Symbol" w:eastAsia="Symbol" w:hAnsi="Symbol" w:cs="Symbol"/>
                </w:rPr>
                <w:t>°</w:t>
              </w:r>
            </w:ins>
          </w:p>
        </w:tc>
      </w:tr>
      <w:tr w:rsidR="00413AF4" w:rsidRPr="002B001F" w14:paraId="2B5B2D22" w14:textId="77777777" w:rsidTr="651F89E5">
        <w:trPr>
          <w:trHeight w:val="300"/>
          <w:jc w:val="center"/>
          <w:ins w:id="3555" w:author="Author"/>
        </w:trPr>
        <w:tc>
          <w:tcPr>
            <w:tcW w:w="0" w:type="auto"/>
            <w:tcBorders>
              <w:top w:val="nil"/>
              <w:left w:val="single" w:sz="8" w:space="0" w:color="auto"/>
              <w:bottom w:val="single" w:sz="8" w:space="0" w:color="auto"/>
              <w:right w:val="nil"/>
            </w:tcBorders>
            <w:vAlign w:val="center"/>
            <w:hideMark/>
          </w:tcPr>
          <w:p w14:paraId="398520F5" w14:textId="77777777" w:rsidR="00413AF4" w:rsidRPr="002B001F" w:rsidRDefault="00413AF4">
            <w:pPr>
              <w:pStyle w:val="TAC"/>
              <w:rPr>
                <w:ins w:id="3556" w:author="Author"/>
              </w:rPr>
            </w:pPr>
            <w:ins w:id="3557" w:author="Author">
              <w:r w:rsidRPr="002B001F">
                <w:t>1 1111 1111</w:t>
              </w:r>
            </w:ins>
          </w:p>
        </w:tc>
        <w:tc>
          <w:tcPr>
            <w:tcW w:w="0" w:type="auto"/>
            <w:tcBorders>
              <w:top w:val="nil"/>
              <w:left w:val="nil"/>
              <w:bottom w:val="single" w:sz="8" w:space="0" w:color="auto"/>
              <w:right w:val="single" w:sz="8" w:space="0" w:color="auto"/>
            </w:tcBorders>
            <w:vAlign w:val="center"/>
            <w:hideMark/>
          </w:tcPr>
          <w:p w14:paraId="434E3BDC" w14:textId="77777777" w:rsidR="00413AF4" w:rsidRPr="002B001F" w:rsidRDefault="00413AF4">
            <w:pPr>
              <w:pStyle w:val="TAC"/>
              <w:rPr>
                <w:ins w:id="3558" w:author="Author"/>
              </w:rPr>
            </w:pPr>
            <w:ins w:id="3559" w:author="Author">
              <w:r w:rsidRPr="002B001F">
                <w:t>180</w:t>
              </w:r>
              <w:r w:rsidRPr="002B001F">
                <w:rPr>
                  <w:rFonts w:ascii="Symbol" w:eastAsia="Symbol" w:hAnsi="Symbol" w:cs="Symbol"/>
                </w:rPr>
                <w:t>°</w:t>
              </w:r>
            </w:ins>
          </w:p>
        </w:tc>
      </w:tr>
    </w:tbl>
    <w:p w14:paraId="63DF2C65" w14:textId="77777777" w:rsidR="00413AF4" w:rsidRPr="002B001F" w:rsidRDefault="00413AF4" w:rsidP="00AB4DB6">
      <w:pPr>
        <w:rPr>
          <w:ins w:id="3560" w:author="Author"/>
          <w:rFonts w:eastAsia="Arial"/>
        </w:rPr>
      </w:pPr>
    </w:p>
    <w:p w14:paraId="03B6FDA1" w14:textId="77777777" w:rsidR="00413AF4" w:rsidRPr="002B001F" w:rsidRDefault="00413AF4" w:rsidP="00FE33CD">
      <w:pPr>
        <w:pStyle w:val="TH"/>
        <w:rPr>
          <w:ins w:id="3561" w:author="Author"/>
          <w:rFonts w:eastAsia="Arial" w:cs="Arial"/>
          <w:bCs/>
        </w:rPr>
      </w:pPr>
      <w:ins w:id="3562" w:author="Author">
        <w:r w:rsidRPr="002B001F">
          <w:rPr>
            <w:rFonts w:eastAsia="Arial"/>
          </w:rPr>
          <w:lastRenderedPageBreak/>
          <w:t xml:space="preserve">Table </w:t>
        </w:r>
        <w:r w:rsidRPr="002B001F">
          <w:t>A.3.5.7.7.8-2</w:t>
        </w:r>
        <w:r w:rsidRPr="002B001F">
          <w:rPr>
            <w:rFonts w:eastAsia="Arial" w:cs="Arial"/>
            <w:bCs/>
          </w:rPr>
          <w:t>: 7-bit codes and respective (approximate) elevation values (degrees)</w:t>
        </w:r>
      </w:ins>
    </w:p>
    <w:tbl>
      <w:tblPr>
        <w:tblW w:w="0" w:type="auto"/>
        <w:jc w:val="center"/>
        <w:tblLook w:val="04A0" w:firstRow="1" w:lastRow="0" w:firstColumn="1" w:lastColumn="0" w:noHBand="0" w:noVBand="1"/>
      </w:tblPr>
      <w:tblGrid>
        <w:gridCol w:w="967"/>
        <w:gridCol w:w="899"/>
      </w:tblGrid>
      <w:tr w:rsidR="00413AF4" w:rsidRPr="002B001F" w14:paraId="7347A40B" w14:textId="77777777" w:rsidTr="651F89E5">
        <w:trPr>
          <w:trHeight w:val="300"/>
          <w:jc w:val="center"/>
          <w:ins w:id="3563" w:author="Author"/>
        </w:trPr>
        <w:tc>
          <w:tcPr>
            <w:tcW w:w="0" w:type="auto"/>
            <w:tcBorders>
              <w:top w:val="single" w:sz="8" w:space="0" w:color="auto"/>
              <w:left w:val="single" w:sz="8" w:space="0" w:color="auto"/>
              <w:bottom w:val="single" w:sz="8" w:space="0" w:color="auto"/>
              <w:right w:val="nil"/>
            </w:tcBorders>
            <w:shd w:val="clear" w:color="auto" w:fill="D9D9D9" w:themeFill="background1" w:themeFillShade="D9"/>
            <w:vAlign w:val="center"/>
            <w:hideMark/>
          </w:tcPr>
          <w:p w14:paraId="1E2CC249" w14:textId="77777777" w:rsidR="00413AF4" w:rsidRPr="002B001F" w:rsidRDefault="00413AF4">
            <w:pPr>
              <w:pStyle w:val="TAH"/>
              <w:rPr>
                <w:ins w:id="3564" w:author="Author"/>
                <w:b w:val="0"/>
                <w:bCs/>
                <w:color w:val="000000" w:themeColor="text1"/>
                <w:szCs w:val="18"/>
              </w:rPr>
            </w:pPr>
            <w:ins w:id="3565" w:author="Author">
              <w:r w:rsidRPr="002B001F">
                <w:t>Code</w:t>
              </w:r>
            </w:ins>
          </w:p>
        </w:tc>
        <w:tc>
          <w:tcPr>
            <w:tcW w:w="0" w:type="auto"/>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6263839" w14:textId="77777777" w:rsidR="00413AF4" w:rsidRPr="002B001F" w:rsidRDefault="00413AF4">
            <w:pPr>
              <w:pStyle w:val="TAH"/>
              <w:rPr>
                <w:ins w:id="3566" w:author="Author"/>
                <w:b w:val="0"/>
                <w:bCs/>
                <w:color w:val="000000" w:themeColor="text1"/>
                <w:szCs w:val="18"/>
              </w:rPr>
            </w:pPr>
            <w:ins w:id="3567" w:author="Author">
              <w:r w:rsidRPr="002B001F">
                <w:t>Value</w:t>
              </w:r>
            </w:ins>
          </w:p>
        </w:tc>
      </w:tr>
      <w:tr w:rsidR="00413AF4" w:rsidRPr="002B001F" w14:paraId="62CDB7E6" w14:textId="77777777" w:rsidTr="651F89E5">
        <w:trPr>
          <w:trHeight w:val="300"/>
          <w:jc w:val="center"/>
          <w:ins w:id="3568" w:author="Author"/>
        </w:trPr>
        <w:tc>
          <w:tcPr>
            <w:tcW w:w="0" w:type="auto"/>
            <w:tcBorders>
              <w:top w:val="single" w:sz="8" w:space="0" w:color="auto"/>
              <w:left w:val="single" w:sz="8" w:space="0" w:color="auto"/>
              <w:bottom w:val="nil"/>
              <w:right w:val="nil"/>
            </w:tcBorders>
            <w:vAlign w:val="center"/>
            <w:hideMark/>
          </w:tcPr>
          <w:p w14:paraId="1E6D22D3" w14:textId="77777777" w:rsidR="00413AF4" w:rsidRPr="002B001F" w:rsidRDefault="00413AF4">
            <w:pPr>
              <w:pStyle w:val="TAC"/>
              <w:rPr>
                <w:ins w:id="3569" w:author="Author"/>
              </w:rPr>
            </w:pPr>
            <w:ins w:id="3570" w:author="Author">
              <w:r w:rsidRPr="002B001F">
                <w:t>000 0000</w:t>
              </w:r>
            </w:ins>
          </w:p>
        </w:tc>
        <w:tc>
          <w:tcPr>
            <w:tcW w:w="0" w:type="auto"/>
            <w:tcBorders>
              <w:top w:val="single" w:sz="8" w:space="0" w:color="auto"/>
              <w:left w:val="nil"/>
              <w:bottom w:val="nil"/>
              <w:right w:val="single" w:sz="8" w:space="0" w:color="auto"/>
            </w:tcBorders>
            <w:vAlign w:val="center"/>
            <w:hideMark/>
          </w:tcPr>
          <w:p w14:paraId="5BDDB09F" w14:textId="77777777" w:rsidR="00413AF4" w:rsidRPr="002B001F" w:rsidRDefault="00413AF4">
            <w:pPr>
              <w:pStyle w:val="TAC"/>
              <w:rPr>
                <w:ins w:id="3571" w:author="Author"/>
              </w:rPr>
            </w:pPr>
            <w:ins w:id="3572" w:author="Author">
              <w:r w:rsidRPr="002B001F">
                <w:t>-90</w:t>
              </w:r>
              <w:r w:rsidRPr="002B001F">
                <w:rPr>
                  <w:rFonts w:ascii="Symbol" w:eastAsia="Symbol" w:hAnsi="Symbol" w:cs="Symbol"/>
                </w:rPr>
                <w:t>°</w:t>
              </w:r>
            </w:ins>
          </w:p>
        </w:tc>
      </w:tr>
      <w:tr w:rsidR="00413AF4" w:rsidRPr="002B001F" w14:paraId="0AE196C8" w14:textId="77777777" w:rsidTr="651F89E5">
        <w:trPr>
          <w:trHeight w:val="300"/>
          <w:jc w:val="center"/>
          <w:ins w:id="3573" w:author="Author"/>
        </w:trPr>
        <w:tc>
          <w:tcPr>
            <w:tcW w:w="0" w:type="auto"/>
            <w:tcBorders>
              <w:top w:val="nil"/>
              <w:left w:val="single" w:sz="8" w:space="0" w:color="auto"/>
              <w:bottom w:val="nil"/>
              <w:right w:val="nil"/>
            </w:tcBorders>
            <w:vAlign w:val="center"/>
            <w:hideMark/>
          </w:tcPr>
          <w:p w14:paraId="0914E13A" w14:textId="77777777" w:rsidR="00413AF4" w:rsidRPr="002B001F" w:rsidRDefault="00413AF4">
            <w:pPr>
              <w:pStyle w:val="TAC"/>
              <w:rPr>
                <w:ins w:id="3574" w:author="Author"/>
              </w:rPr>
            </w:pPr>
            <w:ins w:id="3575" w:author="Author">
              <w:r w:rsidRPr="002B001F">
                <w:t>000 0001</w:t>
              </w:r>
            </w:ins>
          </w:p>
        </w:tc>
        <w:tc>
          <w:tcPr>
            <w:tcW w:w="0" w:type="auto"/>
            <w:tcBorders>
              <w:top w:val="nil"/>
              <w:left w:val="nil"/>
              <w:bottom w:val="nil"/>
              <w:right w:val="single" w:sz="8" w:space="0" w:color="auto"/>
            </w:tcBorders>
            <w:vAlign w:val="center"/>
            <w:hideMark/>
          </w:tcPr>
          <w:p w14:paraId="01112C6A" w14:textId="7BFF7275" w:rsidR="00413AF4" w:rsidRPr="002B001F" w:rsidRDefault="00413AF4">
            <w:pPr>
              <w:pStyle w:val="TAC"/>
              <w:rPr>
                <w:ins w:id="3576" w:author="Author"/>
              </w:rPr>
            </w:pPr>
            <w:ins w:id="3577" w:author="Author">
              <w:r>
                <w:t>-88.5</w:t>
              </w:r>
            </w:ins>
            <w:ins w:id="3578" w:author="Lauros Pajunen" w:date="2025-11-11T14:34:00Z">
              <w:r>
                <w:t>8</w:t>
              </w:r>
            </w:ins>
            <w:ins w:id="3579" w:author="Author">
              <w:r w:rsidRPr="651F89E5">
                <w:rPr>
                  <w:rFonts w:ascii="Symbol" w:eastAsia="Symbol" w:hAnsi="Symbol" w:cs="Symbol"/>
                </w:rPr>
                <w:t>°</w:t>
              </w:r>
            </w:ins>
          </w:p>
        </w:tc>
      </w:tr>
      <w:tr w:rsidR="00413AF4" w:rsidRPr="002B001F" w14:paraId="3E233EA6" w14:textId="77777777" w:rsidTr="651F89E5">
        <w:trPr>
          <w:trHeight w:val="300"/>
          <w:jc w:val="center"/>
          <w:ins w:id="3580" w:author="Author"/>
        </w:trPr>
        <w:tc>
          <w:tcPr>
            <w:tcW w:w="0" w:type="auto"/>
            <w:tcBorders>
              <w:top w:val="nil"/>
              <w:left w:val="single" w:sz="8" w:space="0" w:color="auto"/>
              <w:bottom w:val="nil"/>
              <w:right w:val="nil"/>
            </w:tcBorders>
            <w:vAlign w:val="center"/>
            <w:hideMark/>
          </w:tcPr>
          <w:p w14:paraId="0B6239F2" w14:textId="77777777" w:rsidR="00413AF4" w:rsidRPr="002B001F" w:rsidRDefault="00413AF4">
            <w:pPr>
              <w:pStyle w:val="TAC"/>
              <w:rPr>
                <w:ins w:id="3581" w:author="Author"/>
              </w:rPr>
            </w:pPr>
            <w:ins w:id="3582" w:author="Author">
              <w:r w:rsidRPr="002B001F">
                <w:t>000 0010</w:t>
              </w:r>
            </w:ins>
          </w:p>
        </w:tc>
        <w:tc>
          <w:tcPr>
            <w:tcW w:w="0" w:type="auto"/>
            <w:tcBorders>
              <w:top w:val="nil"/>
              <w:left w:val="nil"/>
              <w:bottom w:val="nil"/>
              <w:right w:val="single" w:sz="8" w:space="0" w:color="auto"/>
            </w:tcBorders>
            <w:vAlign w:val="center"/>
            <w:hideMark/>
          </w:tcPr>
          <w:p w14:paraId="5255BC3D" w14:textId="77777777" w:rsidR="00413AF4" w:rsidRPr="002B001F" w:rsidRDefault="00413AF4">
            <w:pPr>
              <w:pStyle w:val="TAC"/>
              <w:rPr>
                <w:ins w:id="3583" w:author="Author"/>
              </w:rPr>
            </w:pPr>
            <w:ins w:id="3584" w:author="Author">
              <w:r w:rsidRPr="002B001F">
                <w:t>-87.17</w:t>
              </w:r>
              <w:r w:rsidRPr="002B001F">
                <w:rPr>
                  <w:rFonts w:ascii="Symbol" w:eastAsia="Symbol" w:hAnsi="Symbol" w:cs="Symbol"/>
                </w:rPr>
                <w:t>°</w:t>
              </w:r>
            </w:ins>
          </w:p>
        </w:tc>
      </w:tr>
      <w:tr w:rsidR="00413AF4" w:rsidRPr="002B001F" w14:paraId="20276BD4" w14:textId="77777777" w:rsidTr="651F89E5">
        <w:trPr>
          <w:trHeight w:val="300"/>
          <w:jc w:val="center"/>
          <w:ins w:id="3585" w:author="Author"/>
        </w:trPr>
        <w:tc>
          <w:tcPr>
            <w:tcW w:w="0" w:type="auto"/>
            <w:tcBorders>
              <w:top w:val="nil"/>
              <w:left w:val="single" w:sz="8" w:space="0" w:color="auto"/>
              <w:bottom w:val="nil"/>
              <w:right w:val="nil"/>
            </w:tcBorders>
            <w:vAlign w:val="center"/>
            <w:hideMark/>
          </w:tcPr>
          <w:p w14:paraId="6927374D" w14:textId="77777777" w:rsidR="00413AF4" w:rsidRPr="002B001F" w:rsidRDefault="00413AF4">
            <w:pPr>
              <w:pStyle w:val="TAC"/>
              <w:rPr>
                <w:ins w:id="3586" w:author="Author"/>
              </w:rPr>
            </w:pPr>
            <w:ins w:id="3587" w:author="Author">
              <w:r w:rsidRPr="002B001F">
                <w:t>000 0011</w:t>
              </w:r>
            </w:ins>
          </w:p>
        </w:tc>
        <w:tc>
          <w:tcPr>
            <w:tcW w:w="0" w:type="auto"/>
            <w:tcBorders>
              <w:top w:val="nil"/>
              <w:left w:val="nil"/>
              <w:bottom w:val="nil"/>
              <w:right w:val="single" w:sz="8" w:space="0" w:color="auto"/>
            </w:tcBorders>
            <w:vAlign w:val="center"/>
            <w:hideMark/>
          </w:tcPr>
          <w:p w14:paraId="20816C60" w14:textId="381D0A74" w:rsidR="00413AF4" w:rsidRPr="002B001F" w:rsidRDefault="00413AF4">
            <w:pPr>
              <w:pStyle w:val="TAC"/>
              <w:rPr>
                <w:ins w:id="3588" w:author="Author"/>
              </w:rPr>
            </w:pPr>
            <w:ins w:id="3589" w:author="Author">
              <w:r>
                <w:t>-85.7</w:t>
              </w:r>
            </w:ins>
            <w:ins w:id="3590" w:author="Lauros Pajunen" w:date="2025-11-11T14:34:00Z">
              <w:r>
                <w:t>5</w:t>
              </w:r>
            </w:ins>
            <w:ins w:id="3591" w:author="Author">
              <w:r w:rsidRPr="651F89E5">
                <w:rPr>
                  <w:rFonts w:ascii="Symbol" w:eastAsia="Symbol" w:hAnsi="Symbol" w:cs="Symbol"/>
                </w:rPr>
                <w:t>°</w:t>
              </w:r>
            </w:ins>
          </w:p>
        </w:tc>
      </w:tr>
      <w:tr w:rsidR="00413AF4" w:rsidRPr="002B001F" w14:paraId="28D0AC4D" w14:textId="77777777" w:rsidTr="651F89E5">
        <w:trPr>
          <w:trHeight w:val="300"/>
          <w:jc w:val="center"/>
          <w:ins w:id="3592" w:author="Author"/>
        </w:trPr>
        <w:tc>
          <w:tcPr>
            <w:tcW w:w="0" w:type="auto"/>
            <w:tcBorders>
              <w:top w:val="nil"/>
              <w:left w:val="single" w:sz="8" w:space="0" w:color="auto"/>
              <w:bottom w:val="nil"/>
              <w:right w:val="nil"/>
            </w:tcBorders>
            <w:vAlign w:val="center"/>
            <w:hideMark/>
          </w:tcPr>
          <w:p w14:paraId="23606C66" w14:textId="77777777" w:rsidR="00413AF4" w:rsidRPr="002B001F" w:rsidRDefault="00413AF4">
            <w:pPr>
              <w:pStyle w:val="TAC"/>
              <w:rPr>
                <w:ins w:id="3593" w:author="Author"/>
              </w:rPr>
            </w:pPr>
            <w:ins w:id="3594" w:author="Author">
              <w:r w:rsidRPr="002B001F">
                <w:t>000 0100</w:t>
              </w:r>
            </w:ins>
          </w:p>
        </w:tc>
        <w:tc>
          <w:tcPr>
            <w:tcW w:w="0" w:type="auto"/>
            <w:tcBorders>
              <w:top w:val="nil"/>
              <w:left w:val="nil"/>
              <w:bottom w:val="nil"/>
              <w:right w:val="single" w:sz="8" w:space="0" w:color="auto"/>
            </w:tcBorders>
            <w:vAlign w:val="center"/>
            <w:hideMark/>
          </w:tcPr>
          <w:p w14:paraId="452B4A5D" w14:textId="77777777" w:rsidR="00413AF4" w:rsidRPr="002B001F" w:rsidRDefault="00413AF4">
            <w:pPr>
              <w:pStyle w:val="TAC"/>
              <w:rPr>
                <w:ins w:id="3595" w:author="Author"/>
              </w:rPr>
            </w:pPr>
            <w:ins w:id="3596" w:author="Author">
              <w:r>
                <w:t>-84.3</w:t>
              </w:r>
            </w:ins>
            <w:ins w:id="3597" w:author="Lauros Pajunen" w:date="2025-11-11T14:34:00Z">
              <w:r>
                <w:t>3</w:t>
              </w:r>
            </w:ins>
            <w:ins w:id="3598" w:author="Author">
              <w:del w:id="3599" w:author="Lauros Pajunen" w:date="2025-11-11T14:34:00Z">
                <w:r w:rsidDel="68C41C87">
                  <w:delText>4</w:delText>
                </w:r>
              </w:del>
              <w:r w:rsidRPr="651F89E5">
                <w:rPr>
                  <w:rFonts w:ascii="Symbol" w:eastAsia="Symbol" w:hAnsi="Symbol" w:cs="Symbol"/>
                </w:rPr>
                <w:t>°</w:t>
              </w:r>
            </w:ins>
          </w:p>
        </w:tc>
      </w:tr>
      <w:tr w:rsidR="00413AF4" w:rsidRPr="002B001F" w14:paraId="3AE4678D" w14:textId="77777777" w:rsidTr="651F89E5">
        <w:trPr>
          <w:trHeight w:val="300"/>
          <w:jc w:val="center"/>
          <w:ins w:id="3600" w:author="Author"/>
        </w:trPr>
        <w:tc>
          <w:tcPr>
            <w:tcW w:w="0" w:type="auto"/>
            <w:tcBorders>
              <w:top w:val="nil"/>
              <w:left w:val="single" w:sz="8" w:space="0" w:color="auto"/>
              <w:bottom w:val="nil"/>
              <w:right w:val="nil"/>
            </w:tcBorders>
            <w:vAlign w:val="center"/>
            <w:hideMark/>
          </w:tcPr>
          <w:p w14:paraId="686EC9A1" w14:textId="77777777" w:rsidR="00413AF4" w:rsidRPr="002B001F" w:rsidRDefault="00413AF4">
            <w:pPr>
              <w:pStyle w:val="TAC"/>
              <w:rPr>
                <w:ins w:id="3601" w:author="Author"/>
              </w:rPr>
            </w:pPr>
            <w:ins w:id="3602" w:author="Author">
              <w:r w:rsidRPr="002B001F">
                <w:t>000 0101</w:t>
              </w:r>
            </w:ins>
          </w:p>
        </w:tc>
        <w:tc>
          <w:tcPr>
            <w:tcW w:w="0" w:type="auto"/>
            <w:tcBorders>
              <w:top w:val="nil"/>
              <w:left w:val="nil"/>
              <w:bottom w:val="nil"/>
              <w:right w:val="single" w:sz="8" w:space="0" w:color="auto"/>
            </w:tcBorders>
            <w:vAlign w:val="center"/>
            <w:hideMark/>
          </w:tcPr>
          <w:p w14:paraId="7D3A2683" w14:textId="468B2588" w:rsidR="00413AF4" w:rsidRPr="002B001F" w:rsidRDefault="00413AF4">
            <w:pPr>
              <w:pStyle w:val="TAC"/>
              <w:rPr>
                <w:ins w:id="3603" w:author="Author"/>
              </w:rPr>
            </w:pPr>
            <w:ins w:id="3604" w:author="Author">
              <w:r>
                <w:t>-82.9</w:t>
              </w:r>
            </w:ins>
            <w:ins w:id="3605" w:author="Lauros Pajunen" w:date="2025-11-11T14:34:00Z">
              <w:r>
                <w:t>1</w:t>
              </w:r>
            </w:ins>
            <w:ins w:id="3606" w:author="Author">
              <w:r w:rsidRPr="651F89E5">
                <w:rPr>
                  <w:rFonts w:ascii="Symbol" w:eastAsia="Symbol" w:hAnsi="Symbol" w:cs="Symbol"/>
                </w:rPr>
                <w:t>°</w:t>
              </w:r>
            </w:ins>
          </w:p>
        </w:tc>
      </w:tr>
      <w:tr w:rsidR="00413AF4" w:rsidRPr="002B001F" w14:paraId="1FC6F627" w14:textId="77777777" w:rsidTr="651F89E5">
        <w:trPr>
          <w:trHeight w:val="300"/>
          <w:jc w:val="center"/>
          <w:ins w:id="3607" w:author="Author"/>
        </w:trPr>
        <w:tc>
          <w:tcPr>
            <w:tcW w:w="0" w:type="auto"/>
            <w:tcBorders>
              <w:top w:val="nil"/>
              <w:left w:val="single" w:sz="8" w:space="0" w:color="auto"/>
              <w:bottom w:val="nil"/>
              <w:right w:val="nil"/>
            </w:tcBorders>
            <w:vAlign w:val="center"/>
            <w:hideMark/>
          </w:tcPr>
          <w:p w14:paraId="67655EB7" w14:textId="77777777" w:rsidR="00413AF4" w:rsidRPr="002B001F" w:rsidRDefault="00413AF4">
            <w:pPr>
              <w:pStyle w:val="TAC"/>
              <w:rPr>
                <w:ins w:id="3608" w:author="Author"/>
              </w:rPr>
            </w:pPr>
            <m:oMathPara>
              <m:oMath>
                <m:r>
                  <w:ins w:id="3609" w:author="Author">
                    <w:rPr>
                      <w:rFonts w:ascii="Cambria Math" w:hAnsi="Cambria Math"/>
                    </w:rPr>
                    <m:t>⋮</m:t>
                  </w:ins>
                </m:r>
              </m:oMath>
            </m:oMathPara>
          </w:p>
        </w:tc>
        <w:tc>
          <w:tcPr>
            <w:tcW w:w="0" w:type="auto"/>
            <w:tcBorders>
              <w:top w:val="nil"/>
              <w:left w:val="nil"/>
              <w:bottom w:val="nil"/>
              <w:right w:val="single" w:sz="8" w:space="0" w:color="auto"/>
            </w:tcBorders>
            <w:vAlign w:val="center"/>
            <w:hideMark/>
          </w:tcPr>
          <w:p w14:paraId="36EF9229" w14:textId="77777777" w:rsidR="00413AF4" w:rsidRPr="002B001F" w:rsidRDefault="00413AF4">
            <w:pPr>
              <w:pStyle w:val="TAC"/>
              <w:rPr>
                <w:ins w:id="3610" w:author="Author"/>
              </w:rPr>
            </w:pPr>
            <m:oMathPara>
              <m:oMath>
                <m:r>
                  <w:ins w:id="3611" w:author="Author">
                    <w:rPr>
                      <w:rFonts w:ascii="Cambria Math" w:hAnsi="Cambria Math"/>
                    </w:rPr>
                    <m:t>⋮</m:t>
                  </w:ins>
                </m:r>
              </m:oMath>
            </m:oMathPara>
          </w:p>
        </w:tc>
      </w:tr>
      <w:tr w:rsidR="00413AF4" w:rsidRPr="002B001F" w14:paraId="44E994FC" w14:textId="77777777" w:rsidTr="651F89E5">
        <w:trPr>
          <w:trHeight w:val="300"/>
          <w:jc w:val="center"/>
          <w:ins w:id="3612" w:author="Author"/>
        </w:trPr>
        <w:tc>
          <w:tcPr>
            <w:tcW w:w="0" w:type="auto"/>
            <w:tcBorders>
              <w:top w:val="nil"/>
              <w:left w:val="single" w:sz="8" w:space="0" w:color="auto"/>
              <w:bottom w:val="nil"/>
              <w:right w:val="nil"/>
            </w:tcBorders>
            <w:vAlign w:val="center"/>
            <w:hideMark/>
          </w:tcPr>
          <w:p w14:paraId="2EDE060B" w14:textId="77777777" w:rsidR="00413AF4" w:rsidRPr="002B001F" w:rsidRDefault="00413AF4">
            <w:pPr>
              <w:pStyle w:val="TAC"/>
              <w:rPr>
                <w:ins w:id="3613" w:author="Author"/>
              </w:rPr>
            </w:pPr>
            <w:ins w:id="3614" w:author="Author">
              <w:r w:rsidRPr="002B001F">
                <w:t>111 1100</w:t>
              </w:r>
            </w:ins>
          </w:p>
        </w:tc>
        <w:tc>
          <w:tcPr>
            <w:tcW w:w="0" w:type="auto"/>
            <w:tcBorders>
              <w:top w:val="nil"/>
              <w:left w:val="nil"/>
              <w:bottom w:val="nil"/>
              <w:right w:val="single" w:sz="8" w:space="0" w:color="auto"/>
            </w:tcBorders>
            <w:vAlign w:val="center"/>
            <w:hideMark/>
          </w:tcPr>
          <w:p w14:paraId="169A9F9A" w14:textId="7C2E2815" w:rsidR="00413AF4" w:rsidRPr="002B001F" w:rsidRDefault="00413AF4">
            <w:pPr>
              <w:pStyle w:val="TAC"/>
              <w:rPr>
                <w:ins w:id="3615" w:author="Author"/>
              </w:rPr>
            </w:pPr>
            <w:ins w:id="3616" w:author="Author">
              <w:r>
                <w:t>85.7</w:t>
              </w:r>
            </w:ins>
            <w:ins w:id="3617" w:author="Lauros Pajunen" w:date="2025-11-11T14:35:00Z">
              <w:r>
                <w:t>5</w:t>
              </w:r>
            </w:ins>
            <w:ins w:id="3618" w:author="Author">
              <w:r w:rsidRPr="651F89E5">
                <w:rPr>
                  <w:rFonts w:ascii="Symbol" w:eastAsia="Symbol" w:hAnsi="Symbol" w:cs="Symbol"/>
                </w:rPr>
                <w:t>°</w:t>
              </w:r>
            </w:ins>
          </w:p>
        </w:tc>
      </w:tr>
      <w:tr w:rsidR="00413AF4" w:rsidRPr="002B001F" w14:paraId="1AED7C4D" w14:textId="77777777" w:rsidTr="651F89E5">
        <w:trPr>
          <w:trHeight w:val="300"/>
          <w:jc w:val="center"/>
          <w:ins w:id="3619" w:author="Author"/>
        </w:trPr>
        <w:tc>
          <w:tcPr>
            <w:tcW w:w="0" w:type="auto"/>
            <w:tcBorders>
              <w:top w:val="nil"/>
              <w:left w:val="single" w:sz="8" w:space="0" w:color="auto"/>
              <w:bottom w:val="nil"/>
              <w:right w:val="nil"/>
            </w:tcBorders>
            <w:vAlign w:val="center"/>
            <w:hideMark/>
          </w:tcPr>
          <w:p w14:paraId="500570AC" w14:textId="77777777" w:rsidR="00413AF4" w:rsidRPr="002B001F" w:rsidRDefault="00413AF4">
            <w:pPr>
              <w:pStyle w:val="TAC"/>
              <w:rPr>
                <w:ins w:id="3620" w:author="Author"/>
              </w:rPr>
            </w:pPr>
            <w:ins w:id="3621" w:author="Author">
              <w:r w:rsidRPr="002B001F">
                <w:t>111 1101</w:t>
              </w:r>
            </w:ins>
          </w:p>
        </w:tc>
        <w:tc>
          <w:tcPr>
            <w:tcW w:w="0" w:type="auto"/>
            <w:tcBorders>
              <w:top w:val="nil"/>
              <w:left w:val="nil"/>
              <w:bottom w:val="nil"/>
              <w:right w:val="single" w:sz="8" w:space="0" w:color="auto"/>
            </w:tcBorders>
            <w:vAlign w:val="center"/>
            <w:hideMark/>
          </w:tcPr>
          <w:p w14:paraId="7BC04A40" w14:textId="77777777" w:rsidR="00413AF4" w:rsidRPr="002B001F" w:rsidRDefault="00413AF4">
            <w:pPr>
              <w:pStyle w:val="TAC"/>
              <w:rPr>
                <w:ins w:id="3622" w:author="Author"/>
              </w:rPr>
            </w:pPr>
            <w:ins w:id="3623" w:author="Author">
              <w:r w:rsidRPr="002B001F">
                <w:t>87.17</w:t>
              </w:r>
              <w:r w:rsidRPr="002B001F">
                <w:rPr>
                  <w:rFonts w:ascii="Symbol" w:eastAsia="Symbol" w:hAnsi="Symbol" w:cs="Symbol"/>
                </w:rPr>
                <w:t>°</w:t>
              </w:r>
            </w:ins>
          </w:p>
        </w:tc>
      </w:tr>
      <w:tr w:rsidR="00413AF4" w:rsidRPr="002B001F" w14:paraId="59E98C76" w14:textId="77777777" w:rsidTr="651F89E5">
        <w:trPr>
          <w:trHeight w:val="300"/>
          <w:jc w:val="center"/>
          <w:ins w:id="3624" w:author="Author"/>
        </w:trPr>
        <w:tc>
          <w:tcPr>
            <w:tcW w:w="0" w:type="auto"/>
            <w:tcBorders>
              <w:top w:val="nil"/>
              <w:left w:val="single" w:sz="8" w:space="0" w:color="auto"/>
              <w:bottom w:val="nil"/>
              <w:right w:val="nil"/>
            </w:tcBorders>
            <w:vAlign w:val="center"/>
            <w:hideMark/>
          </w:tcPr>
          <w:p w14:paraId="23C663FA" w14:textId="77777777" w:rsidR="00413AF4" w:rsidRPr="002B001F" w:rsidRDefault="00413AF4">
            <w:pPr>
              <w:pStyle w:val="TAC"/>
              <w:rPr>
                <w:ins w:id="3625" w:author="Author"/>
              </w:rPr>
            </w:pPr>
            <w:ins w:id="3626" w:author="Author">
              <w:r w:rsidRPr="002B001F">
                <w:t>111 1110</w:t>
              </w:r>
            </w:ins>
          </w:p>
        </w:tc>
        <w:tc>
          <w:tcPr>
            <w:tcW w:w="0" w:type="auto"/>
            <w:tcBorders>
              <w:top w:val="nil"/>
              <w:left w:val="nil"/>
              <w:bottom w:val="nil"/>
              <w:right w:val="single" w:sz="8" w:space="0" w:color="auto"/>
            </w:tcBorders>
            <w:vAlign w:val="center"/>
            <w:hideMark/>
          </w:tcPr>
          <w:p w14:paraId="0CF624AC" w14:textId="4A94B9D1" w:rsidR="00413AF4" w:rsidRPr="002B001F" w:rsidRDefault="00413AF4">
            <w:pPr>
              <w:pStyle w:val="TAC"/>
              <w:rPr>
                <w:ins w:id="3627" w:author="Author"/>
              </w:rPr>
            </w:pPr>
            <w:ins w:id="3628" w:author="Author">
              <w:r>
                <w:t>88.5</w:t>
              </w:r>
            </w:ins>
            <w:ins w:id="3629" w:author="Lauros Pajunen" w:date="2025-11-11T14:34:00Z">
              <w:r>
                <w:t>8</w:t>
              </w:r>
            </w:ins>
            <w:ins w:id="3630" w:author="Author">
              <w:r w:rsidRPr="651F89E5">
                <w:rPr>
                  <w:rFonts w:ascii="Symbol" w:eastAsia="Symbol" w:hAnsi="Symbol" w:cs="Symbol"/>
                </w:rPr>
                <w:t>°</w:t>
              </w:r>
            </w:ins>
          </w:p>
        </w:tc>
      </w:tr>
      <w:tr w:rsidR="00413AF4" w14:paraId="5670ED6C" w14:textId="77777777" w:rsidTr="651F89E5">
        <w:trPr>
          <w:trHeight w:val="300"/>
          <w:jc w:val="center"/>
          <w:ins w:id="3631" w:author="Author"/>
        </w:trPr>
        <w:tc>
          <w:tcPr>
            <w:tcW w:w="0" w:type="auto"/>
            <w:tcBorders>
              <w:top w:val="nil"/>
              <w:left w:val="single" w:sz="8" w:space="0" w:color="auto"/>
              <w:bottom w:val="single" w:sz="8" w:space="0" w:color="auto"/>
              <w:right w:val="nil"/>
            </w:tcBorders>
            <w:vAlign w:val="center"/>
            <w:hideMark/>
          </w:tcPr>
          <w:p w14:paraId="6FBE6A9F" w14:textId="77777777" w:rsidR="00413AF4" w:rsidRPr="002B001F" w:rsidRDefault="00413AF4">
            <w:pPr>
              <w:pStyle w:val="TAC"/>
              <w:rPr>
                <w:ins w:id="3632" w:author="Author"/>
              </w:rPr>
            </w:pPr>
            <w:ins w:id="3633" w:author="Author">
              <w:r w:rsidRPr="002B001F">
                <w:t>111 1111</w:t>
              </w:r>
            </w:ins>
          </w:p>
        </w:tc>
        <w:tc>
          <w:tcPr>
            <w:tcW w:w="0" w:type="auto"/>
            <w:tcBorders>
              <w:top w:val="nil"/>
              <w:left w:val="nil"/>
              <w:bottom w:val="single" w:sz="8" w:space="0" w:color="auto"/>
              <w:right w:val="single" w:sz="8" w:space="0" w:color="auto"/>
            </w:tcBorders>
            <w:vAlign w:val="center"/>
            <w:hideMark/>
          </w:tcPr>
          <w:p w14:paraId="770D5B35" w14:textId="77777777" w:rsidR="00413AF4" w:rsidRDefault="00413AF4">
            <w:pPr>
              <w:pStyle w:val="TAC"/>
              <w:rPr>
                <w:ins w:id="3634" w:author="Author"/>
              </w:rPr>
            </w:pPr>
            <w:ins w:id="3635" w:author="Author">
              <w:r w:rsidRPr="002B001F">
                <w:t>90</w:t>
              </w:r>
              <w:r w:rsidRPr="002B001F">
                <w:rPr>
                  <w:rFonts w:ascii="Symbol" w:eastAsia="Symbol" w:hAnsi="Symbol" w:cs="Symbol"/>
                </w:rPr>
                <w:t>°</w:t>
              </w:r>
            </w:ins>
          </w:p>
        </w:tc>
      </w:tr>
    </w:tbl>
    <w:p w14:paraId="45513B19" w14:textId="77777777" w:rsidR="00413AF4" w:rsidRPr="00900F3D" w:rsidRDefault="00413AF4" w:rsidP="00900F3D">
      <w:pPr>
        <w:pStyle w:val="TF"/>
        <w:jc w:val="left"/>
        <w:rPr>
          <w:ins w:id="3636" w:author="Author"/>
          <w:rFonts w:eastAsia="Arial"/>
          <w:b w:val="0"/>
          <w:bCs/>
        </w:rPr>
      </w:pPr>
    </w:p>
    <w:p w14:paraId="58551961" w14:textId="44BC15AF" w:rsidR="00413AF4" w:rsidRPr="00B32C7F" w:rsidRDefault="00413AF4" w:rsidP="002F2B45">
      <w:pPr>
        <w:pStyle w:val="Heading1"/>
      </w:pPr>
      <w:bookmarkStart w:id="3637" w:name="_CRA_4"/>
      <w:bookmarkStart w:id="3638" w:name="_Toc157154189"/>
      <w:bookmarkStart w:id="3639" w:name="_Toc187501880"/>
      <w:bookmarkStart w:id="3640" w:name="_Toc178590714"/>
      <w:bookmarkEnd w:id="3637"/>
      <w:r>
        <w:t>A.4</w:t>
      </w:r>
      <w:r>
        <w:tab/>
        <w:t>Payload Format Parameters</w:t>
      </w:r>
      <w:bookmarkEnd w:id="3638"/>
      <w:bookmarkEnd w:id="3639"/>
      <w:bookmarkEnd w:id="3640"/>
    </w:p>
    <w:p w14:paraId="53BB7C46" w14:textId="30C55340" w:rsidR="00413AF4" w:rsidRPr="00FD4F85" w:rsidRDefault="00413AF4" w:rsidP="002F2B45">
      <w:pPr>
        <w:pStyle w:val="Heading2"/>
      </w:pPr>
      <w:bookmarkStart w:id="3641" w:name="_CRA_4_1"/>
      <w:bookmarkStart w:id="3642" w:name="_Toc157154190"/>
      <w:bookmarkStart w:id="3643" w:name="_Toc187501881"/>
      <w:bookmarkStart w:id="3644" w:name="_Toc178590715"/>
      <w:bookmarkEnd w:id="3641"/>
      <w:r w:rsidRPr="00D91AEC">
        <w:t>A.4.1</w:t>
      </w:r>
      <w:r w:rsidRPr="00D91AEC">
        <w:tab/>
      </w:r>
      <w:r w:rsidRPr="00FD4F85">
        <w:t>IVAS Media Type Registration</w:t>
      </w:r>
      <w:bookmarkEnd w:id="3642"/>
      <w:bookmarkEnd w:id="3643"/>
      <w:bookmarkEnd w:id="3644"/>
    </w:p>
    <w:p w14:paraId="5A9B61B2" w14:textId="77777777" w:rsidR="00413AF4" w:rsidRPr="00B32C7F" w:rsidRDefault="00413AF4" w:rsidP="002F2B45">
      <w:r w:rsidRPr="00B32C7F">
        <w:t xml:space="preserve">The media type for the IVAS codec is to be allocated from the standards tree. This clause defines parameters of the IVAS payload format. This media type registration covers real-time transfer via RTP and non-real-time transfers via stored files. All media type parameters defined in this document shall be supported. </w:t>
      </w:r>
    </w:p>
    <w:p w14:paraId="15FFC275" w14:textId="77777777" w:rsidR="00413AF4" w:rsidRPr="00573592" w:rsidRDefault="00413AF4" w:rsidP="002F2B45">
      <w:pPr>
        <w:pStyle w:val="B1"/>
        <w:rPr>
          <w:lang w:val="nl-NL"/>
        </w:rPr>
      </w:pPr>
      <w:r w:rsidRPr="00573592">
        <w:rPr>
          <w:lang w:val="nl-NL"/>
        </w:rPr>
        <w:t>Media type name: audio</w:t>
      </w:r>
    </w:p>
    <w:p w14:paraId="0FD3BF59" w14:textId="77777777" w:rsidR="00413AF4" w:rsidRPr="00573592" w:rsidRDefault="00413AF4" w:rsidP="002F2B45">
      <w:pPr>
        <w:pStyle w:val="B1"/>
        <w:rPr>
          <w:lang w:val="nl-NL"/>
        </w:rPr>
      </w:pPr>
      <w:r w:rsidRPr="00573592">
        <w:rPr>
          <w:lang w:val="nl-NL"/>
        </w:rPr>
        <w:t>Media subtype name: IVAS</w:t>
      </w:r>
    </w:p>
    <w:p w14:paraId="49607FB0" w14:textId="77777777" w:rsidR="00413AF4" w:rsidRPr="00B32C7F" w:rsidRDefault="00413AF4" w:rsidP="002F2B45">
      <w:pPr>
        <w:pStyle w:val="B1"/>
      </w:pPr>
      <w:r w:rsidRPr="00B32C7F">
        <w:t>Required parameters: none</w:t>
      </w:r>
    </w:p>
    <w:p w14:paraId="160F7249" w14:textId="77777777" w:rsidR="00413AF4" w:rsidRPr="00B32C7F" w:rsidRDefault="00413AF4" w:rsidP="002F2B45">
      <w:pPr>
        <w:pStyle w:val="B1"/>
      </w:pPr>
      <w:r w:rsidRPr="00B32C7F">
        <w:t>Optional parameters:</w:t>
      </w:r>
    </w:p>
    <w:p w14:paraId="69A00AD9" w14:textId="77777777" w:rsidR="00413AF4" w:rsidRPr="00B32C7F" w:rsidRDefault="00413AF4" w:rsidP="00D91AEC"/>
    <w:p w14:paraId="3BCD06BE" w14:textId="77777777" w:rsidR="00413AF4" w:rsidRPr="00B32C7F" w:rsidRDefault="00413AF4" w:rsidP="002F2B45">
      <w:r w:rsidRPr="00B32C7F">
        <w:t>The parameters defined below apply to RTP transfer only:</w:t>
      </w:r>
    </w:p>
    <w:p w14:paraId="43886DAE" w14:textId="77777777" w:rsidR="00413AF4" w:rsidRPr="00B32C7F" w:rsidRDefault="00413AF4" w:rsidP="002F2B45">
      <w:pPr>
        <w:pStyle w:val="EX"/>
      </w:pPr>
      <w:r w:rsidRPr="00B32C7F">
        <w:rPr>
          <w:b/>
          <w:bCs/>
        </w:rPr>
        <w:t>ptime</w:t>
      </w:r>
      <w:r w:rsidRPr="00B32C7F">
        <w:t>:</w:t>
      </w:r>
      <w:r w:rsidRPr="00B32C7F">
        <w:tab/>
        <w:t>see [</w:t>
      </w:r>
      <w:r>
        <w:t>32</w:t>
      </w:r>
      <w:r w:rsidRPr="00B32C7F">
        <w:t>].</w:t>
      </w:r>
    </w:p>
    <w:p w14:paraId="63E49110" w14:textId="77777777" w:rsidR="00413AF4" w:rsidRPr="00B32C7F" w:rsidRDefault="00413AF4" w:rsidP="002F2B45">
      <w:pPr>
        <w:pStyle w:val="EX"/>
      </w:pPr>
      <w:r w:rsidRPr="00B32C7F">
        <w:rPr>
          <w:b/>
          <w:bCs/>
        </w:rPr>
        <w:t>maxptime</w:t>
      </w:r>
      <w:r w:rsidRPr="00B32C7F">
        <w:t>:</w:t>
      </w:r>
      <w:r w:rsidRPr="00B32C7F">
        <w:tab/>
        <w:t>see [</w:t>
      </w:r>
      <w:r>
        <w:t>32</w:t>
      </w:r>
      <w:r w:rsidRPr="00B32C7F">
        <w:t>].</w:t>
      </w:r>
    </w:p>
    <w:p w14:paraId="529DFF62" w14:textId="77777777" w:rsidR="00413AF4" w:rsidRPr="00B32C7F" w:rsidRDefault="00413AF4" w:rsidP="002F2B45">
      <w:pPr>
        <w:pStyle w:val="EX"/>
      </w:pPr>
      <w:r w:rsidRPr="00B32C7F">
        <w:rPr>
          <w:b/>
          <w:bCs/>
        </w:rPr>
        <w:t>dtx/dtx-recv</w:t>
      </w:r>
      <w:r w:rsidRPr="00B32C7F">
        <w:t>: as defined in Annex A of [3].</w:t>
      </w:r>
    </w:p>
    <w:p w14:paraId="125B3403" w14:textId="77777777" w:rsidR="00413AF4" w:rsidRPr="00B32C7F" w:rsidRDefault="00413AF4" w:rsidP="002F2B45">
      <w:pPr>
        <w:pStyle w:val="EX"/>
      </w:pPr>
      <w:r w:rsidRPr="00B32C7F">
        <w:rPr>
          <w:b/>
          <w:bCs/>
          <w:lang w:val="en-US" w:eastAsia="ja-JP"/>
        </w:rPr>
        <w:t>max-red</w:t>
      </w:r>
      <w:r w:rsidRPr="00B32C7F">
        <w:rPr>
          <w:lang w:val="en-US" w:eastAsia="ja-JP"/>
        </w:rPr>
        <w:t>:</w:t>
      </w:r>
      <w:r w:rsidRPr="00B32C7F">
        <w:tab/>
      </w:r>
      <w:r w:rsidRPr="00B32C7F">
        <w:rPr>
          <w:lang w:val="en-US" w:eastAsia="ja-JP"/>
        </w:rPr>
        <w:t xml:space="preserve">see </w:t>
      </w:r>
      <w:r w:rsidRPr="00B32C7F">
        <w:t>[</w:t>
      </w:r>
      <w:r>
        <w:t>36</w:t>
      </w:r>
      <w:r w:rsidRPr="00B32C7F">
        <w:t>]</w:t>
      </w:r>
      <w:r w:rsidRPr="00B32C7F">
        <w:rPr>
          <w:lang w:val="en-US" w:eastAsia="ja-JP"/>
        </w:rPr>
        <w:t>.</w:t>
      </w:r>
    </w:p>
    <w:p w14:paraId="4FE70FA9" w14:textId="77777777" w:rsidR="00413AF4" w:rsidRPr="00D91AEC" w:rsidRDefault="00413AF4" w:rsidP="002F2B45">
      <w:pPr>
        <w:pStyle w:val="EX"/>
        <w:rPr>
          <w:lang w:val="en-US"/>
        </w:rPr>
      </w:pPr>
      <w:r w:rsidRPr="00B32C7F">
        <w:rPr>
          <w:b/>
          <w:bCs/>
          <w:lang w:val="en-US" w:eastAsia="ko-KR"/>
        </w:rPr>
        <w:t>channels</w:t>
      </w:r>
      <w:r w:rsidRPr="00B32C7F">
        <w:rPr>
          <w:lang w:val="en-US" w:eastAsia="ko-KR"/>
        </w:rPr>
        <w:t>:</w:t>
      </w:r>
      <w:r w:rsidRPr="00B32C7F">
        <w:tab/>
      </w:r>
      <w:r w:rsidRPr="00B32C7F">
        <w:rPr>
          <w:lang w:val="en-US" w:eastAsia="ko-KR"/>
        </w:rPr>
        <w:t xml:space="preserve">The number of audio channels shall not be present. </w:t>
      </w:r>
    </w:p>
    <w:p w14:paraId="6E50A58D" w14:textId="77777777" w:rsidR="00413AF4" w:rsidRDefault="00413AF4" w:rsidP="002F2B45">
      <w:pPr>
        <w:pStyle w:val="NO"/>
        <w:rPr>
          <w:lang w:val="en-US" w:eastAsia="ko-KR"/>
        </w:rPr>
      </w:pPr>
      <w:r w:rsidRPr="0055044D">
        <w:t>NOTE:</w:t>
      </w:r>
      <w:r>
        <w:tab/>
      </w:r>
      <w:r w:rsidRPr="0055044D">
        <w:t>The use of the channels parameter as defined in [</w:t>
      </w:r>
      <w:r>
        <w:t>35</w:t>
      </w:r>
      <w:r w:rsidRPr="0055044D">
        <w:t xml:space="preserve">] does not permit signaling all </w:t>
      </w:r>
      <w:r>
        <w:t xml:space="preserve">IVAS Immersive mode coded </w:t>
      </w:r>
      <w:r w:rsidRPr="0055044D">
        <w:t>formats; formats need to be derived from the cf/cf-send/cf-recv parameters</w:t>
      </w:r>
      <w:r w:rsidRPr="00B32C7F">
        <w:rPr>
          <w:lang w:val="en-US" w:eastAsia="ko-KR"/>
        </w:rPr>
        <w:t>.</w:t>
      </w:r>
    </w:p>
    <w:p w14:paraId="26EC064A" w14:textId="77777777" w:rsidR="00413AF4" w:rsidRDefault="00413AF4" w:rsidP="00843891">
      <w:pPr>
        <w:pStyle w:val="EX"/>
        <w:rPr>
          <w:lang w:val="en-US" w:eastAsia="ko-KR"/>
        </w:rPr>
      </w:pPr>
      <w:del w:id="3645" w:author="Author">
        <w:r w:rsidRPr="00B922D6" w:rsidDel="00B922D6">
          <w:rPr>
            <w:b/>
            <w:lang w:val="en-US" w:eastAsia="ko-KR"/>
          </w:rPr>
          <w:delText>i</w:delText>
        </w:r>
        <w:r w:rsidRPr="00B922D6" w:rsidDel="00B922D6">
          <w:rPr>
            <w:rFonts w:hint="eastAsia"/>
            <w:b/>
            <w:lang w:val="en-US" w:eastAsia="ko-KR"/>
          </w:rPr>
          <w:delText>m</w:delText>
        </w:r>
        <w:r w:rsidRPr="00C82F72" w:rsidDel="00B922D6">
          <w:rPr>
            <w:rFonts w:hint="eastAsia"/>
            <w:b/>
            <w:lang w:val="en-US" w:eastAsia="ko-KR"/>
          </w:rPr>
          <w:delText>-s</w:delText>
        </w:r>
      </w:del>
      <w:ins w:id="3646" w:author="Author">
        <w:r>
          <w:rPr>
            <w:b/>
            <w:lang w:val="en-US" w:eastAsia="ko-KR"/>
          </w:rPr>
          <w:t>mono-init</w:t>
        </w:r>
      </w:ins>
      <w:r w:rsidRPr="00C82F72">
        <w:rPr>
          <w:lang w:val="en-US" w:eastAsia="ja-JP"/>
        </w:rPr>
        <w:t>:</w:t>
      </w:r>
      <w:r w:rsidRPr="00C82F72">
        <w:rPr>
          <w:lang w:val="en-US" w:eastAsia="ja-JP"/>
        </w:rPr>
        <w:tab/>
      </w:r>
      <w:r>
        <w:rPr>
          <w:lang w:val="en-US" w:eastAsia="ja-JP"/>
        </w:rPr>
        <w:t xml:space="preserve">This </w:t>
      </w:r>
      <w:del w:id="3647" w:author="Author">
        <w:r>
          <w:rPr>
            <w:lang w:val="en-US" w:eastAsia="ja-JP"/>
          </w:rPr>
          <w:delText xml:space="preserve">ivas-mode-switch (ims) </w:delText>
        </w:r>
      </w:del>
      <w:r>
        <w:rPr>
          <w:lang w:val="en-US" w:eastAsia="ja-JP"/>
        </w:rPr>
        <w:t xml:space="preserve">parameter defines the mode at the start or update of the session </w:t>
      </w:r>
      <w:r w:rsidRPr="004B1677">
        <w:t xml:space="preserve">for the </w:t>
      </w:r>
      <w:r w:rsidRPr="00B32C7F">
        <w:t>direction specified by</w:t>
      </w:r>
      <w:r w:rsidRPr="004B1677">
        <w:t xml:space="preserve"> the </w:t>
      </w:r>
      <w:r w:rsidRPr="00B32C7F">
        <w:t>session directionality attribute or the suffix</w:t>
      </w:r>
      <w:ins w:id="3648" w:author="Author">
        <w:r>
          <w:t xml:space="preserve">. </w:t>
        </w:r>
      </w:ins>
      <w:r w:rsidRPr="00C82F72">
        <w:rPr>
          <w:lang w:val="en-US"/>
        </w:rPr>
        <w:t xml:space="preserve">Permissible values are 0 and 1. If </w:t>
      </w:r>
      <w:del w:id="3649" w:author="Author">
        <w:r w:rsidDel="00AD5EC7">
          <w:rPr>
            <w:lang w:val="en-US"/>
          </w:rPr>
          <w:delText>ivas-</w:delText>
        </w:r>
        <w:r w:rsidRPr="00AB4E1D" w:rsidDel="00AD5EC7">
          <w:rPr>
            <w:rFonts w:hint="eastAsia"/>
            <w:lang w:val="en-US" w:eastAsia="ko-KR"/>
          </w:rPr>
          <w:delText>mode-switch</w:delText>
        </w:r>
      </w:del>
      <w:ins w:id="3650" w:author="Author">
        <w:r>
          <w:rPr>
            <w:lang w:val="en-US" w:eastAsia="ko-KR"/>
          </w:rPr>
          <w:t>mono-init</w:t>
        </w:r>
      </w:ins>
      <w:r w:rsidRPr="00AB4E1D">
        <w:rPr>
          <w:rFonts w:hint="eastAsia"/>
          <w:lang w:val="en-US" w:eastAsia="ko-KR"/>
        </w:rPr>
        <w:t xml:space="preserve"> is </w:t>
      </w:r>
      <w:r w:rsidRPr="00C82F72">
        <w:rPr>
          <w:rFonts w:hint="eastAsia"/>
          <w:lang w:val="en-US"/>
        </w:rPr>
        <w:t>0 or not present</w:t>
      </w:r>
      <w:r w:rsidRPr="00C82F72">
        <w:rPr>
          <w:lang w:val="en-US"/>
        </w:rPr>
        <w:t xml:space="preserve">, </w:t>
      </w:r>
      <w:r>
        <w:rPr>
          <w:lang w:val="en-US"/>
        </w:rPr>
        <w:t>IVAS Immersive</w:t>
      </w:r>
      <w:r w:rsidRPr="00C82F72">
        <w:rPr>
          <w:lang w:val="en-US"/>
        </w:rPr>
        <w:t xml:space="preserve"> mode </w:t>
      </w:r>
      <w:r w:rsidRPr="00C82F72">
        <w:rPr>
          <w:rFonts w:hint="eastAsia"/>
          <w:lang w:val="en-US"/>
        </w:rPr>
        <w:t>is used</w:t>
      </w:r>
      <w:ins w:id="3651" w:author="Author">
        <w:r>
          <w:rPr>
            <w:lang w:val="en-US"/>
          </w:rPr>
          <w:t xml:space="preserve"> and the coded format is defined by the cf parameter</w:t>
        </w:r>
      </w:ins>
      <w:r w:rsidRPr="00C82F72">
        <w:rPr>
          <w:lang w:val="en-US"/>
        </w:rPr>
        <w:t xml:space="preserve">. If </w:t>
      </w:r>
      <w:del w:id="3652" w:author="Author">
        <w:r w:rsidDel="00A51BCD">
          <w:rPr>
            <w:lang w:val="en-US"/>
          </w:rPr>
          <w:delText>ivas-</w:delText>
        </w:r>
        <w:r w:rsidRPr="00F056B2" w:rsidDel="00A51BCD">
          <w:rPr>
            <w:rFonts w:hint="eastAsia"/>
            <w:lang w:val="en-US"/>
          </w:rPr>
          <w:delText>mode-switch</w:delText>
        </w:r>
      </w:del>
      <w:ins w:id="3653" w:author="Author">
        <w:r>
          <w:rPr>
            <w:lang w:val="en-US"/>
          </w:rPr>
          <w:t>mono-init</w:t>
        </w:r>
      </w:ins>
      <w:r w:rsidRPr="00F056B2">
        <w:rPr>
          <w:rFonts w:hint="eastAsia"/>
          <w:lang w:val="en-US"/>
        </w:rPr>
        <w:t xml:space="preserve"> is </w:t>
      </w:r>
      <w:r w:rsidRPr="00C82F72">
        <w:rPr>
          <w:rFonts w:hint="eastAsia"/>
          <w:lang w:val="en-US"/>
        </w:rPr>
        <w:t>1</w:t>
      </w:r>
      <w:r w:rsidRPr="00C82F72">
        <w:rPr>
          <w:lang w:val="en-US"/>
        </w:rPr>
        <w:t>,</w:t>
      </w:r>
      <w:ins w:id="3654" w:author="Author">
        <w:r>
          <w:rPr>
            <w:lang w:val="en-US"/>
          </w:rPr>
          <w:t xml:space="preserve"> the coded format is the EVS-compatible mono mode of IVAS;</w:t>
        </w:r>
      </w:ins>
      <w:r w:rsidRPr="003C5660">
        <w:rPr>
          <w:lang w:val="en-US"/>
        </w:rPr>
        <w:t xml:space="preserve"> </w:t>
      </w:r>
      <w:r>
        <w:rPr>
          <w:lang w:val="en-US"/>
        </w:rPr>
        <w:t>depending on the setting of evs-mode-switch,</w:t>
      </w:r>
      <w:r w:rsidRPr="00C82F72">
        <w:rPr>
          <w:lang w:val="en-US"/>
        </w:rPr>
        <w:t xml:space="preserve"> </w:t>
      </w:r>
      <w:r w:rsidRPr="00C82F72">
        <w:rPr>
          <w:rFonts w:hint="eastAsia"/>
          <w:lang w:val="en-US"/>
        </w:rPr>
        <w:t xml:space="preserve">EVS </w:t>
      </w:r>
      <w:r>
        <w:rPr>
          <w:lang w:val="en-US"/>
        </w:rPr>
        <w:t xml:space="preserve">Primary or </w:t>
      </w:r>
      <w:r w:rsidRPr="00C82F72">
        <w:rPr>
          <w:lang w:val="en-US"/>
        </w:rPr>
        <w:t>AMR-WB IO</w:t>
      </w:r>
      <w:r w:rsidRPr="00C82F72">
        <w:rPr>
          <w:rFonts w:hint="eastAsia"/>
          <w:lang w:val="en-US"/>
        </w:rPr>
        <w:t xml:space="preserve"> mode is used</w:t>
      </w:r>
      <w:ins w:id="3655" w:author="Author">
        <w:r>
          <w:rPr>
            <w:lang w:val="en-US"/>
          </w:rPr>
          <w:t>.</w:t>
        </w:r>
      </w:ins>
      <w:r w:rsidRPr="00A05B79">
        <w:rPr>
          <w:lang w:val="en-US"/>
        </w:rPr>
        <w:t xml:space="preserve"> </w:t>
      </w:r>
      <w:r>
        <w:rPr>
          <w:lang w:val="en-US" w:eastAsia="ko-KR"/>
        </w:rPr>
        <w:t xml:space="preserve">The mode initially used in </w:t>
      </w:r>
      <w:r w:rsidRPr="00A05B79">
        <w:rPr>
          <w:lang w:val="en-US"/>
        </w:rPr>
        <w:t>the session</w:t>
      </w:r>
      <w:r>
        <w:rPr>
          <w:lang w:val="en-US" w:eastAsia="ko-KR"/>
        </w:rPr>
        <w:t xml:space="preserve"> may later be modified.</w:t>
      </w:r>
    </w:p>
    <w:p w14:paraId="47BA064C" w14:textId="77777777" w:rsidR="00413AF4" w:rsidRDefault="00413AF4" w:rsidP="00AB756F">
      <w:pPr>
        <w:pStyle w:val="EX"/>
      </w:pPr>
      <w:del w:id="3656" w:author="Author">
        <w:r w:rsidRPr="00B32C7F" w:rsidDel="00E41026">
          <w:rPr>
            <w:b/>
            <w:bCs/>
          </w:rPr>
          <w:delText>I</w:delText>
        </w:r>
        <w:r w:rsidDel="00E41026">
          <w:rPr>
            <w:b/>
            <w:bCs/>
          </w:rPr>
          <w:delText>ms</w:delText>
        </w:r>
      </w:del>
      <w:ins w:id="3657" w:author="Author">
        <w:r>
          <w:rPr>
            <w:b/>
            <w:bCs/>
          </w:rPr>
          <w:t>mono-init</w:t>
        </w:r>
      </w:ins>
      <w:r w:rsidRPr="00B32C7F">
        <w:rPr>
          <w:b/>
          <w:bCs/>
        </w:rPr>
        <w:t>-send/</w:t>
      </w:r>
      <w:del w:id="3658" w:author="Author">
        <w:r w:rsidRPr="00B32C7F" w:rsidDel="002C0893">
          <w:rPr>
            <w:b/>
            <w:bCs/>
          </w:rPr>
          <w:delText>i</w:delText>
        </w:r>
        <w:r w:rsidDel="002C0893">
          <w:rPr>
            <w:b/>
            <w:bCs/>
          </w:rPr>
          <w:delText>ms</w:delText>
        </w:r>
      </w:del>
      <w:ins w:id="3659" w:author="Author">
        <w:r>
          <w:rPr>
            <w:b/>
            <w:bCs/>
          </w:rPr>
          <w:t>mono-init</w:t>
        </w:r>
      </w:ins>
      <w:r w:rsidRPr="00B32C7F">
        <w:rPr>
          <w:b/>
          <w:bCs/>
        </w:rPr>
        <w:t>-recv</w:t>
      </w:r>
      <w:r w:rsidRPr="00B32C7F">
        <w:t xml:space="preserve">: </w:t>
      </w:r>
      <w:del w:id="3660" w:author="Author">
        <w:r w:rsidRPr="00B32C7F" w:rsidDel="0031204D">
          <w:delText>i</w:delText>
        </w:r>
        <w:r w:rsidDel="0031204D">
          <w:delText>ms</w:delText>
        </w:r>
      </w:del>
      <w:ins w:id="3661" w:author="Author">
        <w:r>
          <w:t>mono-init</w:t>
        </w:r>
      </w:ins>
      <w:r w:rsidRPr="00B32C7F">
        <w:t xml:space="preserve"> parameter in send or receive direction</w:t>
      </w:r>
      <w:r>
        <w:t>.</w:t>
      </w:r>
    </w:p>
    <w:p w14:paraId="46905B0A" w14:textId="77777777" w:rsidR="00413AF4" w:rsidRDefault="00413AF4" w:rsidP="00AB756F">
      <w:pPr>
        <w:pStyle w:val="NO"/>
        <w:rPr>
          <w:lang w:val="en-US"/>
        </w:rPr>
      </w:pPr>
      <w:r>
        <w:lastRenderedPageBreak/>
        <w:t>NOTE:</w:t>
      </w:r>
      <w:r>
        <w:tab/>
        <w:t xml:space="preserve">The evs-mode-switch parameter only applies to the direction for which the </w:t>
      </w:r>
      <w:del w:id="3662" w:author="Author">
        <w:r w:rsidDel="003A44EA">
          <w:delText>ivas-mode-switch</w:delText>
        </w:r>
      </w:del>
      <w:ins w:id="3663" w:author="Author">
        <w:r>
          <w:t>mono-init</w:t>
        </w:r>
      </w:ins>
      <w:r>
        <w:t xml:space="preserve"> parameter is 1.</w:t>
      </w:r>
    </w:p>
    <w:p w14:paraId="2B0168C6" w14:textId="77777777" w:rsidR="00413AF4" w:rsidRPr="00A845FB" w:rsidRDefault="00413AF4" w:rsidP="002F2B45">
      <w:pPr>
        <w:pStyle w:val="EX"/>
      </w:pPr>
      <w:r w:rsidRPr="00B32C7F">
        <w:rPr>
          <w:b/>
          <w:bCs/>
          <w:lang w:val="en-US" w:eastAsia="ja-JP"/>
        </w:rPr>
        <w:t>cmr:</w:t>
      </w:r>
      <w:r w:rsidRPr="00B32C7F">
        <w:rPr>
          <w:b/>
          <w:bCs/>
          <w:lang w:val="en-US" w:eastAsia="ja-JP"/>
        </w:rPr>
        <w:tab/>
      </w:r>
      <w:r w:rsidRPr="00256B4F">
        <w:rPr>
          <w:lang w:val="en-US" w:eastAsia="ja-JP"/>
        </w:rPr>
        <w:t>A</w:t>
      </w:r>
      <w:r w:rsidRPr="00B32C7F">
        <w:rPr>
          <w:lang w:val="en-US" w:eastAsia="ja-JP"/>
        </w:rPr>
        <w:t>s defined in Annex A of [3]</w:t>
      </w:r>
      <w:r>
        <w:rPr>
          <w:lang w:val="en-US" w:eastAsia="ja-JP"/>
        </w:rPr>
        <w:t xml:space="preserve"> for the EVS Primary and AMRWB-IO modes. For IVAS Immersive modes the bit rate, bandwidth and format requests are disabled when cmr is -1. The bitrate, bandwidth and format requests are enabled when cmr is 0 or the cmr parameter is not present. When cmr is 1 the bit rate requests using the initial E byte shall be present in every packet (but</w:t>
      </w:r>
      <w:r>
        <w:t xml:space="preserve"> may be NO_REQ); format and bandwidth requests for IVAS Immersive modes are optional when cmr is 1.</w:t>
      </w:r>
    </w:p>
    <w:p w14:paraId="701D3B1C" w14:textId="77777777" w:rsidR="00413AF4" w:rsidRPr="00FE7FF7" w:rsidRDefault="00413AF4" w:rsidP="002F2B45"/>
    <w:p w14:paraId="2C719071" w14:textId="77777777" w:rsidR="00413AF4" w:rsidRDefault="00413AF4" w:rsidP="002F2B45">
      <w:pPr>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IVAS </w:t>
      </w:r>
      <w:r>
        <w:rPr>
          <w:lang w:eastAsia="ko-KR"/>
        </w:rPr>
        <w:t xml:space="preserve">Immersive </w:t>
      </w:r>
      <w:r w:rsidRPr="00B32C7F">
        <w:rPr>
          <w:lang w:eastAsia="ko-KR"/>
        </w:rPr>
        <w:t>operation</w:t>
      </w:r>
      <w:r w:rsidRPr="00B32C7F">
        <w:rPr>
          <w:lang w:eastAsia="ja-JP"/>
        </w:rPr>
        <w:t>:</w:t>
      </w:r>
    </w:p>
    <w:p w14:paraId="1BBF0EDA" w14:textId="77777777" w:rsidR="00413AF4" w:rsidRDefault="00413AF4" w:rsidP="002F2B45">
      <w:pPr>
        <w:pStyle w:val="NO"/>
      </w:pPr>
      <w:r>
        <w:t>NOTE:</w:t>
      </w:r>
      <w:r>
        <w:tab/>
        <w:t>IVAS computational complexity and memory demands of depend on the setting of the following parameters for source codec bit rate, audio bandwidth, and coded format; in addition, factors beyond the signaling, such as complexity of a specific implementation and the (rendered) output format may be significant.</w:t>
      </w:r>
    </w:p>
    <w:p w14:paraId="0BA985D5" w14:textId="77777777" w:rsidR="00413AF4" w:rsidRPr="00B32C7F" w:rsidRDefault="00413AF4" w:rsidP="002F2B45">
      <w:pPr>
        <w:pStyle w:val="EX"/>
      </w:pPr>
      <w:r w:rsidRPr="00B32C7F">
        <w:rPr>
          <w:b/>
          <w:bCs/>
        </w:rPr>
        <w:t>ibr</w:t>
      </w:r>
      <w:r w:rsidRPr="00B32C7F">
        <w:t>:</w:t>
      </w:r>
      <w:r w:rsidRPr="00B32C7F">
        <w:tab/>
        <w:t>Specifies the range of source codec bitrate for IVAS</w:t>
      </w:r>
      <w:r>
        <w:t xml:space="preserve"> Immersive mode</w:t>
      </w:r>
      <w:r w:rsidRPr="00B32C7F">
        <w:t xml:space="preserve"> in the session, in kilobits per second, for the direction specified by the session directionality attribute or the suffix. The </w:t>
      </w:r>
      <w:r>
        <w:t>i</w:t>
      </w:r>
      <w:r w:rsidRPr="00B32C7F">
        <w:t xml:space="preserve">br parameter can either have: a single bitrate (ibr1); or a hyphen-separated pair of two bitrates (ibr1-ibr2). If a single value is included, this bitrate, ibr1, is used. If a hyphen-separated pair of two bitrates is included, ibr1 and ibr2 are used as the minimum bitrate and the maximum bitrate respectively. ibr1 shall be smaller than ibr2. ibr1 and ibr2 have a value from the set in Table 4.2-2 of the present document. If </w:t>
      </w:r>
      <w:r>
        <w:t xml:space="preserve">this </w:t>
      </w:r>
      <w:r w:rsidRPr="00B32C7F">
        <w:t xml:space="preserve">parameters is </w:t>
      </w:r>
      <w:r>
        <w:t xml:space="preserve">not </w:t>
      </w:r>
      <w:r w:rsidRPr="00B32C7F">
        <w:t>present</w:t>
      </w:r>
      <w:r>
        <w:t xml:space="preserve"> and not otherwise specified by ibr-send or ibr-recv</w:t>
      </w:r>
      <w:r w:rsidRPr="00B32C7F">
        <w:t>, all bitrates consistent with the IVAS codec capabilities are allowed in the session.</w:t>
      </w:r>
    </w:p>
    <w:p w14:paraId="017FFE8B" w14:textId="77777777" w:rsidR="00413AF4" w:rsidRPr="00B32C7F" w:rsidRDefault="00413AF4" w:rsidP="002F2B45">
      <w:pPr>
        <w:pStyle w:val="EX"/>
      </w:pPr>
      <w:r w:rsidRPr="00B32C7F">
        <w:rPr>
          <w:b/>
          <w:bCs/>
        </w:rPr>
        <w:t>ibr-send/ibr-recv</w:t>
      </w:r>
      <w:r w:rsidRPr="00B32C7F">
        <w:t>: ibr parameter in send or receive direction</w:t>
      </w:r>
      <w:r>
        <w:t>.</w:t>
      </w:r>
    </w:p>
    <w:p w14:paraId="2654DCE2" w14:textId="77777777" w:rsidR="00413AF4" w:rsidRPr="00B32C7F" w:rsidRDefault="00413AF4" w:rsidP="002F2B45">
      <w:pPr>
        <w:pStyle w:val="EX"/>
      </w:pPr>
      <w:r w:rsidRPr="5DDACB62">
        <w:rPr>
          <w:b/>
          <w:bCs/>
        </w:rPr>
        <w:t>ibw</w:t>
      </w:r>
      <w:r>
        <w:t>:</w:t>
      </w:r>
      <w:r>
        <w:tab/>
        <w:t>Specifies the audio bandwidth for IVAS Immersive modes to be used in the session, for the direction specified by the session directionality attribute or the suffix. ibw has a value from the set: wb, swb, fb, wb-swb, and wb-fb. wb, swb, and fb represent wideband, super-wideband, and fullband respectively, and wb-swb, and wb-fb represent all bandwidths from wideband to super-wideband, and fullband respectively.</w:t>
      </w:r>
      <w:ins w:id="3664" w:author="Lauros Pajunen" w:date="2025-11-05T11:07:00Z">
        <w:r>
          <w:t xml:space="preserve"> The bandwidth</w:t>
        </w:r>
      </w:ins>
      <w:ins w:id="3665" w:author="Lauros Pajunen" w:date="2025-11-05T11:09:00Z">
        <w:r>
          <w:t>(s)</w:t>
        </w:r>
      </w:ins>
      <w:ins w:id="3666" w:author="Lauros Pajunen" w:date="2025-11-05T11:07:00Z">
        <w:r>
          <w:t xml:space="preserve"> shall comply with the bitrate</w:t>
        </w:r>
      </w:ins>
      <w:ins w:id="3667" w:author="Lauros Pajunen" w:date="2025-11-05T11:09:00Z">
        <w:r>
          <w:t>(s)</w:t>
        </w:r>
      </w:ins>
      <w:ins w:id="3668" w:author="Lauros Pajunen" w:date="2025-11-05T11:07:00Z">
        <w:r>
          <w:t xml:space="preserve"> </w:t>
        </w:r>
      </w:ins>
      <w:ins w:id="3669" w:author="Lauros Pajunen" w:date="2025-11-05T11:08:00Z">
        <w:r>
          <w:t>and coded format</w:t>
        </w:r>
      </w:ins>
      <w:ins w:id="3670" w:author="Lauros Pajunen" w:date="2025-11-05T11:09:00Z">
        <w:r>
          <w:t>(s)</w:t>
        </w:r>
      </w:ins>
      <w:ins w:id="3671" w:author="Lauros Pajunen" w:date="2025-11-05T11:08:00Z">
        <w:r>
          <w:t xml:space="preserve"> for the session according to Table 4.2-2 of the present document.</w:t>
        </w:r>
      </w:ins>
      <w:r>
        <w:t xml:space="preserve"> If this parameter is not present and not otherwise specified by ibw-send or ibw-recv, all bandwidths consistent with the negotiated bitrate(s) are allowed in the session.</w:t>
      </w:r>
    </w:p>
    <w:p w14:paraId="20AAA165" w14:textId="77777777" w:rsidR="00413AF4" w:rsidRPr="00B32C7F" w:rsidRDefault="00413AF4" w:rsidP="002F2B45">
      <w:pPr>
        <w:pStyle w:val="EX"/>
      </w:pPr>
      <w:r w:rsidRPr="00B32C7F">
        <w:rPr>
          <w:b/>
          <w:bCs/>
        </w:rPr>
        <w:t>ibw-send/ibw-recv</w:t>
      </w:r>
      <w:r w:rsidRPr="00B32C7F">
        <w:t>: ibw parameter in send or receive direction</w:t>
      </w:r>
      <w:r>
        <w:t>.</w:t>
      </w:r>
    </w:p>
    <w:p w14:paraId="4CFE761F" w14:textId="77777777" w:rsidR="00413AF4" w:rsidDel="00B8613C" w:rsidRDefault="00413AF4" w:rsidP="002F2B45">
      <w:pPr>
        <w:pStyle w:val="EX"/>
        <w:rPr>
          <w:ins w:id="3672" w:author="Author"/>
          <w:del w:id="3673" w:author="Author"/>
        </w:rPr>
      </w:pPr>
      <w:r w:rsidRPr="00B32C7F">
        <w:rPr>
          <w:b/>
          <w:bCs/>
        </w:rPr>
        <w:t>cf</w:t>
      </w:r>
      <w:r w:rsidRPr="00B32C7F">
        <w:t xml:space="preserve">: </w:t>
      </w:r>
      <w:r w:rsidRPr="00B32C7F">
        <w:tab/>
        <w:t>Specifies the IVAS</w:t>
      </w:r>
      <w:r>
        <w:t xml:space="preserve"> Immersive mode</w:t>
      </w:r>
      <w:r w:rsidRPr="00B32C7F">
        <w:t xml:space="preserve"> coded-format (cf) transmitted in the IVAS</w:t>
      </w:r>
      <w:r>
        <w:t xml:space="preserve"> Immersive mode</w:t>
      </w:r>
      <w:r w:rsidRPr="00B32C7F">
        <w:t xml:space="preserve"> frames in the session. IVAS coded format corresponds to the format represented in the IVAS</w:t>
      </w:r>
      <w:r>
        <w:t xml:space="preserve"> Immersive mode</w:t>
      </w:r>
      <w:r w:rsidRPr="00B32C7F">
        <w:t xml:space="preserve"> coded frames, which is generally the input format to the encoder. The cf parameter is a list of supported comma-separated IVAS</w:t>
      </w:r>
      <w:r>
        <w:t xml:space="preserve"> Immersive mode</w:t>
      </w:r>
      <w:r w:rsidRPr="00B32C7F">
        <w:t xml:space="preserve"> coded formats in the order of preference, using the identifiers from Table </w:t>
      </w:r>
      <w:r w:rsidRPr="00A05B79">
        <w:t>A.</w:t>
      </w:r>
      <w:r w:rsidRPr="00E213B6">
        <w:t>4</w:t>
      </w:r>
      <w:r>
        <w:t>.1-1</w:t>
      </w:r>
      <w:r w:rsidRPr="00B32C7F">
        <w:t xml:space="preserve"> of the present document</w:t>
      </w:r>
      <w:r>
        <w:t xml:space="preserve"> (column "Identifier")</w:t>
      </w:r>
      <w:r w:rsidRPr="00B32C7F">
        <w:t xml:space="preserve">. </w:t>
      </w:r>
      <w:r>
        <w:t>S</w:t>
      </w:r>
      <w:r w:rsidRPr="00B32C7F">
        <w:t>election of the format is application-specific and out of scope of this document.</w:t>
      </w:r>
      <w:r>
        <w:t xml:space="preserve"> EVS frames in the session are in mono format; switching to mono shall be possible.</w:t>
      </w:r>
      <w:ins w:id="3674" w:author="Author">
        <w:r>
          <w:br/>
          <w:t>For SR format, the following applies: While the formats offered by the offererer may be a list containing SR and other formats, the answer shall either exclusively contain SR or a set of the other offered formats excluding SR. A combination of SR with other formats is not permissible.</w:t>
        </w:r>
      </w:ins>
    </w:p>
    <w:p w14:paraId="59065DF6" w14:textId="77777777" w:rsidR="00413AF4" w:rsidRDefault="00413AF4" w:rsidP="00B8613C">
      <w:pPr>
        <w:pStyle w:val="EX"/>
        <w:rPr>
          <w:ins w:id="3675" w:author="Author"/>
        </w:rPr>
      </w:pPr>
    </w:p>
    <w:p w14:paraId="644F8EAA" w14:textId="77777777" w:rsidR="00413AF4" w:rsidRPr="00B32C7F" w:rsidRDefault="00413AF4" w:rsidP="002F2B45">
      <w:pPr>
        <w:pStyle w:val="TH"/>
      </w:pPr>
      <w:bookmarkStart w:id="3676" w:name="_CRTableA_4_11"/>
      <w:r w:rsidRPr="00B32C7F">
        <w:lastRenderedPageBreak/>
        <w:t xml:space="preserve">Table </w:t>
      </w:r>
      <w:bookmarkEnd w:id="3676"/>
      <w:r w:rsidRPr="00B32C7F">
        <w:t>A.</w:t>
      </w:r>
      <w:r>
        <w:t>4.1-1</w:t>
      </w:r>
      <w:r w:rsidRPr="00B32C7F">
        <w:t xml:space="preserve">: </w:t>
      </w:r>
      <w:r>
        <w:t>IVAS coded-format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18"/>
        <w:gridCol w:w="4678"/>
        <w:gridCol w:w="715"/>
      </w:tblGrid>
      <w:tr w:rsidR="00413AF4" w:rsidRPr="00B32C7F" w14:paraId="1A33AB30" w14:textId="77777777" w:rsidTr="006B187A">
        <w:trPr>
          <w:trHeight w:val="300"/>
          <w:jc w:val="center"/>
        </w:trPr>
        <w:tc>
          <w:tcPr>
            <w:tcW w:w="1418" w:type="dxa"/>
            <w:shd w:val="clear" w:color="auto" w:fill="D9D9D9" w:themeFill="background1" w:themeFillShade="D9"/>
          </w:tcPr>
          <w:p w14:paraId="5B2109F7" w14:textId="77777777" w:rsidR="00413AF4" w:rsidRPr="00B32C7F" w:rsidRDefault="00413AF4" w:rsidP="006B187A">
            <w:pPr>
              <w:pStyle w:val="TAH"/>
              <w:rPr>
                <w:lang w:val="fr-FR"/>
              </w:rPr>
            </w:pPr>
            <w:r>
              <w:rPr>
                <w:lang w:val="fr-FR"/>
              </w:rPr>
              <w:t>Identifier</w:t>
            </w:r>
          </w:p>
        </w:tc>
        <w:tc>
          <w:tcPr>
            <w:tcW w:w="4678" w:type="dxa"/>
            <w:shd w:val="clear" w:color="auto" w:fill="D9D9D9" w:themeFill="background1" w:themeFillShade="D9"/>
            <w:vAlign w:val="center"/>
          </w:tcPr>
          <w:p w14:paraId="1D882C63" w14:textId="77777777" w:rsidR="00413AF4" w:rsidRPr="00B32C7F" w:rsidRDefault="00413AF4" w:rsidP="006B187A">
            <w:pPr>
              <w:pStyle w:val="TAH"/>
            </w:pPr>
            <w:r>
              <w:t>Full Name</w:t>
            </w:r>
          </w:p>
        </w:tc>
        <w:tc>
          <w:tcPr>
            <w:tcW w:w="715" w:type="dxa"/>
            <w:shd w:val="clear" w:color="auto" w:fill="D9D9D9" w:themeFill="background1" w:themeFillShade="D9"/>
            <w:vAlign w:val="center"/>
          </w:tcPr>
          <w:p w14:paraId="0C1B9BC6" w14:textId="77777777" w:rsidR="00413AF4" w:rsidRPr="00B32C7F" w:rsidRDefault="00413AF4" w:rsidP="006B187A">
            <w:pPr>
              <w:pStyle w:val="TAH"/>
            </w:pPr>
            <w:r>
              <w:t>Clause</w:t>
            </w:r>
          </w:p>
        </w:tc>
      </w:tr>
      <w:tr w:rsidR="00413AF4" w:rsidRPr="00B32C7F" w14:paraId="73AD5CBC" w14:textId="77777777" w:rsidTr="006B187A">
        <w:trPr>
          <w:trHeight w:val="300"/>
          <w:jc w:val="center"/>
        </w:trPr>
        <w:tc>
          <w:tcPr>
            <w:tcW w:w="1418" w:type="dxa"/>
            <w:vAlign w:val="center"/>
          </w:tcPr>
          <w:p w14:paraId="4B3B0304" w14:textId="77777777" w:rsidR="00413AF4" w:rsidRPr="00B32C7F" w:rsidRDefault="00413AF4" w:rsidP="006B187A">
            <w:pPr>
              <w:pStyle w:val="TAC"/>
            </w:pPr>
            <w:r>
              <w:t>Stereo</w:t>
            </w:r>
          </w:p>
        </w:tc>
        <w:tc>
          <w:tcPr>
            <w:tcW w:w="4678" w:type="dxa"/>
            <w:vAlign w:val="center"/>
          </w:tcPr>
          <w:p w14:paraId="31EF7B3C" w14:textId="77777777" w:rsidR="00413AF4" w:rsidRPr="00FD4F85" w:rsidRDefault="00413AF4" w:rsidP="006B187A">
            <w:pPr>
              <w:pStyle w:val="TAL"/>
            </w:pPr>
            <w:r w:rsidRPr="00FD4F85">
              <w:t>Stereo Operation</w:t>
            </w:r>
          </w:p>
        </w:tc>
        <w:tc>
          <w:tcPr>
            <w:tcW w:w="715" w:type="dxa"/>
            <w:vAlign w:val="center"/>
          </w:tcPr>
          <w:p w14:paraId="4B576AE9" w14:textId="77777777" w:rsidR="00413AF4" w:rsidRPr="00B32C7F" w:rsidRDefault="00413AF4" w:rsidP="006B187A">
            <w:pPr>
              <w:pStyle w:val="TAC"/>
            </w:pPr>
            <w:r>
              <w:t>4.2.3</w:t>
            </w:r>
          </w:p>
        </w:tc>
      </w:tr>
      <w:tr w:rsidR="00413AF4" w:rsidRPr="00B32C7F" w14:paraId="1487046B" w14:textId="77777777" w:rsidTr="006B187A">
        <w:trPr>
          <w:trHeight w:val="300"/>
          <w:jc w:val="center"/>
        </w:trPr>
        <w:tc>
          <w:tcPr>
            <w:tcW w:w="1418" w:type="dxa"/>
            <w:vAlign w:val="center"/>
          </w:tcPr>
          <w:p w14:paraId="5CCB8E4F" w14:textId="77777777" w:rsidR="00413AF4" w:rsidRPr="00B32C7F" w:rsidRDefault="00413AF4" w:rsidP="006B187A">
            <w:pPr>
              <w:pStyle w:val="TAC"/>
            </w:pPr>
            <w:r>
              <w:t>SBA</w:t>
            </w:r>
          </w:p>
        </w:tc>
        <w:tc>
          <w:tcPr>
            <w:tcW w:w="4678" w:type="dxa"/>
            <w:vAlign w:val="center"/>
          </w:tcPr>
          <w:p w14:paraId="081F49D7" w14:textId="77777777" w:rsidR="00413AF4" w:rsidRPr="00FD4F85" w:rsidRDefault="00413AF4" w:rsidP="006B187A">
            <w:pPr>
              <w:pStyle w:val="TAL"/>
            </w:pPr>
            <w:r w:rsidRPr="00A05B79">
              <w:rPr>
                <w:rFonts w:eastAsia="Arial"/>
              </w:rPr>
              <w:t>Scene-based Audio (SBA, Ambisonics) Operation</w:t>
            </w:r>
          </w:p>
        </w:tc>
        <w:tc>
          <w:tcPr>
            <w:tcW w:w="715" w:type="dxa"/>
            <w:vAlign w:val="center"/>
          </w:tcPr>
          <w:p w14:paraId="3360681E" w14:textId="77777777" w:rsidR="00413AF4" w:rsidRPr="00B32C7F" w:rsidRDefault="00413AF4" w:rsidP="006B187A">
            <w:pPr>
              <w:pStyle w:val="TAC"/>
            </w:pPr>
            <w:r>
              <w:t>4.2.4</w:t>
            </w:r>
          </w:p>
        </w:tc>
      </w:tr>
      <w:tr w:rsidR="00413AF4" w:rsidRPr="00B32C7F" w14:paraId="25741285" w14:textId="77777777" w:rsidTr="006B187A">
        <w:trPr>
          <w:trHeight w:val="300"/>
          <w:jc w:val="center"/>
        </w:trPr>
        <w:tc>
          <w:tcPr>
            <w:tcW w:w="1418" w:type="dxa"/>
            <w:vAlign w:val="center"/>
          </w:tcPr>
          <w:p w14:paraId="1AC13538" w14:textId="77777777" w:rsidR="00413AF4" w:rsidRPr="00B32C7F" w:rsidRDefault="00413AF4" w:rsidP="006B187A">
            <w:pPr>
              <w:pStyle w:val="TAC"/>
            </w:pPr>
            <w:r>
              <w:t>MASA</w:t>
            </w:r>
          </w:p>
        </w:tc>
        <w:tc>
          <w:tcPr>
            <w:tcW w:w="4678" w:type="dxa"/>
            <w:vAlign w:val="center"/>
          </w:tcPr>
          <w:p w14:paraId="01236F9A" w14:textId="77777777" w:rsidR="00413AF4" w:rsidRPr="00C40FC8" w:rsidRDefault="00413AF4" w:rsidP="006B187A">
            <w:pPr>
              <w:pStyle w:val="TAL"/>
              <w:rPr>
                <w:lang w:val="pt-BR"/>
              </w:rPr>
            </w:pPr>
            <w:r w:rsidRPr="00C40FC8">
              <w:rPr>
                <w:rFonts w:eastAsia="Arial"/>
                <w:lang w:val="pt-BR"/>
              </w:rPr>
              <w:t>Metadata-assisted Spatial Audio (MASA) Operation</w:t>
            </w:r>
          </w:p>
        </w:tc>
        <w:tc>
          <w:tcPr>
            <w:tcW w:w="715" w:type="dxa"/>
            <w:vAlign w:val="center"/>
          </w:tcPr>
          <w:p w14:paraId="477D1AA5" w14:textId="77777777" w:rsidR="00413AF4" w:rsidRPr="00B32C7F" w:rsidRDefault="00413AF4" w:rsidP="006B187A">
            <w:pPr>
              <w:pStyle w:val="TAC"/>
            </w:pPr>
            <w:r>
              <w:t>4.2.5</w:t>
            </w:r>
          </w:p>
        </w:tc>
      </w:tr>
      <w:tr w:rsidR="00413AF4" w:rsidRPr="00B32C7F" w14:paraId="1ECB72BC" w14:textId="77777777" w:rsidTr="006B187A">
        <w:trPr>
          <w:trHeight w:val="300"/>
          <w:jc w:val="center"/>
        </w:trPr>
        <w:tc>
          <w:tcPr>
            <w:tcW w:w="1418" w:type="dxa"/>
            <w:vAlign w:val="center"/>
          </w:tcPr>
          <w:p w14:paraId="70F750CE" w14:textId="77777777" w:rsidR="00413AF4" w:rsidRPr="00B32C7F" w:rsidRDefault="00413AF4" w:rsidP="006B187A">
            <w:pPr>
              <w:pStyle w:val="TAC"/>
            </w:pPr>
            <w:r>
              <w:t>ISM</w:t>
            </w:r>
          </w:p>
        </w:tc>
        <w:tc>
          <w:tcPr>
            <w:tcW w:w="4678" w:type="dxa"/>
            <w:vAlign w:val="center"/>
          </w:tcPr>
          <w:p w14:paraId="5AE3DC88" w14:textId="77777777" w:rsidR="00413AF4" w:rsidRPr="00FD4F85" w:rsidRDefault="00413AF4" w:rsidP="006B187A">
            <w:pPr>
              <w:pStyle w:val="TAL"/>
            </w:pPr>
            <w:r w:rsidRPr="00A05B79">
              <w:rPr>
                <w:rFonts w:eastAsia="Arial"/>
              </w:rPr>
              <w:t>Objects (Independent Streams with Metadata, ISM) Operation</w:t>
            </w:r>
          </w:p>
        </w:tc>
        <w:tc>
          <w:tcPr>
            <w:tcW w:w="715" w:type="dxa"/>
            <w:vAlign w:val="center"/>
          </w:tcPr>
          <w:p w14:paraId="7290243F" w14:textId="77777777" w:rsidR="00413AF4" w:rsidRPr="00B32C7F" w:rsidRDefault="00413AF4" w:rsidP="006B187A">
            <w:pPr>
              <w:pStyle w:val="TAC"/>
            </w:pPr>
            <w:r>
              <w:t>4.2.6</w:t>
            </w:r>
          </w:p>
        </w:tc>
      </w:tr>
      <w:tr w:rsidR="00413AF4" w:rsidRPr="00B32C7F" w14:paraId="257A1A26" w14:textId="77777777" w:rsidTr="006B187A">
        <w:trPr>
          <w:trHeight w:val="300"/>
          <w:jc w:val="center"/>
        </w:trPr>
        <w:tc>
          <w:tcPr>
            <w:tcW w:w="1418" w:type="dxa"/>
            <w:vAlign w:val="center"/>
          </w:tcPr>
          <w:p w14:paraId="7DFD54B5" w14:textId="77777777" w:rsidR="00413AF4" w:rsidRPr="00B32C7F" w:rsidRDefault="00413AF4" w:rsidP="006B187A">
            <w:pPr>
              <w:pStyle w:val="TAC"/>
            </w:pPr>
            <w:r>
              <w:t>MC</w:t>
            </w:r>
          </w:p>
        </w:tc>
        <w:tc>
          <w:tcPr>
            <w:tcW w:w="4678" w:type="dxa"/>
            <w:vAlign w:val="center"/>
          </w:tcPr>
          <w:p w14:paraId="7AA7AFB7" w14:textId="77777777" w:rsidR="00413AF4" w:rsidRPr="00FD4F85" w:rsidRDefault="00413AF4" w:rsidP="006B187A">
            <w:pPr>
              <w:pStyle w:val="TAL"/>
            </w:pPr>
            <w:r w:rsidRPr="00A05B79">
              <w:rPr>
                <w:rFonts w:eastAsia="Arial"/>
              </w:rPr>
              <w:t>Multi-Channel (MC) Operation</w:t>
            </w:r>
          </w:p>
        </w:tc>
        <w:tc>
          <w:tcPr>
            <w:tcW w:w="715" w:type="dxa"/>
            <w:vAlign w:val="center"/>
          </w:tcPr>
          <w:p w14:paraId="0E0D0B60" w14:textId="77777777" w:rsidR="00413AF4" w:rsidRPr="00B32C7F" w:rsidRDefault="00413AF4" w:rsidP="006B187A">
            <w:pPr>
              <w:pStyle w:val="TAC"/>
            </w:pPr>
            <w:r>
              <w:t>4.2.7</w:t>
            </w:r>
          </w:p>
        </w:tc>
      </w:tr>
      <w:tr w:rsidR="00413AF4" w:rsidRPr="00B32C7F" w14:paraId="480CCACA" w14:textId="77777777" w:rsidTr="006B187A">
        <w:trPr>
          <w:trHeight w:val="300"/>
          <w:jc w:val="center"/>
        </w:trPr>
        <w:tc>
          <w:tcPr>
            <w:tcW w:w="1418" w:type="dxa"/>
            <w:vAlign w:val="center"/>
          </w:tcPr>
          <w:p w14:paraId="5849E717" w14:textId="77777777" w:rsidR="00413AF4" w:rsidRPr="00B32C7F" w:rsidRDefault="00413AF4" w:rsidP="006B187A">
            <w:pPr>
              <w:pStyle w:val="TAC"/>
            </w:pPr>
            <w:r>
              <w:t>OMASA</w:t>
            </w:r>
          </w:p>
        </w:tc>
        <w:tc>
          <w:tcPr>
            <w:tcW w:w="4678" w:type="dxa"/>
            <w:vAlign w:val="center"/>
          </w:tcPr>
          <w:p w14:paraId="26333B8B" w14:textId="77777777" w:rsidR="00413AF4" w:rsidRPr="00FD4F85" w:rsidRDefault="00413AF4" w:rsidP="006B187A">
            <w:pPr>
              <w:pStyle w:val="TAL"/>
            </w:pPr>
            <w:r w:rsidRPr="00A05B79">
              <w:rPr>
                <w:rFonts w:eastAsia="Arial"/>
              </w:rPr>
              <w:t>Combined Objects and MASA (OMASA) Operation</w:t>
            </w:r>
          </w:p>
        </w:tc>
        <w:tc>
          <w:tcPr>
            <w:tcW w:w="715" w:type="dxa"/>
            <w:vAlign w:val="center"/>
          </w:tcPr>
          <w:p w14:paraId="16800356" w14:textId="77777777" w:rsidR="00413AF4" w:rsidRPr="00B32C7F" w:rsidRDefault="00413AF4" w:rsidP="006B187A">
            <w:pPr>
              <w:pStyle w:val="TAC"/>
            </w:pPr>
            <w:r>
              <w:t>4.2.9</w:t>
            </w:r>
          </w:p>
        </w:tc>
      </w:tr>
      <w:tr w:rsidR="00413AF4" w:rsidRPr="00B32C7F" w14:paraId="6B599516" w14:textId="77777777" w:rsidTr="006B187A">
        <w:trPr>
          <w:trHeight w:val="300"/>
          <w:jc w:val="center"/>
        </w:trPr>
        <w:tc>
          <w:tcPr>
            <w:tcW w:w="1418" w:type="dxa"/>
            <w:vAlign w:val="center"/>
          </w:tcPr>
          <w:p w14:paraId="2DCC8B57" w14:textId="77777777" w:rsidR="00413AF4" w:rsidRPr="00B32C7F" w:rsidRDefault="00413AF4" w:rsidP="006B187A">
            <w:pPr>
              <w:pStyle w:val="TAC"/>
            </w:pPr>
            <w:r>
              <w:t>OSBA</w:t>
            </w:r>
          </w:p>
        </w:tc>
        <w:tc>
          <w:tcPr>
            <w:tcW w:w="4678" w:type="dxa"/>
            <w:vAlign w:val="center"/>
          </w:tcPr>
          <w:p w14:paraId="1B0A47EC" w14:textId="77777777" w:rsidR="00413AF4" w:rsidRPr="00FD4F85" w:rsidRDefault="00413AF4" w:rsidP="006B187A">
            <w:pPr>
              <w:pStyle w:val="TAL"/>
            </w:pPr>
            <w:r w:rsidRPr="00A05B79">
              <w:rPr>
                <w:rFonts w:eastAsia="Arial"/>
              </w:rPr>
              <w:t>Combined Objects and SBA (OSBA) Operation</w:t>
            </w:r>
          </w:p>
        </w:tc>
        <w:tc>
          <w:tcPr>
            <w:tcW w:w="715" w:type="dxa"/>
            <w:vAlign w:val="center"/>
          </w:tcPr>
          <w:p w14:paraId="7475EEDD" w14:textId="77777777" w:rsidR="00413AF4" w:rsidRPr="00B32C7F" w:rsidRDefault="00413AF4" w:rsidP="006B187A">
            <w:pPr>
              <w:pStyle w:val="TAC"/>
            </w:pPr>
            <w:r>
              <w:t>4.2.8</w:t>
            </w:r>
          </w:p>
        </w:tc>
      </w:tr>
      <w:tr w:rsidR="00413AF4" w14:paraId="7BEE48CA" w14:textId="77777777" w:rsidTr="004320F5">
        <w:trPr>
          <w:trHeight w:val="300"/>
          <w:jc w:val="center"/>
          <w:ins w:id="3677" w:author="Author"/>
        </w:trPr>
        <w:tc>
          <w:tcPr>
            <w:tcW w:w="1418" w:type="dxa"/>
            <w:tcBorders>
              <w:top w:val="single" w:sz="4" w:space="0" w:color="auto"/>
              <w:left w:val="single" w:sz="4" w:space="0" w:color="auto"/>
              <w:bottom w:val="single" w:sz="4" w:space="0" w:color="auto"/>
              <w:right w:val="single" w:sz="4" w:space="0" w:color="auto"/>
            </w:tcBorders>
            <w:vAlign w:val="center"/>
          </w:tcPr>
          <w:p w14:paraId="66B9501F" w14:textId="77777777" w:rsidR="00413AF4" w:rsidRDefault="00413AF4" w:rsidP="004320F5">
            <w:pPr>
              <w:pStyle w:val="TAC"/>
              <w:rPr>
                <w:ins w:id="3678" w:author="Author"/>
              </w:rPr>
            </w:pPr>
            <w:ins w:id="3679" w:author="Author">
              <w:r>
                <w:t>SR</w:t>
              </w:r>
            </w:ins>
          </w:p>
        </w:tc>
        <w:tc>
          <w:tcPr>
            <w:tcW w:w="4678" w:type="dxa"/>
            <w:tcBorders>
              <w:top w:val="single" w:sz="4" w:space="0" w:color="auto"/>
              <w:left w:val="single" w:sz="4" w:space="0" w:color="auto"/>
              <w:bottom w:val="single" w:sz="4" w:space="0" w:color="auto"/>
              <w:right w:val="single" w:sz="4" w:space="0" w:color="auto"/>
            </w:tcBorders>
            <w:vAlign w:val="center"/>
          </w:tcPr>
          <w:p w14:paraId="6E439B16" w14:textId="77777777" w:rsidR="00413AF4" w:rsidRPr="001E2CB6" w:rsidRDefault="00413AF4" w:rsidP="004320F5">
            <w:pPr>
              <w:pStyle w:val="TAL"/>
              <w:rPr>
                <w:ins w:id="3680" w:author="Author"/>
                <w:rFonts w:eastAsia="Arial"/>
              </w:rPr>
            </w:pPr>
            <w:ins w:id="3681" w:author="Author">
              <w:r w:rsidRPr="001E2CB6">
                <w:rPr>
                  <w:rFonts w:eastAsia="Arial"/>
                </w:rPr>
                <w:t>Split rendering Operation</w:t>
              </w:r>
            </w:ins>
          </w:p>
        </w:tc>
        <w:tc>
          <w:tcPr>
            <w:tcW w:w="715" w:type="dxa"/>
            <w:tcBorders>
              <w:top w:val="single" w:sz="4" w:space="0" w:color="auto"/>
              <w:left w:val="single" w:sz="4" w:space="0" w:color="auto"/>
              <w:bottom w:val="single" w:sz="4" w:space="0" w:color="auto"/>
              <w:right w:val="single" w:sz="4" w:space="0" w:color="auto"/>
            </w:tcBorders>
            <w:vAlign w:val="center"/>
          </w:tcPr>
          <w:p w14:paraId="32A1956D" w14:textId="77777777" w:rsidR="00413AF4" w:rsidRDefault="00413AF4" w:rsidP="004320F5">
            <w:pPr>
              <w:pStyle w:val="TAC"/>
              <w:rPr>
                <w:ins w:id="3682" w:author="Author"/>
              </w:rPr>
            </w:pPr>
            <w:ins w:id="3683" w:author="Author">
              <w:r>
                <w:t>7.6</w:t>
              </w:r>
            </w:ins>
          </w:p>
        </w:tc>
      </w:tr>
    </w:tbl>
    <w:p w14:paraId="7F6B778C" w14:textId="77777777" w:rsidR="00413AF4" w:rsidDel="004E4FA7" w:rsidRDefault="00413AF4" w:rsidP="002F2B45">
      <w:pPr>
        <w:rPr>
          <w:ins w:id="3684" w:author="Author"/>
          <w:del w:id="3685" w:author="Author"/>
        </w:rPr>
      </w:pPr>
    </w:p>
    <w:p w14:paraId="58D633F6" w14:textId="77777777" w:rsidR="00413AF4" w:rsidRDefault="00413AF4" w:rsidP="00266947">
      <w:pPr>
        <w:rPr>
          <w:ins w:id="3686" w:author="Author"/>
        </w:rPr>
      </w:pPr>
    </w:p>
    <w:p w14:paraId="2C94592F" w14:textId="77777777" w:rsidR="00413AF4" w:rsidRDefault="00413AF4" w:rsidP="00266947">
      <w:pPr>
        <w:rPr>
          <w:ins w:id="3687" w:author="Author"/>
        </w:rPr>
      </w:pPr>
      <w:r>
        <w:t>Mono is not listed as an IVAS Immersive mode coded-format as EVS is always supported and shall be used for mono.</w:t>
      </w:r>
    </w:p>
    <w:p w14:paraId="522E1A5E" w14:textId="77777777" w:rsidR="00413AF4" w:rsidRDefault="00413AF4" w:rsidP="00266947">
      <w:pPr>
        <w:pStyle w:val="EX"/>
        <w:rPr>
          <w:ins w:id="3688" w:author="Author"/>
        </w:rPr>
      </w:pPr>
      <w:ins w:id="3689" w:author="Author">
        <w:r>
          <w:t>NOTE:</w:t>
        </w:r>
        <w:r>
          <w:tab/>
          <w:t>IVAS payloads are self-contained for all IVAS coded formats except SR and mono, i.e., they require no additional signaling for decoding than the payload size.</w:t>
        </w:r>
      </w:ins>
    </w:p>
    <w:p w14:paraId="46D627BC" w14:textId="3A74B6F9" w:rsidR="00413AF4" w:rsidRPr="00DC6094" w:rsidRDefault="00413AF4" w:rsidP="00DC6094">
      <w:pPr>
        <w:pStyle w:val="TH"/>
        <w:rPr>
          <w:ins w:id="3690" w:author="Lauros Pajunen (Nokia)" w:date="2025-11-18T16:53:00Z" w16du:dateUtc="2025-11-18T22:53:00Z"/>
          <w:lang w:val="en-US"/>
        </w:rPr>
      </w:pPr>
      <w:ins w:id="3691" w:author="Author">
        <w:r w:rsidRPr="00F87C84">
          <w:rPr>
            <w:lang w:val="en-US" w:eastAsia="ja-JP"/>
          </w:rPr>
          <w:t xml:space="preserve">Table </w:t>
        </w:r>
        <w:r w:rsidRPr="00B32C7F">
          <w:t>A.</w:t>
        </w:r>
        <w:r>
          <w:t>4.1-2</w:t>
        </w:r>
        <w:r w:rsidRPr="00F87C84">
          <w:rPr>
            <w:lang w:val="en-US" w:eastAsia="ja-JP"/>
          </w:rPr>
          <w:t xml:space="preserve">: </w:t>
        </w:r>
        <w:r>
          <w:rPr>
            <w:lang w:val="en-US" w:eastAsia="ja-JP"/>
          </w:rPr>
          <w:t xml:space="preserve">List of coded subformats for all coded formats except Stereo and SR </w:t>
        </w:r>
      </w:ins>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31"/>
        <w:gridCol w:w="2457"/>
        <w:gridCol w:w="875"/>
        <w:gridCol w:w="540"/>
        <w:gridCol w:w="1010"/>
        <w:gridCol w:w="2629"/>
        <w:gridCol w:w="1843"/>
      </w:tblGrid>
      <w:tr w:rsidR="00475A72" w:rsidRPr="00B32C7F" w14:paraId="6863C699" w14:textId="62893860" w:rsidTr="00107B0E">
        <w:trPr>
          <w:trHeight w:val="300"/>
          <w:jc w:val="center"/>
          <w:ins w:id="3692" w:author="Lauros Pajunen (Nokia)" w:date="2025-11-18T16:53:00Z"/>
        </w:trPr>
        <w:tc>
          <w:tcPr>
            <w:tcW w:w="1131" w:type="dxa"/>
            <w:shd w:val="clear" w:color="auto" w:fill="D9D9D9" w:themeFill="background1" w:themeFillShade="D9"/>
          </w:tcPr>
          <w:p w14:paraId="5E09D1BE" w14:textId="58C3D4FF" w:rsidR="00475A72" w:rsidRPr="00B32C7F" w:rsidRDefault="00475A72" w:rsidP="00A56C3F">
            <w:pPr>
              <w:pStyle w:val="TAH"/>
              <w:rPr>
                <w:ins w:id="3693" w:author="Lauros Pajunen (Nokia)" w:date="2025-11-18T16:53:00Z" w16du:dateUtc="2025-11-18T22:53:00Z"/>
                <w:lang w:val="fr-FR"/>
              </w:rPr>
            </w:pPr>
            <w:ins w:id="3694" w:author="Lauros Pajunen (Nokia)" w:date="2025-11-18T16:55:00Z" w16du:dateUtc="2025-11-18T22:55:00Z">
              <w:r>
                <w:t>Main format</w:t>
              </w:r>
            </w:ins>
          </w:p>
        </w:tc>
        <w:tc>
          <w:tcPr>
            <w:tcW w:w="2457" w:type="dxa"/>
            <w:tcBorders>
              <w:right w:val="single" w:sz="4" w:space="0" w:color="auto"/>
            </w:tcBorders>
            <w:shd w:val="clear" w:color="auto" w:fill="D9D9D9" w:themeFill="background1" w:themeFillShade="D9"/>
          </w:tcPr>
          <w:p w14:paraId="39C043D6" w14:textId="032BD42B" w:rsidR="00475A72" w:rsidRPr="00B32C7F" w:rsidRDefault="00475A72" w:rsidP="00A56C3F">
            <w:pPr>
              <w:pStyle w:val="TAH"/>
              <w:rPr>
                <w:ins w:id="3695" w:author="Lauros Pajunen (Nokia)" w:date="2025-11-18T16:53:00Z" w16du:dateUtc="2025-11-18T22:53:00Z"/>
              </w:rPr>
            </w:pPr>
            <w:ins w:id="3696" w:author="Lauros Pajunen (Nokia)" w:date="2025-11-18T16:55:00Z" w16du:dateUtc="2025-11-18T22:55:00Z">
              <w:r>
                <w:t>List of allowed subformats</w:t>
              </w:r>
            </w:ins>
          </w:p>
        </w:tc>
        <w:tc>
          <w:tcPr>
            <w:tcW w:w="875"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1FF72C1B" w14:textId="4C6DC165" w:rsidR="00475A72" w:rsidRPr="00B32C7F" w:rsidRDefault="00475A72" w:rsidP="00A56C3F">
            <w:pPr>
              <w:pStyle w:val="TAH"/>
              <w:rPr>
                <w:ins w:id="3697" w:author="Lauros Pajunen (Nokia)" w:date="2025-11-18T16:53:00Z" w16du:dateUtc="2025-11-18T22:53:00Z"/>
              </w:rPr>
            </w:pPr>
            <w:ins w:id="3698" w:author="Lauros Pajunen (Nokia)" w:date="2025-11-18T16:55:00Z" w16du:dateUtc="2025-11-18T22:55:00Z">
              <w:r>
                <w:t>cf-sub values</w:t>
              </w:r>
            </w:ins>
          </w:p>
        </w:tc>
        <w:tc>
          <w:tcPr>
            <w:tcW w:w="540" w:type="dxa"/>
            <w:vMerge w:val="restart"/>
            <w:tcBorders>
              <w:top w:val="nil"/>
              <w:left w:val="single" w:sz="4" w:space="0" w:color="auto"/>
              <w:bottom w:val="nil"/>
              <w:right w:val="single" w:sz="4" w:space="0" w:color="auto"/>
            </w:tcBorders>
          </w:tcPr>
          <w:p w14:paraId="678DDCC7" w14:textId="77777777" w:rsidR="00475A72" w:rsidRDefault="00475A72" w:rsidP="00A56C3F">
            <w:pPr>
              <w:pStyle w:val="TAH"/>
              <w:rPr>
                <w:ins w:id="3699" w:author="Lauros Pajunen (Nokia)" w:date="2025-11-18T16:53:00Z" w16du:dateUtc="2025-11-18T22:53:00Z"/>
              </w:rPr>
            </w:pPr>
          </w:p>
        </w:tc>
        <w:tc>
          <w:tcPr>
            <w:tcW w:w="1010" w:type="dxa"/>
            <w:tcBorders>
              <w:left w:val="single" w:sz="4" w:space="0" w:color="auto"/>
              <w:bottom w:val="single" w:sz="6" w:space="0" w:color="auto"/>
            </w:tcBorders>
            <w:shd w:val="clear" w:color="auto" w:fill="D9D9D9" w:themeFill="background1" w:themeFillShade="D9"/>
          </w:tcPr>
          <w:p w14:paraId="485BB97A" w14:textId="29A12359" w:rsidR="00475A72" w:rsidRDefault="00475A72" w:rsidP="00A56C3F">
            <w:pPr>
              <w:pStyle w:val="TAH"/>
              <w:rPr>
                <w:ins w:id="3700" w:author="Lauros Pajunen (Nokia)" w:date="2025-11-18T16:53:00Z" w16du:dateUtc="2025-11-18T22:53:00Z"/>
              </w:rPr>
            </w:pPr>
            <w:ins w:id="3701" w:author="Lauros Pajunen (Nokia)" w:date="2025-11-18T16:55:00Z" w16du:dateUtc="2025-11-18T22:55:00Z">
              <w:r>
                <w:t>Main format</w:t>
              </w:r>
            </w:ins>
          </w:p>
        </w:tc>
        <w:tc>
          <w:tcPr>
            <w:tcW w:w="2629" w:type="dxa"/>
            <w:shd w:val="clear" w:color="auto" w:fill="D9D9D9" w:themeFill="background1" w:themeFillShade="D9"/>
          </w:tcPr>
          <w:p w14:paraId="01E7487A" w14:textId="25D5D723" w:rsidR="00475A72" w:rsidRDefault="00475A72" w:rsidP="00A56C3F">
            <w:pPr>
              <w:pStyle w:val="TAH"/>
              <w:rPr>
                <w:ins w:id="3702" w:author="Lauros Pajunen (Nokia)" w:date="2025-11-18T16:53:00Z" w16du:dateUtc="2025-11-18T22:53:00Z"/>
              </w:rPr>
            </w:pPr>
            <w:ins w:id="3703" w:author="Lauros Pajunen (Nokia)" w:date="2025-11-18T16:55:00Z" w16du:dateUtc="2025-11-18T22:55:00Z">
              <w:r>
                <w:t>List of allowed subformats</w:t>
              </w:r>
            </w:ins>
          </w:p>
        </w:tc>
        <w:tc>
          <w:tcPr>
            <w:tcW w:w="1843" w:type="dxa"/>
            <w:shd w:val="clear" w:color="auto" w:fill="D9D9D9" w:themeFill="background1" w:themeFillShade="D9"/>
          </w:tcPr>
          <w:p w14:paraId="4544AB6B" w14:textId="17AB3056" w:rsidR="00475A72" w:rsidRDefault="00475A72" w:rsidP="00A56C3F">
            <w:pPr>
              <w:pStyle w:val="TAH"/>
              <w:rPr>
                <w:ins w:id="3704" w:author="Lauros Pajunen (Nokia)" w:date="2025-11-18T16:53:00Z" w16du:dateUtc="2025-11-18T22:53:00Z"/>
              </w:rPr>
            </w:pPr>
            <w:ins w:id="3705" w:author="Lauros Pajunen (Nokia)" w:date="2025-11-18T16:55:00Z" w16du:dateUtc="2025-11-18T22:55:00Z">
              <w:r>
                <w:t>cf-sub values</w:t>
              </w:r>
            </w:ins>
          </w:p>
        </w:tc>
      </w:tr>
      <w:tr w:rsidR="00475A72" w:rsidRPr="00B32C7F" w14:paraId="48999D03" w14:textId="7670FAF7" w:rsidTr="00107B0E">
        <w:trPr>
          <w:trHeight w:val="227"/>
          <w:jc w:val="center"/>
          <w:ins w:id="3706" w:author="Lauros Pajunen (Nokia)" w:date="2025-11-18T16:53:00Z"/>
        </w:trPr>
        <w:tc>
          <w:tcPr>
            <w:tcW w:w="1131" w:type="dxa"/>
          </w:tcPr>
          <w:p w14:paraId="56C6BDA9" w14:textId="076E1412" w:rsidR="00475A72" w:rsidRPr="00B32C7F" w:rsidRDefault="00475A72" w:rsidP="00A56C3F">
            <w:pPr>
              <w:pStyle w:val="TAC"/>
              <w:rPr>
                <w:ins w:id="3707" w:author="Lauros Pajunen (Nokia)" w:date="2025-11-18T16:53:00Z" w16du:dateUtc="2025-11-18T22:53:00Z"/>
              </w:rPr>
            </w:pPr>
            <w:ins w:id="3708" w:author="Lauros Pajunen (Nokia)" w:date="2025-11-18T16:55:00Z" w16du:dateUtc="2025-11-18T22:55:00Z">
              <w:r>
                <w:t>cf=SBA</w:t>
              </w:r>
            </w:ins>
          </w:p>
        </w:tc>
        <w:tc>
          <w:tcPr>
            <w:tcW w:w="2457" w:type="dxa"/>
          </w:tcPr>
          <w:p w14:paraId="2166F3AF" w14:textId="40935AC3" w:rsidR="00475A72" w:rsidRPr="00FD4F85" w:rsidRDefault="00475A72" w:rsidP="00A2792B">
            <w:pPr>
              <w:pStyle w:val="TAL"/>
              <w:jc w:val="center"/>
              <w:rPr>
                <w:ins w:id="3709" w:author="Lauros Pajunen (Nokia)" w:date="2025-11-18T16:53:00Z" w16du:dateUtc="2025-11-18T22:53:00Z"/>
              </w:rPr>
            </w:pPr>
            <w:ins w:id="3710" w:author="Lauros Pajunen (Nokia)" w:date="2025-11-18T16:55:00Z" w16du:dateUtc="2025-11-18T22:55:00Z">
              <w:r>
                <w:t>FOA planar</w:t>
              </w:r>
            </w:ins>
          </w:p>
        </w:tc>
        <w:tc>
          <w:tcPr>
            <w:tcW w:w="875" w:type="dxa"/>
            <w:tcBorders>
              <w:top w:val="single" w:sz="6" w:space="0" w:color="auto"/>
              <w:bottom w:val="single" w:sz="6" w:space="0" w:color="auto"/>
            </w:tcBorders>
          </w:tcPr>
          <w:p w14:paraId="059F3AA6" w14:textId="59B82A78" w:rsidR="00475A72" w:rsidRPr="00B32C7F" w:rsidRDefault="00475A72" w:rsidP="00A56C3F">
            <w:pPr>
              <w:pStyle w:val="TAC"/>
              <w:rPr>
                <w:ins w:id="3711" w:author="Lauros Pajunen (Nokia)" w:date="2025-11-18T16:53:00Z" w16du:dateUtc="2025-11-18T22:53:00Z"/>
              </w:rPr>
            </w:pPr>
            <w:ins w:id="3712" w:author="Lauros Pajunen (Nokia)" w:date="2025-11-18T16:55:00Z" w16du:dateUtc="2025-11-18T22:55:00Z">
              <w:r>
                <w:t>FOA_P</w:t>
              </w:r>
            </w:ins>
          </w:p>
        </w:tc>
        <w:tc>
          <w:tcPr>
            <w:tcW w:w="540" w:type="dxa"/>
            <w:vMerge/>
            <w:tcBorders>
              <w:top w:val="nil"/>
            </w:tcBorders>
          </w:tcPr>
          <w:p w14:paraId="067F2E80" w14:textId="77777777" w:rsidR="00475A72" w:rsidRDefault="00475A72" w:rsidP="00A56C3F">
            <w:pPr>
              <w:pStyle w:val="TAC"/>
              <w:rPr>
                <w:ins w:id="3713" w:author="Lauros Pajunen (Nokia)" w:date="2025-11-18T16:53:00Z" w16du:dateUtc="2025-11-18T22:53:00Z"/>
              </w:rPr>
            </w:pPr>
          </w:p>
        </w:tc>
        <w:tc>
          <w:tcPr>
            <w:tcW w:w="1010" w:type="dxa"/>
            <w:tcBorders>
              <w:top w:val="single" w:sz="6" w:space="0" w:color="auto"/>
              <w:bottom w:val="single" w:sz="6" w:space="0" w:color="auto"/>
            </w:tcBorders>
          </w:tcPr>
          <w:p w14:paraId="5827A6A9" w14:textId="09422E5D" w:rsidR="00475A72" w:rsidRDefault="00475A72" w:rsidP="00A56C3F">
            <w:pPr>
              <w:pStyle w:val="TAC"/>
              <w:rPr>
                <w:ins w:id="3714" w:author="Lauros Pajunen (Nokia)" w:date="2025-11-18T16:53:00Z" w16du:dateUtc="2025-11-18T22:53:00Z"/>
              </w:rPr>
            </w:pPr>
            <w:ins w:id="3715" w:author="Lauros Pajunen (Nokia)" w:date="2025-11-18T16:55:00Z" w16du:dateUtc="2025-11-18T22:55:00Z">
              <w:r>
                <w:t>cf=OMASA</w:t>
              </w:r>
            </w:ins>
          </w:p>
        </w:tc>
        <w:tc>
          <w:tcPr>
            <w:tcW w:w="2629" w:type="dxa"/>
          </w:tcPr>
          <w:p w14:paraId="04318A26" w14:textId="4AF9676C" w:rsidR="00475A72" w:rsidRDefault="00475A72" w:rsidP="00A56C3F">
            <w:pPr>
              <w:pStyle w:val="TAC"/>
              <w:rPr>
                <w:ins w:id="3716" w:author="Lauros Pajunen (Nokia)" w:date="2025-11-18T16:53:00Z" w16du:dateUtc="2025-11-18T22:53:00Z"/>
              </w:rPr>
            </w:pPr>
            <w:ins w:id="3717" w:author="Lauros Pajunen (Nokia)" w:date="2025-11-18T16:55:00Z" w16du:dateUtc="2025-11-18T22:55:00Z">
              <w:r w:rsidRPr="00B75EAE">
                <w:t>OMASA</w:t>
              </w:r>
              <w:r>
                <w:t xml:space="preserve"> ISM1 1TC</w:t>
              </w:r>
            </w:ins>
          </w:p>
        </w:tc>
        <w:tc>
          <w:tcPr>
            <w:tcW w:w="1843" w:type="dxa"/>
          </w:tcPr>
          <w:p w14:paraId="6758C06D" w14:textId="5D017891" w:rsidR="00475A72" w:rsidRDefault="00475A72" w:rsidP="00A56C3F">
            <w:pPr>
              <w:pStyle w:val="TAC"/>
              <w:rPr>
                <w:ins w:id="3718" w:author="Lauros Pajunen (Nokia)" w:date="2025-11-18T16:53:00Z" w16du:dateUtc="2025-11-18T22:53:00Z"/>
              </w:rPr>
            </w:pPr>
            <w:ins w:id="3719" w:author="Lauros Pajunen (Nokia)" w:date="2025-11-18T16:55:00Z" w16du:dateUtc="2025-11-18T22:55:00Z">
              <w:r>
                <w:t>ISM1_MASA_1TC</w:t>
              </w:r>
            </w:ins>
          </w:p>
        </w:tc>
      </w:tr>
      <w:tr w:rsidR="00475A72" w:rsidRPr="00B32C7F" w14:paraId="0CF5B0E3" w14:textId="52DB089D" w:rsidTr="00107B0E">
        <w:trPr>
          <w:trHeight w:val="227"/>
          <w:jc w:val="center"/>
          <w:ins w:id="3720" w:author="Lauros Pajunen (Nokia)" w:date="2025-11-18T16:53:00Z"/>
        </w:trPr>
        <w:tc>
          <w:tcPr>
            <w:tcW w:w="1131" w:type="dxa"/>
          </w:tcPr>
          <w:p w14:paraId="48296A76" w14:textId="4B9FA02D" w:rsidR="00475A72" w:rsidRPr="00B32C7F" w:rsidRDefault="00475A72" w:rsidP="00A56C3F">
            <w:pPr>
              <w:pStyle w:val="TAC"/>
              <w:rPr>
                <w:ins w:id="3721" w:author="Lauros Pajunen (Nokia)" w:date="2025-11-18T16:53:00Z" w16du:dateUtc="2025-11-18T22:53:00Z"/>
              </w:rPr>
            </w:pPr>
          </w:p>
        </w:tc>
        <w:tc>
          <w:tcPr>
            <w:tcW w:w="2457" w:type="dxa"/>
          </w:tcPr>
          <w:p w14:paraId="77E5F9B2" w14:textId="6A32DB04" w:rsidR="00475A72" w:rsidRPr="00FD4F85" w:rsidRDefault="00475A72" w:rsidP="00A2792B">
            <w:pPr>
              <w:pStyle w:val="TAL"/>
              <w:jc w:val="center"/>
              <w:rPr>
                <w:ins w:id="3722" w:author="Lauros Pajunen (Nokia)" w:date="2025-11-18T16:53:00Z" w16du:dateUtc="2025-11-18T22:53:00Z"/>
              </w:rPr>
            </w:pPr>
            <w:ins w:id="3723" w:author="Lauros Pajunen (Nokia)" w:date="2025-11-18T16:55:00Z" w16du:dateUtc="2025-11-18T22:55:00Z">
              <w:r>
                <w:t>HOA2 planar</w:t>
              </w:r>
            </w:ins>
          </w:p>
        </w:tc>
        <w:tc>
          <w:tcPr>
            <w:tcW w:w="875" w:type="dxa"/>
            <w:tcBorders>
              <w:top w:val="single" w:sz="6" w:space="0" w:color="auto"/>
              <w:bottom w:val="single" w:sz="6" w:space="0" w:color="auto"/>
            </w:tcBorders>
          </w:tcPr>
          <w:p w14:paraId="4CA910C8" w14:textId="05CA315A" w:rsidR="00475A72" w:rsidRPr="00B32C7F" w:rsidRDefault="00475A72" w:rsidP="00A56C3F">
            <w:pPr>
              <w:pStyle w:val="TAC"/>
              <w:rPr>
                <w:ins w:id="3724" w:author="Lauros Pajunen (Nokia)" w:date="2025-11-18T16:53:00Z" w16du:dateUtc="2025-11-18T22:53:00Z"/>
              </w:rPr>
            </w:pPr>
            <w:ins w:id="3725" w:author="Lauros Pajunen (Nokia)" w:date="2025-11-18T16:55:00Z" w16du:dateUtc="2025-11-18T22:55:00Z">
              <w:r>
                <w:t>HOA2_P</w:t>
              </w:r>
            </w:ins>
          </w:p>
        </w:tc>
        <w:tc>
          <w:tcPr>
            <w:tcW w:w="540" w:type="dxa"/>
            <w:vMerge/>
          </w:tcPr>
          <w:p w14:paraId="7F29EB39" w14:textId="77777777" w:rsidR="00475A72" w:rsidRDefault="00475A72" w:rsidP="00A56C3F">
            <w:pPr>
              <w:pStyle w:val="TAC"/>
              <w:rPr>
                <w:ins w:id="3726" w:author="Lauros Pajunen (Nokia)" w:date="2025-11-18T16:53:00Z" w16du:dateUtc="2025-11-18T22:53:00Z"/>
              </w:rPr>
            </w:pPr>
          </w:p>
        </w:tc>
        <w:tc>
          <w:tcPr>
            <w:tcW w:w="1010" w:type="dxa"/>
            <w:tcBorders>
              <w:top w:val="single" w:sz="6" w:space="0" w:color="auto"/>
              <w:bottom w:val="single" w:sz="6" w:space="0" w:color="auto"/>
            </w:tcBorders>
          </w:tcPr>
          <w:p w14:paraId="0631DC20" w14:textId="77777777" w:rsidR="00475A72" w:rsidRDefault="00475A72" w:rsidP="00A56C3F">
            <w:pPr>
              <w:pStyle w:val="TAC"/>
              <w:rPr>
                <w:ins w:id="3727" w:author="Lauros Pajunen (Nokia)" w:date="2025-11-18T16:53:00Z" w16du:dateUtc="2025-11-18T22:53:00Z"/>
              </w:rPr>
            </w:pPr>
          </w:p>
        </w:tc>
        <w:tc>
          <w:tcPr>
            <w:tcW w:w="2629" w:type="dxa"/>
          </w:tcPr>
          <w:p w14:paraId="41D67930" w14:textId="38D40CFB" w:rsidR="00475A72" w:rsidRDefault="00475A72" w:rsidP="00A56C3F">
            <w:pPr>
              <w:pStyle w:val="TAC"/>
              <w:rPr>
                <w:ins w:id="3728" w:author="Lauros Pajunen (Nokia)" w:date="2025-11-18T16:53:00Z" w16du:dateUtc="2025-11-18T22:53:00Z"/>
              </w:rPr>
            </w:pPr>
            <w:ins w:id="3729" w:author="Lauros Pajunen (Nokia)" w:date="2025-11-18T16:55:00Z" w16du:dateUtc="2025-11-18T22:55:00Z">
              <w:r w:rsidRPr="00C377D5">
                <w:t>OMASA ISM</w:t>
              </w:r>
              <w:r>
                <w:t>2</w:t>
              </w:r>
              <w:r w:rsidRPr="00C377D5">
                <w:t xml:space="preserve"> 1TC</w:t>
              </w:r>
            </w:ins>
          </w:p>
        </w:tc>
        <w:tc>
          <w:tcPr>
            <w:tcW w:w="1843" w:type="dxa"/>
          </w:tcPr>
          <w:p w14:paraId="37E641E8" w14:textId="3A02D75F" w:rsidR="00475A72" w:rsidRDefault="00475A72" w:rsidP="00A56C3F">
            <w:pPr>
              <w:pStyle w:val="TAC"/>
              <w:rPr>
                <w:ins w:id="3730" w:author="Lauros Pajunen (Nokia)" w:date="2025-11-18T16:53:00Z" w16du:dateUtc="2025-11-18T22:53:00Z"/>
              </w:rPr>
            </w:pPr>
            <w:ins w:id="3731" w:author="Lauros Pajunen (Nokia)" w:date="2025-11-18T16:55:00Z" w16du:dateUtc="2025-11-18T22:55:00Z">
              <w:r w:rsidRPr="00C204CA">
                <w:t>ISM</w:t>
              </w:r>
              <w:r>
                <w:t>2</w:t>
              </w:r>
              <w:r w:rsidRPr="00C204CA">
                <w:t>_MASA_1TC</w:t>
              </w:r>
            </w:ins>
          </w:p>
        </w:tc>
      </w:tr>
      <w:tr w:rsidR="00475A72" w:rsidRPr="00B32C7F" w14:paraId="7940983A" w14:textId="177B3714" w:rsidTr="00107B0E">
        <w:trPr>
          <w:trHeight w:val="227"/>
          <w:jc w:val="center"/>
          <w:ins w:id="3732" w:author="Lauros Pajunen (Nokia)" w:date="2025-11-18T16:53:00Z"/>
        </w:trPr>
        <w:tc>
          <w:tcPr>
            <w:tcW w:w="1131" w:type="dxa"/>
          </w:tcPr>
          <w:p w14:paraId="488F9AFA" w14:textId="79B769C8" w:rsidR="00475A72" w:rsidRPr="00B32C7F" w:rsidRDefault="00475A72" w:rsidP="00A56C3F">
            <w:pPr>
              <w:pStyle w:val="TAC"/>
              <w:rPr>
                <w:ins w:id="3733" w:author="Lauros Pajunen (Nokia)" w:date="2025-11-18T16:53:00Z" w16du:dateUtc="2025-11-18T22:53:00Z"/>
              </w:rPr>
            </w:pPr>
          </w:p>
        </w:tc>
        <w:tc>
          <w:tcPr>
            <w:tcW w:w="2457" w:type="dxa"/>
          </w:tcPr>
          <w:p w14:paraId="48395099" w14:textId="0345A83F" w:rsidR="00475A72" w:rsidRPr="00C40FC8" w:rsidRDefault="00475A72" w:rsidP="00A2792B">
            <w:pPr>
              <w:pStyle w:val="TAL"/>
              <w:jc w:val="center"/>
              <w:rPr>
                <w:ins w:id="3734" w:author="Lauros Pajunen (Nokia)" w:date="2025-11-18T16:53:00Z" w16du:dateUtc="2025-11-18T22:53:00Z"/>
                <w:lang w:val="pt-BR"/>
              </w:rPr>
            </w:pPr>
            <w:ins w:id="3735" w:author="Lauros Pajunen (Nokia)" w:date="2025-11-18T16:55:00Z" w16du:dateUtc="2025-11-18T22:55:00Z">
              <w:r>
                <w:t>HOA3 planar</w:t>
              </w:r>
            </w:ins>
          </w:p>
        </w:tc>
        <w:tc>
          <w:tcPr>
            <w:tcW w:w="875" w:type="dxa"/>
            <w:tcBorders>
              <w:top w:val="single" w:sz="6" w:space="0" w:color="auto"/>
              <w:bottom w:val="single" w:sz="6" w:space="0" w:color="auto"/>
            </w:tcBorders>
          </w:tcPr>
          <w:p w14:paraId="59D5C703" w14:textId="13BACC01" w:rsidR="00475A72" w:rsidRPr="00B32C7F" w:rsidRDefault="00475A72" w:rsidP="00A56C3F">
            <w:pPr>
              <w:pStyle w:val="TAC"/>
              <w:rPr>
                <w:ins w:id="3736" w:author="Lauros Pajunen (Nokia)" w:date="2025-11-18T16:53:00Z" w16du:dateUtc="2025-11-18T22:53:00Z"/>
              </w:rPr>
            </w:pPr>
            <w:ins w:id="3737" w:author="Lauros Pajunen (Nokia)" w:date="2025-11-18T16:55:00Z" w16du:dateUtc="2025-11-18T22:55:00Z">
              <w:r>
                <w:t>HOA3_P</w:t>
              </w:r>
            </w:ins>
          </w:p>
        </w:tc>
        <w:tc>
          <w:tcPr>
            <w:tcW w:w="540" w:type="dxa"/>
            <w:vMerge/>
          </w:tcPr>
          <w:p w14:paraId="3A5C99BC" w14:textId="77777777" w:rsidR="00475A72" w:rsidRDefault="00475A72" w:rsidP="00A56C3F">
            <w:pPr>
              <w:pStyle w:val="TAC"/>
              <w:rPr>
                <w:ins w:id="3738" w:author="Lauros Pajunen (Nokia)" w:date="2025-11-18T16:53:00Z" w16du:dateUtc="2025-11-18T22:53:00Z"/>
              </w:rPr>
            </w:pPr>
          </w:p>
        </w:tc>
        <w:tc>
          <w:tcPr>
            <w:tcW w:w="1010" w:type="dxa"/>
            <w:tcBorders>
              <w:top w:val="single" w:sz="6" w:space="0" w:color="auto"/>
            </w:tcBorders>
          </w:tcPr>
          <w:p w14:paraId="0D82893B" w14:textId="77777777" w:rsidR="00475A72" w:rsidRDefault="00475A72" w:rsidP="00A56C3F">
            <w:pPr>
              <w:pStyle w:val="TAC"/>
              <w:rPr>
                <w:ins w:id="3739" w:author="Lauros Pajunen (Nokia)" w:date="2025-11-18T16:53:00Z" w16du:dateUtc="2025-11-18T22:53:00Z"/>
              </w:rPr>
            </w:pPr>
          </w:p>
        </w:tc>
        <w:tc>
          <w:tcPr>
            <w:tcW w:w="2629" w:type="dxa"/>
          </w:tcPr>
          <w:p w14:paraId="63D75E4B" w14:textId="0030F924" w:rsidR="00475A72" w:rsidRDefault="00475A72" w:rsidP="00A56C3F">
            <w:pPr>
              <w:pStyle w:val="TAC"/>
              <w:rPr>
                <w:ins w:id="3740" w:author="Lauros Pajunen (Nokia)" w:date="2025-11-18T16:53:00Z" w16du:dateUtc="2025-11-18T22:53:00Z"/>
              </w:rPr>
            </w:pPr>
            <w:ins w:id="3741" w:author="Lauros Pajunen (Nokia)" w:date="2025-11-18T16:55:00Z" w16du:dateUtc="2025-11-18T22:55:00Z">
              <w:r w:rsidRPr="00C377D5">
                <w:t>OMASA ISM</w:t>
              </w:r>
              <w:r>
                <w:t>3</w:t>
              </w:r>
              <w:r w:rsidRPr="00C377D5">
                <w:t xml:space="preserve"> 1TC</w:t>
              </w:r>
            </w:ins>
          </w:p>
        </w:tc>
        <w:tc>
          <w:tcPr>
            <w:tcW w:w="1843" w:type="dxa"/>
          </w:tcPr>
          <w:p w14:paraId="6CFCACEA" w14:textId="71D28516" w:rsidR="00475A72" w:rsidRDefault="00475A72" w:rsidP="00A56C3F">
            <w:pPr>
              <w:pStyle w:val="TAC"/>
              <w:rPr>
                <w:ins w:id="3742" w:author="Lauros Pajunen (Nokia)" w:date="2025-11-18T16:53:00Z" w16du:dateUtc="2025-11-18T22:53:00Z"/>
              </w:rPr>
            </w:pPr>
            <w:ins w:id="3743" w:author="Lauros Pajunen (Nokia)" w:date="2025-11-18T16:55:00Z" w16du:dateUtc="2025-11-18T22:55:00Z">
              <w:r w:rsidRPr="00C204CA">
                <w:t>ISM</w:t>
              </w:r>
              <w:r>
                <w:t>3</w:t>
              </w:r>
              <w:r w:rsidRPr="00C204CA">
                <w:t>_MASA_1TC</w:t>
              </w:r>
            </w:ins>
          </w:p>
        </w:tc>
      </w:tr>
      <w:tr w:rsidR="00475A72" w:rsidRPr="00B32C7F" w14:paraId="7A74777A" w14:textId="3482851E" w:rsidTr="00107B0E">
        <w:trPr>
          <w:trHeight w:val="227"/>
          <w:jc w:val="center"/>
          <w:ins w:id="3744" w:author="Lauros Pajunen (Nokia)" w:date="2025-11-18T16:53:00Z"/>
        </w:trPr>
        <w:tc>
          <w:tcPr>
            <w:tcW w:w="1131" w:type="dxa"/>
          </w:tcPr>
          <w:p w14:paraId="3E1CD69E" w14:textId="0E9A7756" w:rsidR="00475A72" w:rsidRPr="00B32C7F" w:rsidRDefault="00475A72" w:rsidP="00A56C3F">
            <w:pPr>
              <w:pStyle w:val="TAC"/>
              <w:rPr>
                <w:ins w:id="3745" w:author="Lauros Pajunen (Nokia)" w:date="2025-11-18T16:53:00Z" w16du:dateUtc="2025-11-18T22:53:00Z"/>
              </w:rPr>
            </w:pPr>
          </w:p>
        </w:tc>
        <w:tc>
          <w:tcPr>
            <w:tcW w:w="2457" w:type="dxa"/>
          </w:tcPr>
          <w:p w14:paraId="7362344D" w14:textId="5C84D808" w:rsidR="00475A72" w:rsidRPr="00FD4F85" w:rsidRDefault="00475A72" w:rsidP="00A2792B">
            <w:pPr>
              <w:pStyle w:val="TAL"/>
              <w:jc w:val="center"/>
              <w:rPr>
                <w:ins w:id="3746" w:author="Lauros Pajunen (Nokia)" w:date="2025-11-18T16:53:00Z" w16du:dateUtc="2025-11-18T22:53:00Z"/>
              </w:rPr>
            </w:pPr>
            <w:ins w:id="3747" w:author="Lauros Pajunen (Nokia)" w:date="2025-11-18T16:55:00Z" w16du:dateUtc="2025-11-18T22:55:00Z">
              <w:r>
                <w:t>FOA</w:t>
              </w:r>
            </w:ins>
          </w:p>
        </w:tc>
        <w:tc>
          <w:tcPr>
            <w:tcW w:w="875" w:type="dxa"/>
            <w:tcBorders>
              <w:top w:val="single" w:sz="6" w:space="0" w:color="auto"/>
            </w:tcBorders>
          </w:tcPr>
          <w:p w14:paraId="197D6410" w14:textId="6677F20C" w:rsidR="00475A72" w:rsidRPr="00B32C7F" w:rsidRDefault="00475A72" w:rsidP="00A56C3F">
            <w:pPr>
              <w:pStyle w:val="TAC"/>
              <w:rPr>
                <w:ins w:id="3748" w:author="Lauros Pajunen (Nokia)" w:date="2025-11-18T16:53:00Z" w16du:dateUtc="2025-11-18T22:53:00Z"/>
              </w:rPr>
            </w:pPr>
            <w:ins w:id="3749" w:author="Lauros Pajunen (Nokia)" w:date="2025-11-18T16:55:00Z" w16du:dateUtc="2025-11-18T22:55:00Z">
              <w:r>
                <w:t>FOA</w:t>
              </w:r>
            </w:ins>
          </w:p>
        </w:tc>
        <w:tc>
          <w:tcPr>
            <w:tcW w:w="540" w:type="dxa"/>
            <w:vMerge/>
          </w:tcPr>
          <w:p w14:paraId="1087BAD3" w14:textId="77777777" w:rsidR="00475A72" w:rsidRDefault="00475A72" w:rsidP="00A56C3F">
            <w:pPr>
              <w:pStyle w:val="TAC"/>
              <w:rPr>
                <w:ins w:id="3750" w:author="Lauros Pajunen (Nokia)" w:date="2025-11-18T16:53:00Z" w16du:dateUtc="2025-11-18T22:53:00Z"/>
              </w:rPr>
            </w:pPr>
          </w:p>
        </w:tc>
        <w:tc>
          <w:tcPr>
            <w:tcW w:w="1010" w:type="dxa"/>
          </w:tcPr>
          <w:p w14:paraId="4216FA15" w14:textId="77777777" w:rsidR="00475A72" w:rsidRDefault="00475A72" w:rsidP="00A56C3F">
            <w:pPr>
              <w:pStyle w:val="TAC"/>
              <w:rPr>
                <w:ins w:id="3751" w:author="Lauros Pajunen (Nokia)" w:date="2025-11-18T16:53:00Z" w16du:dateUtc="2025-11-18T22:53:00Z"/>
              </w:rPr>
            </w:pPr>
          </w:p>
        </w:tc>
        <w:tc>
          <w:tcPr>
            <w:tcW w:w="2629" w:type="dxa"/>
          </w:tcPr>
          <w:p w14:paraId="0684D1C5" w14:textId="228D97D8" w:rsidR="00475A72" w:rsidRDefault="00475A72" w:rsidP="00A56C3F">
            <w:pPr>
              <w:pStyle w:val="TAC"/>
              <w:rPr>
                <w:ins w:id="3752" w:author="Lauros Pajunen (Nokia)" w:date="2025-11-18T16:53:00Z" w16du:dateUtc="2025-11-18T22:53:00Z"/>
              </w:rPr>
            </w:pPr>
            <w:ins w:id="3753" w:author="Lauros Pajunen (Nokia)" w:date="2025-11-18T16:55:00Z" w16du:dateUtc="2025-11-18T22:55:00Z">
              <w:r w:rsidRPr="00C377D5">
                <w:t>OMASA ISM</w:t>
              </w:r>
              <w:r>
                <w:t>4</w:t>
              </w:r>
              <w:r w:rsidRPr="00C377D5">
                <w:t xml:space="preserve"> 1TC</w:t>
              </w:r>
            </w:ins>
          </w:p>
        </w:tc>
        <w:tc>
          <w:tcPr>
            <w:tcW w:w="1843" w:type="dxa"/>
          </w:tcPr>
          <w:p w14:paraId="0E39B056" w14:textId="2D06F902" w:rsidR="00475A72" w:rsidRDefault="00475A72" w:rsidP="00A56C3F">
            <w:pPr>
              <w:pStyle w:val="TAC"/>
              <w:rPr>
                <w:ins w:id="3754" w:author="Lauros Pajunen (Nokia)" w:date="2025-11-18T16:53:00Z" w16du:dateUtc="2025-11-18T22:53:00Z"/>
              </w:rPr>
            </w:pPr>
            <w:ins w:id="3755" w:author="Lauros Pajunen (Nokia)" w:date="2025-11-18T16:55:00Z" w16du:dateUtc="2025-11-18T22:55:00Z">
              <w:r w:rsidRPr="00C204CA">
                <w:t>ISM</w:t>
              </w:r>
              <w:r>
                <w:t>4</w:t>
              </w:r>
              <w:r w:rsidRPr="00C204CA">
                <w:t>_MASA_1TC</w:t>
              </w:r>
            </w:ins>
          </w:p>
        </w:tc>
      </w:tr>
      <w:tr w:rsidR="00475A72" w:rsidRPr="00B32C7F" w14:paraId="350CB84C" w14:textId="562E7DF3" w:rsidTr="0050159A">
        <w:trPr>
          <w:trHeight w:val="227"/>
          <w:jc w:val="center"/>
          <w:ins w:id="3756" w:author="Lauros Pajunen (Nokia)" w:date="2025-11-18T16:53:00Z"/>
        </w:trPr>
        <w:tc>
          <w:tcPr>
            <w:tcW w:w="1131" w:type="dxa"/>
          </w:tcPr>
          <w:p w14:paraId="61186FF7" w14:textId="6FF2DAD4" w:rsidR="00475A72" w:rsidRPr="00B32C7F" w:rsidRDefault="00475A72" w:rsidP="00A56C3F">
            <w:pPr>
              <w:pStyle w:val="TAC"/>
              <w:rPr>
                <w:ins w:id="3757" w:author="Lauros Pajunen (Nokia)" w:date="2025-11-18T16:53:00Z" w16du:dateUtc="2025-11-18T22:53:00Z"/>
              </w:rPr>
            </w:pPr>
          </w:p>
        </w:tc>
        <w:tc>
          <w:tcPr>
            <w:tcW w:w="2457" w:type="dxa"/>
          </w:tcPr>
          <w:p w14:paraId="018C3F1C" w14:textId="2A09D948" w:rsidR="00475A72" w:rsidRPr="00FD4F85" w:rsidRDefault="00475A72" w:rsidP="00A2792B">
            <w:pPr>
              <w:pStyle w:val="TAL"/>
              <w:jc w:val="center"/>
              <w:rPr>
                <w:ins w:id="3758" w:author="Lauros Pajunen (Nokia)" w:date="2025-11-18T16:53:00Z" w16du:dateUtc="2025-11-18T22:53:00Z"/>
              </w:rPr>
            </w:pPr>
            <w:ins w:id="3759" w:author="Lauros Pajunen (Nokia)" w:date="2025-11-18T16:55:00Z" w16du:dateUtc="2025-11-18T22:55:00Z">
              <w:r>
                <w:t>HOA2</w:t>
              </w:r>
            </w:ins>
          </w:p>
        </w:tc>
        <w:tc>
          <w:tcPr>
            <w:tcW w:w="875" w:type="dxa"/>
          </w:tcPr>
          <w:p w14:paraId="7C5DC99E" w14:textId="1EB890AE" w:rsidR="00475A72" w:rsidRPr="00B32C7F" w:rsidRDefault="00475A72" w:rsidP="00A56C3F">
            <w:pPr>
              <w:pStyle w:val="TAC"/>
              <w:rPr>
                <w:ins w:id="3760" w:author="Lauros Pajunen (Nokia)" w:date="2025-11-18T16:53:00Z" w16du:dateUtc="2025-11-18T22:53:00Z"/>
              </w:rPr>
            </w:pPr>
            <w:ins w:id="3761" w:author="Lauros Pajunen (Nokia)" w:date="2025-11-18T16:55:00Z" w16du:dateUtc="2025-11-18T22:55:00Z">
              <w:r>
                <w:t>HOA2</w:t>
              </w:r>
            </w:ins>
          </w:p>
        </w:tc>
        <w:tc>
          <w:tcPr>
            <w:tcW w:w="540" w:type="dxa"/>
            <w:vMerge/>
          </w:tcPr>
          <w:p w14:paraId="5C6443A7" w14:textId="77777777" w:rsidR="00475A72" w:rsidRDefault="00475A72" w:rsidP="00A56C3F">
            <w:pPr>
              <w:pStyle w:val="TAC"/>
              <w:rPr>
                <w:ins w:id="3762" w:author="Lauros Pajunen (Nokia)" w:date="2025-11-18T16:53:00Z" w16du:dateUtc="2025-11-18T22:53:00Z"/>
              </w:rPr>
            </w:pPr>
          </w:p>
        </w:tc>
        <w:tc>
          <w:tcPr>
            <w:tcW w:w="1010" w:type="dxa"/>
          </w:tcPr>
          <w:p w14:paraId="0D8453C2" w14:textId="77777777" w:rsidR="00475A72" w:rsidRDefault="00475A72" w:rsidP="00A56C3F">
            <w:pPr>
              <w:pStyle w:val="TAC"/>
              <w:rPr>
                <w:ins w:id="3763" w:author="Lauros Pajunen (Nokia)" w:date="2025-11-18T16:53:00Z" w16du:dateUtc="2025-11-18T22:53:00Z"/>
              </w:rPr>
            </w:pPr>
          </w:p>
        </w:tc>
        <w:tc>
          <w:tcPr>
            <w:tcW w:w="2629" w:type="dxa"/>
          </w:tcPr>
          <w:p w14:paraId="288DF725" w14:textId="29931CFB" w:rsidR="00475A72" w:rsidRDefault="00475A72" w:rsidP="00A56C3F">
            <w:pPr>
              <w:pStyle w:val="TAC"/>
              <w:rPr>
                <w:ins w:id="3764" w:author="Lauros Pajunen (Nokia)" w:date="2025-11-18T16:53:00Z" w16du:dateUtc="2025-11-18T22:53:00Z"/>
              </w:rPr>
            </w:pPr>
            <w:ins w:id="3765" w:author="Lauros Pajunen (Nokia)" w:date="2025-11-18T16:55:00Z" w16du:dateUtc="2025-11-18T22:55:00Z">
              <w:r w:rsidRPr="00B75EAE">
                <w:t>OMASA</w:t>
              </w:r>
              <w:r>
                <w:t xml:space="preserve"> ISM1 2TC</w:t>
              </w:r>
            </w:ins>
          </w:p>
        </w:tc>
        <w:tc>
          <w:tcPr>
            <w:tcW w:w="1843" w:type="dxa"/>
          </w:tcPr>
          <w:p w14:paraId="50A2C1A5" w14:textId="0BCBA4C0" w:rsidR="00475A72" w:rsidRDefault="00475A72" w:rsidP="00A56C3F">
            <w:pPr>
              <w:pStyle w:val="TAC"/>
              <w:rPr>
                <w:ins w:id="3766" w:author="Lauros Pajunen (Nokia)" w:date="2025-11-18T16:53:00Z" w16du:dateUtc="2025-11-18T22:53:00Z"/>
              </w:rPr>
            </w:pPr>
            <w:ins w:id="3767" w:author="Lauros Pajunen (Nokia)" w:date="2025-11-18T16:55:00Z" w16du:dateUtc="2025-11-18T22:55:00Z">
              <w:r w:rsidRPr="00C204CA">
                <w:t>ISM1_MASA_</w:t>
              </w:r>
              <w:r>
                <w:t>2</w:t>
              </w:r>
              <w:r w:rsidRPr="00C204CA">
                <w:t>TC</w:t>
              </w:r>
            </w:ins>
          </w:p>
        </w:tc>
      </w:tr>
      <w:tr w:rsidR="00475A72" w:rsidRPr="00B32C7F" w14:paraId="0C29F37F" w14:textId="0EEBC623" w:rsidTr="0050159A">
        <w:trPr>
          <w:trHeight w:val="227"/>
          <w:jc w:val="center"/>
          <w:ins w:id="3768" w:author="Lauros Pajunen (Nokia)" w:date="2025-11-18T16:53:00Z"/>
        </w:trPr>
        <w:tc>
          <w:tcPr>
            <w:tcW w:w="1131" w:type="dxa"/>
          </w:tcPr>
          <w:p w14:paraId="44071141" w14:textId="6C71F7CE" w:rsidR="00475A72" w:rsidRPr="00B32C7F" w:rsidRDefault="00475A72" w:rsidP="00A56C3F">
            <w:pPr>
              <w:pStyle w:val="TAC"/>
              <w:rPr>
                <w:ins w:id="3769" w:author="Lauros Pajunen (Nokia)" w:date="2025-11-18T16:53:00Z" w16du:dateUtc="2025-11-18T22:53:00Z"/>
              </w:rPr>
            </w:pPr>
          </w:p>
        </w:tc>
        <w:tc>
          <w:tcPr>
            <w:tcW w:w="2457" w:type="dxa"/>
          </w:tcPr>
          <w:p w14:paraId="5E2DB5B1" w14:textId="17E07E13" w:rsidR="00475A72" w:rsidRPr="00FD4F85" w:rsidRDefault="00475A72" w:rsidP="00A2792B">
            <w:pPr>
              <w:pStyle w:val="TAL"/>
              <w:jc w:val="center"/>
              <w:rPr>
                <w:ins w:id="3770" w:author="Lauros Pajunen (Nokia)" w:date="2025-11-18T16:53:00Z" w16du:dateUtc="2025-11-18T22:53:00Z"/>
              </w:rPr>
            </w:pPr>
            <w:ins w:id="3771" w:author="Lauros Pajunen (Nokia)" w:date="2025-11-18T16:55:00Z" w16du:dateUtc="2025-11-18T22:55:00Z">
              <w:r>
                <w:t>HOA3</w:t>
              </w:r>
            </w:ins>
          </w:p>
        </w:tc>
        <w:tc>
          <w:tcPr>
            <w:tcW w:w="875" w:type="dxa"/>
          </w:tcPr>
          <w:p w14:paraId="1AA0214B" w14:textId="3C5F2A15" w:rsidR="00475A72" w:rsidRPr="00B32C7F" w:rsidRDefault="00475A72" w:rsidP="00A56C3F">
            <w:pPr>
              <w:pStyle w:val="TAC"/>
              <w:rPr>
                <w:ins w:id="3772" w:author="Lauros Pajunen (Nokia)" w:date="2025-11-18T16:53:00Z" w16du:dateUtc="2025-11-18T22:53:00Z"/>
              </w:rPr>
            </w:pPr>
            <w:ins w:id="3773" w:author="Lauros Pajunen (Nokia)" w:date="2025-11-18T16:55:00Z" w16du:dateUtc="2025-11-18T22:55:00Z">
              <w:r>
                <w:t>HOA3</w:t>
              </w:r>
            </w:ins>
          </w:p>
        </w:tc>
        <w:tc>
          <w:tcPr>
            <w:tcW w:w="540" w:type="dxa"/>
            <w:vMerge/>
          </w:tcPr>
          <w:p w14:paraId="18A7FD96" w14:textId="77777777" w:rsidR="00475A72" w:rsidRDefault="00475A72" w:rsidP="00A56C3F">
            <w:pPr>
              <w:pStyle w:val="TAC"/>
              <w:rPr>
                <w:ins w:id="3774" w:author="Lauros Pajunen (Nokia)" w:date="2025-11-18T16:53:00Z" w16du:dateUtc="2025-11-18T22:53:00Z"/>
              </w:rPr>
            </w:pPr>
          </w:p>
        </w:tc>
        <w:tc>
          <w:tcPr>
            <w:tcW w:w="1010" w:type="dxa"/>
          </w:tcPr>
          <w:p w14:paraId="7FB817F0" w14:textId="77777777" w:rsidR="00475A72" w:rsidRDefault="00475A72" w:rsidP="00A56C3F">
            <w:pPr>
              <w:pStyle w:val="TAC"/>
              <w:rPr>
                <w:ins w:id="3775" w:author="Lauros Pajunen (Nokia)" w:date="2025-11-18T16:53:00Z" w16du:dateUtc="2025-11-18T22:53:00Z"/>
              </w:rPr>
            </w:pPr>
          </w:p>
        </w:tc>
        <w:tc>
          <w:tcPr>
            <w:tcW w:w="2629" w:type="dxa"/>
          </w:tcPr>
          <w:p w14:paraId="547B5815" w14:textId="29DE4C69" w:rsidR="00475A72" w:rsidRDefault="00475A72" w:rsidP="00A56C3F">
            <w:pPr>
              <w:pStyle w:val="TAC"/>
              <w:rPr>
                <w:ins w:id="3776" w:author="Lauros Pajunen (Nokia)" w:date="2025-11-18T16:53:00Z" w16du:dateUtc="2025-11-18T22:53:00Z"/>
              </w:rPr>
            </w:pPr>
            <w:ins w:id="3777" w:author="Lauros Pajunen (Nokia)" w:date="2025-11-18T16:55:00Z" w16du:dateUtc="2025-11-18T22:55:00Z">
              <w:r w:rsidRPr="00C377D5">
                <w:t>OMASA ISM</w:t>
              </w:r>
              <w:r>
                <w:t>2</w:t>
              </w:r>
              <w:r w:rsidRPr="00C377D5">
                <w:t xml:space="preserve"> </w:t>
              </w:r>
              <w:r>
                <w:t>2</w:t>
              </w:r>
              <w:r w:rsidRPr="00C377D5">
                <w:t>TC</w:t>
              </w:r>
            </w:ins>
          </w:p>
        </w:tc>
        <w:tc>
          <w:tcPr>
            <w:tcW w:w="1843" w:type="dxa"/>
          </w:tcPr>
          <w:p w14:paraId="061CF579" w14:textId="50261762" w:rsidR="00475A72" w:rsidRDefault="00475A72" w:rsidP="00A56C3F">
            <w:pPr>
              <w:pStyle w:val="TAC"/>
              <w:rPr>
                <w:ins w:id="3778" w:author="Lauros Pajunen (Nokia)" w:date="2025-11-18T16:53:00Z" w16du:dateUtc="2025-11-18T22:53:00Z"/>
              </w:rPr>
            </w:pPr>
            <w:ins w:id="3779" w:author="Lauros Pajunen (Nokia)" w:date="2025-11-18T16:55:00Z" w16du:dateUtc="2025-11-18T22:55:00Z">
              <w:r w:rsidRPr="00C204CA">
                <w:t>ISM</w:t>
              </w:r>
              <w:r>
                <w:t>2</w:t>
              </w:r>
              <w:r w:rsidRPr="00C204CA">
                <w:t>_MASA_</w:t>
              </w:r>
              <w:r>
                <w:t>2</w:t>
              </w:r>
              <w:r w:rsidRPr="00C204CA">
                <w:t>TC</w:t>
              </w:r>
            </w:ins>
          </w:p>
        </w:tc>
      </w:tr>
      <w:tr w:rsidR="00475A72" w:rsidRPr="00B32C7F" w14:paraId="57359938" w14:textId="2001E4BF" w:rsidTr="0050159A">
        <w:trPr>
          <w:trHeight w:val="227"/>
          <w:jc w:val="center"/>
          <w:ins w:id="3780" w:author="Lauros Pajunen (Nokia)" w:date="2025-11-18T16:53:00Z"/>
        </w:trPr>
        <w:tc>
          <w:tcPr>
            <w:tcW w:w="1131" w:type="dxa"/>
          </w:tcPr>
          <w:p w14:paraId="406EF9EC" w14:textId="1A7BFB93" w:rsidR="00475A72" w:rsidRPr="00B32C7F" w:rsidRDefault="00475A72" w:rsidP="00A2792B">
            <w:pPr>
              <w:pStyle w:val="TAC"/>
              <w:rPr>
                <w:ins w:id="3781" w:author="Lauros Pajunen (Nokia)" w:date="2025-11-18T16:53:00Z" w16du:dateUtc="2025-11-18T22:53:00Z"/>
              </w:rPr>
            </w:pPr>
            <w:ins w:id="3782" w:author="Lauros Pajunen (Nokia)" w:date="2025-11-18T16:55:00Z" w16du:dateUtc="2025-11-18T22:55:00Z">
              <w:r>
                <w:t>cf=MASA</w:t>
              </w:r>
            </w:ins>
          </w:p>
        </w:tc>
        <w:tc>
          <w:tcPr>
            <w:tcW w:w="2457" w:type="dxa"/>
          </w:tcPr>
          <w:p w14:paraId="7C76A1B5" w14:textId="3C091EB1" w:rsidR="00475A72" w:rsidRPr="00FD4F85" w:rsidRDefault="00475A72" w:rsidP="00A2792B">
            <w:pPr>
              <w:pStyle w:val="TAL"/>
              <w:jc w:val="center"/>
              <w:rPr>
                <w:ins w:id="3783" w:author="Lauros Pajunen (Nokia)" w:date="2025-11-18T16:53:00Z" w16du:dateUtc="2025-11-18T22:53:00Z"/>
              </w:rPr>
            </w:pPr>
            <w:ins w:id="3784" w:author="Lauros Pajunen (Nokia)" w:date="2025-11-18T16:55:00Z" w16du:dateUtc="2025-11-18T22:55:00Z">
              <w:r w:rsidRPr="00B75EAE">
                <w:t>MASA</w:t>
              </w:r>
              <w:r>
                <w:t>1</w:t>
              </w:r>
            </w:ins>
          </w:p>
        </w:tc>
        <w:tc>
          <w:tcPr>
            <w:tcW w:w="875" w:type="dxa"/>
          </w:tcPr>
          <w:p w14:paraId="6E2687D3" w14:textId="22503306" w:rsidR="00475A72" w:rsidRPr="00B32C7F" w:rsidRDefault="00475A72" w:rsidP="00A56C3F">
            <w:pPr>
              <w:pStyle w:val="TAC"/>
              <w:rPr>
                <w:ins w:id="3785" w:author="Lauros Pajunen (Nokia)" w:date="2025-11-18T16:53:00Z" w16du:dateUtc="2025-11-18T22:53:00Z"/>
              </w:rPr>
            </w:pPr>
            <w:ins w:id="3786" w:author="Lauros Pajunen (Nokia)" w:date="2025-11-18T16:55:00Z" w16du:dateUtc="2025-11-18T22:55:00Z">
              <w:r>
                <w:t>MASA1</w:t>
              </w:r>
            </w:ins>
          </w:p>
        </w:tc>
        <w:tc>
          <w:tcPr>
            <w:tcW w:w="540" w:type="dxa"/>
            <w:vMerge/>
          </w:tcPr>
          <w:p w14:paraId="600260F3" w14:textId="77777777" w:rsidR="00475A72" w:rsidRDefault="00475A72" w:rsidP="00A56C3F">
            <w:pPr>
              <w:pStyle w:val="TAC"/>
              <w:rPr>
                <w:ins w:id="3787" w:author="Lauros Pajunen (Nokia)" w:date="2025-11-18T16:53:00Z" w16du:dateUtc="2025-11-18T22:53:00Z"/>
              </w:rPr>
            </w:pPr>
          </w:p>
        </w:tc>
        <w:tc>
          <w:tcPr>
            <w:tcW w:w="1010" w:type="dxa"/>
          </w:tcPr>
          <w:p w14:paraId="564E30DA" w14:textId="77777777" w:rsidR="00475A72" w:rsidRDefault="00475A72" w:rsidP="00A56C3F">
            <w:pPr>
              <w:pStyle w:val="TAC"/>
              <w:rPr>
                <w:ins w:id="3788" w:author="Lauros Pajunen (Nokia)" w:date="2025-11-18T16:53:00Z" w16du:dateUtc="2025-11-18T22:53:00Z"/>
              </w:rPr>
            </w:pPr>
          </w:p>
        </w:tc>
        <w:tc>
          <w:tcPr>
            <w:tcW w:w="2629" w:type="dxa"/>
          </w:tcPr>
          <w:p w14:paraId="10B50E97" w14:textId="79C23F5F" w:rsidR="00475A72" w:rsidRDefault="00475A72" w:rsidP="00A56C3F">
            <w:pPr>
              <w:pStyle w:val="TAC"/>
              <w:rPr>
                <w:ins w:id="3789" w:author="Lauros Pajunen (Nokia)" w:date="2025-11-18T16:53:00Z" w16du:dateUtc="2025-11-18T22:53:00Z"/>
              </w:rPr>
            </w:pPr>
            <w:ins w:id="3790" w:author="Lauros Pajunen (Nokia)" w:date="2025-11-18T16:55:00Z" w16du:dateUtc="2025-11-18T22:55:00Z">
              <w:r w:rsidRPr="00C377D5">
                <w:t>OMASA ISM</w:t>
              </w:r>
              <w:r>
                <w:t>3</w:t>
              </w:r>
              <w:r w:rsidRPr="00C377D5">
                <w:t xml:space="preserve"> </w:t>
              </w:r>
              <w:r>
                <w:t>2</w:t>
              </w:r>
              <w:r w:rsidRPr="00C377D5">
                <w:t>TC</w:t>
              </w:r>
            </w:ins>
          </w:p>
        </w:tc>
        <w:tc>
          <w:tcPr>
            <w:tcW w:w="1843" w:type="dxa"/>
          </w:tcPr>
          <w:p w14:paraId="03B1394C" w14:textId="2C0629AE" w:rsidR="00475A72" w:rsidRDefault="00475A72" w:rsidP="00A56C3F">
            <w:pPr>
              <w:pStyle w:val="TAC"/>
              <w:rPr>
                <w:ins w:id="3791" w:author="Lauros Pajunen (Nokia)" w:date="2025-11-18T16:53:00Z" w16du:dateUtc="2025-11-18T22:53:00Z"/>
              </w:rPr>
            </w:pPr>
            <w:ins w:id="3792" w:author="Lauros Pajunen (Nokia)" w:date="2025-11-18T16:55:00Z" w16du:dateUtc="2025-11-18T22:55:00Z">
              <w:r w:rsidRPr="00C204CA">
                <w:t>ISM</w:t>
              </w:r>
              <w:r>
                <w:t>3</w:t>
              </w:r>
              <w:r w:rsidRPr="00C204CA">
                <w:t>_MASA_</w:t>
              </w:r>
              <w:r>
                <w:t>2</w:t>
              </w:r>
              <w:r w:rsidRPr="00C204CA">
                <w:t>TC</w:t>
              </w:r>
            </w:ins>
          </w:p>
        </w:tc>
      </w:tr>
      <w:tr w:rsidR="00475A72" w14:paraId="5F2CA3C6" w14:textId="40EFDE25" w:rsidTr="0050159A">
        <w:trPr>
          <w:trHeight w:val="227"/>
          <w:jc w:val="center"/>
          <w:ins w:id="3793" w:author="Lauros Pajunen (Nokia)" w:date="2025-11-18T16:53:00Z"/>
        </w:trPr>
        <w:tc>
          <w:tcPr>
            <w:tcW w:w="1131" w:type="dxa"/>
            <w:tcBorders>
              <w:top w:val="single" w:sz="4" w:space="0" w:color="auto"/>
              <w:left w:val="single" w:sz="4" w:space="0" w:color="auto"/>
              <w:bottom w:val="single" w:sz="4" w:space="0" w:color="auto"/>
              <w:right w:val="single" w:sz="4" w:space="0" w:color="auto"/>
            </w:tcBorders>
          </w:tcPr>
          <w:p w14:paraId="3E43E504" w14:textId="2010D438" w:rsidR="00475A72" w:rsidRDefault="00475A72" w:rsidP="00A56C3F">
            <w:pPr>
              <w:pStyle w:val="TAC"/>
              <w:rPr>
                <w:ins w:id="3794" w:author="Lauros Pajunen (Nokia)" w:date="2025-11-18T16:53:00Z" w16du:dateUtc="2025-11-18T22:53:00Z"/>
              </w:rPr>
            </w:pPr>
          </w:p>
        </w:tc>
        <w:tc>
          <w:tcPr>
            <w:tcW w:w="2457" w:type="dxa"/>
            <w:tcBorders>
              <w:top w:val="single" w:sz="4" w:space="0" w:color="auto"/>
              <w:left w:val="single" w:sz="4" w:space="0" w:color="auto"/>
              <w:bottom w:val="single" w:sz="4" w:space="0" w:color="auto"/>
              <w:right w:val="single" w:sz="4" w:space="0" w:color="auto"/>
            </w:tcBorders>
          </w:tcPr>
          <w:p w14:paraId="4DB5A4F7" w14:textId="44EB37E7" w:rsidR="00475A72" w:rsidRPr="001E2CB6" w:rsidRDefault="00475A72" w:rsidP="00A2792B">
            <w:pPr>
              <w:pStyle w:val="TAL"/>
              <w:jc w:val="center"/>
              <w:rPr>
                <w:ins w:id="3795" w:author="Lauros Pajunen (Nokia)" w:date="2025-11-18T16:53:00Z" w16du:dateUtc="2025-11-18T22:53:00Z"/>
                <w:rFonts w:eastAsia="Arial"/>
              </w:rPr>
            </w:pPr>
            <w:ins w:id="3796" w:author="Lauros Pajunen (Nokia)" w:date="2025-11-18T16:55:00Z" w16du:dateUtc="2025-11-18T22:55:00Z">
              <w:r w:rsidRPr="00B75EAE">
                <w:t>MASA</w:t>
              </w:r>
              <w:r>
                <w:t>2</w:t>
              </w:r>
            </w:ins>
          </w:p>
        </w:tc>
        <w:tc>
          <w:tcPr>
            <w:tcW w:w="875" w:type="dxa"/>
            <w:tcBorders>
              <w:top w:val="single" w:sz="4" w:space="0" w:color="auto"/>
              <w:left w:val="single" w:sz="4" w:space="0" w:color="auto"/>
              <w:bottom w:val="single" w:sz="4" w:space="0" w:color="auto"/>
              <w:right w:val="single" w:sz="4" w:space="0" w:color="auto"/>
            </w:tcBorders>
          </w:tcPr>
          <w:p w14:paraId="4C8681C1" w14:textId="7406B840" w:rsidR="00475A72" w:rsidRDefault="00475A72" w:rsidP="00A56C3F">
            <w:pPr>
              <w:pStyle w:val="TAC"/>
              <w:rPr>
                <w:ins w:id="3797" w:author="Lauros Pajunen (Nokia)" w:date="2025-11-18T16:53:00Z" w16du:dateUtc="2025-11-18T22:53:00Z"/>
              </w:rPr>
            </w:pPr>
            <w:ins w:id="3798" w:author="Lauros Pajunen (Nokia)" w:date="2025-11-18T16:55:00Z" w16du:dateUtc="2025-11-18T22:55:00Z">
              <w:r>
                <w:t>MASA2</w:t>
              </w:r>
            </w:ins>
          </w:p>
        </w:tc>
        <w:tc>
          <w:tcPr>
            <w:tcW w:w="540" w:type="dxa"/>
            <w:vMerge/>
          </w:tcPr>
          <w:p w14:paraId="6F52A2A7" w14:textId="77777777" w:rsidR="00475A72" w:rsidRDefault="00475A72" w:rsidP="00A56C3F">
            <w:pPr>
              <w:pStyle w:val="TAC"/>
              <w:rPr>
                <w:ins w:id="3799" w:author="Lauros Pajunen (Nokia)" w:date="2025-11-18T16:53:00Z" w16du:dateUtc="2025-11-18T22:53:00Z"/>
              </w:rPr>
            </w:pPr>
          </w:p>
        </w:tc>
        <w:tc>
          <w:tcPr>
            <w:tcW w:w="1010" w:type="dxa"/>
          </w:tcPr>
          <w:p w14:paraId="5036E1EB" w14:textId="77777777" w:rsidR="00475A72" w:rsidRDefault="00475A72" w:rsidP="00A56C3F">
            <w:pPr>
              <w:pStyle w:val="TAC"/>
              <w:rPr>
                <w:ins w:id="3800" w:author="Lauros Pajunen (Nokia)" w:date="2025-11-18T16:53:00Z" w16du:dateUtc="2025-11-18T22:53:00Z"/>
              </w:rPr>
            </w:pPr>
          </w:p>
        </w:tc>
        <w:tc>
          <w:tcPr>
            <w:tcW w:w="2629" w:type="dxa"/>
          </w:tcPr>
          <w:p w14:paraId="6485DAF2" w14:textId="40D757DA" w:rsidR="00475A72" w:rsidRDefault="00475A72" w:rsidP="00A56C3F">
            <w:pPr>
              <w:pStyle w:val="TAC"/>
              <w:rPr>
                <w:ins w:id="3801" w:author="Lauros Pajunen (Nokia)" w:date="2025-11-18T16:53:00Z" w16du:dateUtc="2025-11-18T22:53:00Z"/>
              </w:rPr>
            </w:pPr>
            <w:ins w:id="3802" w:author="Lauros Pajunen (Nokia)" w:date="2025-11-18T16:55:00Z" w16du:dateUtc="2025-11-18T22:55:00Z">
              <w:r w:rsidRPr="00C377D5">
                <w:t>OMASA ISM</w:t>
              </w:r>
              <w:r>
                <w:t>4</w:t>
              </w:r>
              <w:r w:rsidRPr="00C377D5">
                <w:t xml:space="preserve"> </w:t>
              </w:r>
              <w:r>
                <w:t>2</w:t>
              </w:r>
              <w:r w:rsidRPr="00C377D5">
                <w:t>TC</w:t>
              </w:r>
            </w:ins>
          </w:p>
        </w:tc>
        <w:tc>
          <w:tcPr>
            <w:tcW w:w="1843" w:type="dxa"/>
          </w:tcPr>
          <w:p w14:paraId="4D29FA7F" w14:textId="20520F8D" w:rsidR="00475A72" w:rsidRDefault="00475A72" w:rsidP="00A56C3F">
            <w:pPr>
              <w:pStyle w:val="TAC"/>
              <w:rPr>
                <w:ins w:id="3803" w:author="Lauros Pajunen (Nokia)" w:date="2025-11-18T16:53:00Z" w16du:dateUtc="2025-11-18T22:53:00Z"/>
              </w:rPr>
            </w:pPr>
            <w:ins w:id="3804" w:author="Lauros Pajunen (Nokia)" w:date="2025-11-18T16:55:00Z" w16du:dateUtc="2025-11-18T22:55:00Z">
              <w:r w:rsidRPr="00C204CA">
                <w:t>ISM</w:t>
              </w:r>
              <w:r>
                <w:t>4</w:t>
              </w:r>
              <w:r w:rsidRPr="00C204CA">
                <w:t>_MASA_</w:t>
              </w:r>
              <w:r>
                <w:t>2</w:t>
              </w:r>
              <w:r w:rsidRPr="00C204CA">
                <w:t>TC</w:t>
              </w:r>
            </w:ins>
          </w:p>
        </w:tc>
      </w:tr>
      <w:tr w:rsidR="00475A72" w14:paraId="5C103619" w14:textId="77777777" w:rsidTr="0050159A">
        <w:trPr>
          <w:trHeight w:val="227"/>
          <w:jc w:val="center"/>
          <w:ins w:id="380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59A4F590" w14:textId="433CF278" w:rsidR="00475A72" w:rsidRDefault="00475A72" w:rsidP="00A2792B">
            <w:pPr>
              <w:pStyle w:val="TAC"/>
              <w:rPr>
                <w:ins w:id="3806" w:author="Lauros Pajunen (Nokia)" w:date="2025-11-18T16:54:00Z" w16du:dateUtc="2025-11-18T22:54:00Z"/>
              </w:rPr>
            </w:pPr>
            <w:ins w:id="3807" w:author="Lauros Pajunen (Nokia)" w:date="2025-11-18T16:55:00Z" w16du:dateUtc="2025-11-18T22:55:00Z">
              <w:r>
                <w:t>cf=ISM</w:t>
              </w:r>
            </w:ins>
          </w:p>
        </w:tc>
        <w:tc>
          <w:tcPr>
            <w:tcW w:w="2457" w:type="dxa"/>
            <w:tcBorders>
              <w:top w:val="single" w:sz="4" w:space="0" w:color="auto"/>
              <w:left w:val="single" w:sz="4" w:space="0" w:color="auto"/>
              <w:bottom w:val="single" w:sz="4" w:space="0" w:color="auto"/>
              <w:right w:val="single" w:sz="4" w:space="0" w:color="auto"/>
            </w:tcBorders>
          </w:tcPr>
          <w:p w14:paraId="286D81F6" w14:textId="272A58FF" w:rsidR="00475A72" w:rsidRPr="001E2CB6" w:rsidRDefault="00475A72" w:rsidP="00A2792B">
            <w:pPr>
              <w:pStyle w:val="TAL"/>
              <w:jc w:val="center"/>
              <w:rPr>
                <w:ins w:id="3808" w:author="Lauros Pajunen (Nokia)" w:date="2025-11-18T16:54:00Z" w16du:dateUtc="2025-11-18T22:54:00Z"/>
                <w:rFonts w:eastAsia="Arial"/>
              </w:rPr>
            </w:pPr>
            <w:ins w:id="3809" w:author="Lauros Pajunen (Nokia)" w:date="2025-11-18T16:55:00Z" w16du:dateUtc="2025-11-18T22:55:00Z">
              <w:r w:rsidRPr="00B75EAE">
                <w:t>ISM</w:t>
              </w:r>
              <w:r>
                <w:t>1</w:t>
              </w:r>
            </w:ins>
          </w:p>
        </w:tc>
        <w:tc>
          <w:tcPr>
            <w:tcW w:w="875" w:type="dxa"/>
            <w:tcBorders>
              <w:top w:val="single" w:sz="4" w:space="0" w:color="auto"/>
              <w:left w:val="single" w:sz="4" w:space="0" w:color="auto"/>
              <w:bottom w:val="single" w:sz="4" w:space="0" w:color="auto"/>
              <w:right w:val="single" w:sz="4" w:space="0" w:color="auto"/>
            </w:tcBorders>
          </w:tcPr>
          <w:p w14:paraId="0C1F9363" w14:textId="1EA4F72B" w:rsidR="00475A72" w:rsidRDefault="00475A72" w:rsidP="00A56C3F">
            <w:pPr>
              <w:pStyle w:val="TAC"/>
              <w:rPr>
                <w:ins w:id="3810" w:author="Lauros Pajunen (Nokia)" w:date="2025-11-18T16:54:00Z" w16du:dateUtc="2025-11-18T22:54:00Z"/>
              </w:rPr>
            </w:pPr>
            <w:ins w:id="3811" w:author="Lauros Pajunen (Nokia)" w:date="2025-11-18T16:55:00Z" w16du:dateUtc="2025-11-18T22:55:00Z">
              <w:r>
                <w:t>ISM1</w:t>
              </w:r>
            </w:ins>
          </w:p>
        </w:tc>
        <w:tc>
          <w:tcPr>
            <w:tcW w:w="540" w:type="dxa"/>
            <w:vMerge/>
          </w:tcPr>
          <w:p w14:paraId="3265E859" w14:textId="77777777" w:rsidR="00475A72" w:rsidRDefault="00475A72" w:rsidP="00A56C3F">
            <w:pPr>
              <w:pStyle w:val="TAC"/>
              <w:rPr>
                <w:ins w:id="3812" w:author="Lauros Pajunen (Nokia)" w:date="2025-11-18T16:54:00Z" w16du:dateUtc="2025-11-18T22:54:00Z"/>
              </w:rPr>
            </w:pPr>
          </w:p>
        </w:tc>
        <w:tc>
          <w:tcPr>
            <w:tcW w:w="1010" w:type="dxa"/>
          </w:tcPr>
          <w:p w14:paraId="0A8F7EB2" w14:textId="39AAFFDE" w:rsidR="00475A72" w:rsidRDefault="00475A72" w:rsidP="00A56C3F">
            <w:pPr>
              <w:pStyle w:val="TAC"/>
              <w:rPr>
                <w:ins w:id="3813" w:author="Lauros Pajunen (Nokia)" w:date="2025-11-18T16:54:00Z" w16du:dateUtc="2025-11-18T22:54:00Z"/>
              </w:rPr>
            </w:pPr>
            <w:ins w:id="3814" w:author="Lauros Pajunen (Nokia)" w:date="2025-11-18T16:55:00Z" w16du:dateUtc="2025-11-18T22:55:00Z">
              <w:r>
                <w:t>cf=OSBA</w:t>
              </w:r>
            </w:ins>
          </w:p>
        </w:tc>
        <w:tc>
          <w:tcPr>
            <w:tcW w:w="2629" w:type="dxa"/>
          </w:tcPr>
          <w:p w14:paraId="3DFC1668" w14:textId="7026B9EB" w:rsidR="00475A72" w:rsidRDefault="00475A72" w:rsidP="00A56C3F">
            <w:pPr>
              <w:pStyle w:val="TAC"/>
              <w:rPr>
                <w:ins w:id="3815" w:author="Lauros Pajunen (Nokia)" w:date="2025-11-18T16:54:00Z" w16du:dateUtc="2025-11-18T22:54:00Z"/>
              </w:rPr>
            </w:pPr>
            <w:ins w:id="3816" w:author="Lauros Pajunen (Nokia)" w:date="2025-11-18T16:55:00Z" w16du:dateUtc="2025-11-18T22:55:00Z">
              <w:r w:rsidRPr="00B75EAE">
                <w:t>OSBA</w:t>
              </w:r>
              <w:r>
                <w:t xml:space="preserve"> ISM1 FOA planar</w:t>
              </w:r>
            </w:ins>
          </w:p>
        </w:tc>
        <w:tc>
          <w:tcPr>
            <w:tcW w:w="1843" w:type="dxa"/>
          </w:tcPr>
          <w:p w14:paraId="0AF45FE9" w14:textId="18B75726" w:rsidR="00475A72" w:rsidRDefault="00475A72" w:rsidP="00A56C3F">
            <w:pPr>
              <w:pStyle w:val="TAC"/>
              <w:rPr>
                <w:ins w:id="3817" w:author="Lauros Pajunen (Nokia)" w:date="2025-11-18T16:54:00Z" w16du:dateUtc="2025-11-18T22:54:00Z"/>
              </w:rPr>
            </w:pPr>
            <w:ins w:id="3818" w:author="Lauros Pajunen (Nokia)" w:date="2025-11-18T16:55:00Z" w16du:dateUtc="2025-11-18T22:55:00Z">
              <w:r>
                <w:rPr>
                  <w:lang w:val="en-US"/>
                </w:rPr>
                <w:t>ISM1_FOA_P</w:t>
              </w:r>
            </w:ins>
          </w:p>
        </w:tc>
      </w:tr>
      <w:tr w:rsidR="00475A72" w14:paraId="298E1276" w14:textId="77777777" w:rsidTr="0050159A">
        <w:trPr>
          <w:trHeight w:val="227"/>
          <w:jc w:val="center"/>
          <w:ins w:id="3819"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4F84FB8" w14:textId="77777777" w:rsidR="00475A72" w:rsidRDefault="00475A72" w:rsidP="00A56C3F">
            <w:pPr>
              <w:pStyle w:val="TAC"/>
              <w:rPr>
                <w:ins w:id="3820"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5174299" w14:textId="4C96FA23" w:rsidR="00475A72" w:rsidRPr="001E2CB6" w:rsidRDefault="00475A72" w:rsidP="00A2792B">
            <w:pPr>
              <w:pStyle w:val="TAL"/>
              <w:jc w:val="center"/>
              <w:rPr>
                <w:ins w:id="3821" w:author="Lauros Pajunen (Nokia)" w:date="2025-11-18T16:54:00Z" w16du:dateUtc="2025-11-18T22:54:00Z"/>
                <w:rFonts w:eastAsia="Arial"/>
              </w:rPr>
            </w:pPr>
            <w:ins w:id="3822" w:author="Lauros Pajunen (Nokia)" w:date="2025-11-18T16:55:00Z" w16du:dateUtc="2025-11-18T22:55:00Z">
              <w:r w:rsidRPr="00B75EAE">
                <w:t>ISM</w:t>
              </w:r>
              <w:r>
                <w:t>2</w:t>
              </w:r>
            </w:ins>
          </w:p>
        </w:tc>
        <w:tc>
          <w:tcPr>
            <w:tcW w:w="875" w:type="dxa"/>
            <w:tcBorders>
              <w:top w:val="single" w:sz="4" w:space="0" w:color="auto"/>
              <w:left w:val="single" w:sz="4" w:space="0" w:color="auto"/>
              <w:bottom w:val="single" w:sz="4" w:space="0" w:color="auto"/>
              <w:right w:val="single" w:sz="4" w:space="0" w:color="auto"/>
            </w:tcBorders>
          </w:tcPr>
          <w:p w14:paraId="1862D20F" w14:textId="5706E66F" w:rsidR="00475A72" w:rsidRDefault="00475A72" w:rsidP="00A56C3F">
            <w:pPr>
              <w:pStyle w:val="TAC"/>
              <w:rPr>
                <w:ins w:id="3823" w:author="Lauros Pajunen (Nokia)" w:date="2025-11-18T16:54:00Z" w16du:dateUtc="2025-11-18T22:54:00Z"/>
              </w:rPr>
            </w:pPr>
            <w:ins w:id="3824" w:author="Lauros Pajunen (Nokia)" w:date="2025-11-18T16:55:00Z" w16du:dateUtc="2025-11-18T22:55:00Z">
              <w:r>
                <w:t>ISM2</w:t>
              </w:r>
            </w:ins>
          </w:p>
        </w:tc>
        <w:tc>
          <w:tcPr>
            <w:tcW w:w="540" w:type="dxa"/>
            <w:vMerge/>
          </w:tcPr>
          <w:p w14:paraId="22214146" w14:textId="77777777" w:rsidR="00475A72" w:rsidRDefault="00475A72" w:rsidP="00A56C3F">
            <w:pPr>
              <w:pStyle w:val="TAC"/>
              <w:rPr>
                <w:ins w:id="3825" w:author="Lauros Pajunen (Nokia)" w:date="2025-11-18T16:54:00Z" w16du:dateUtc="2025-11-18T22:54:00Z"/>
              </w:rPr>
            </w:pPr>
          </w:p>
        </w:tc>
        <w:tc>
          <w:tcPr>
            <w:tcW w:w="1010" w:type="dxa"/>
          </w:tcPr>
          <w:p w14:paraId="70D1DA44" w14:textId="77777777" w:rsidR="00475A72" w:rsidRDefault="00475A72" w:rsidP="00A56C3F">
            <w:pPr>
              <w:pStyle w:val="TAC"/>
              <w:rPr>
                <w:ins w:id="3826" w:author="Lauros Pajunen (Nokia)" w:date="2025-11-18T16:54:00Z" w16du:dateUtc="2025-11-18T22:54:00Z"/>
              </w:rPr>
            </w:pPr>
          </w:p>
        </w:tc>
        <w:tc>
          <w:tcPr>
            <w:tcW w:w="2629" w:type="dxa"/>
          </w:tcPr>
          <w:p w14:paraId="3DAF599D" w14:textId="3EC3025F" w:rsidR="00475A72" w:rsidRDefault="00475A72" w:rsidP="00A56C3F">
            <w:pPr>
              <w:pStyle w:val="TAC"/>
              <w:rPr>
                <w:ins w:id="3827" w:author="Lauros Pajunen (Nokia)" w:date="2025-11-18T16:54:00Z" w16du:dateUtc="2025-11-18T22:54:00Z"/>
              </w:rPr>
            </w:pPr>
            <w:ins w:id="3828" w:author="Lauros Pajunen (Nokia)" w:date="2025-11-18T16:55:00Z" w16du:dateUtc="2025-11-18T22:55:00Z">
              <w:r w:rsidRPr="00B57D92">
                <w:t>OSBA ISM</w:t>
              </w:r>
              <w:r>
                <w:t>2</w:t>
              </w:r>
              <w:r w:rsidRPr="00B57D92">
                <w:t xml:space="preserve"> FOA planar</w:t>
              </w:r>
            </w:ins>
          </w:p>
        </w:tc>
        <w:tc>
          <w:tcPr>
            <w:tcW w:w="1843" w:type="dxa"/>
          </w:tcPr>
          <w:p w14:paraId="0B0DC011" w14:textId="5A3ECC61" w:rsidR="00475A72" w:rsidRDefault="00475A72" w:rsidP="00A56C3F">
            <w:pPr>
              <w:pStyle w:val="TAC"/>
              <w:rPr>
                <w:ins w:id="3829" w:author="Lauros Pajunen (Nokia)" w:date="2025-11-18T16:54:00Z" w16du:dateUtc="2025-11-18T22:54:00Z"/>
              </w:rPr>
            </w:pPr>
            <w:ins w:id="3830" w:author="Lauros Pajunen (Nokia)" w:date="2025-11-18T16:55:00Z" w16du:dateUtc="2025-11-18T22:55:00Z">
              <w:r w:rsidRPr="00846EB8">
                <w:rPr>
                  <w:lang w:val="en-US"/>
                </w:rPr>
                <w:t>ISM</w:t>
              </w:r>
              <w:r>
                <w:rPr>
                  <w:lang w:val="en-US"/>
                </w:rPr>
                <w:t>2</w:t>
              </w:r>
              <w:r w:rsidRPr="00846EB8">
                <w:rPr>
                  <w:lang w:val="en-US"/>
                </w:rPr>
                <w:t>_FOA_P</w:t>
              </w:r>
            </w:ins>
          </w:p>
        </w:tc>
      </w:tr>
      <w:tr w:rsidR="00475A72" w14:paraId="63D29B13" w14:textId="77777777" w:rsidTr="0050159A">
        <w:trPr>
          <w:trHeight w:val="227"/>
          <w:jc w:val="center"/>
          <w:ins w:id="3831"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4A66FAE1" w14:textId="77777777" w:rsidR="00475A72" w:rsidRDefault="00475A72" w:rsidP="00A56C3F">
            <w:pPr>
              <w:pStyle w:val="TAC"/>
              <w:rPr>
                <w:ins w:id="3832"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6BB3648D" w14:textId="36338539" w:rsidR="00475A72" w:rsidRPr="001E2CB6" w:rsidRDefault="00475A72" w:rsidP="00A2792B">
            <w:pPr>
              <w:pStyle w:val="TAL"/>
              <w:jc w:val="center"/>
              <w:rPr>
                <w:ins w:id="3833" w:author="Lauros Pajunen (Nokia)" w:date="2025-11-18T16:54:00Z" w16du:dateUtc="2025-11-18T22:54:00Z"/>
                <w:rFonts w:eastAsia="Arial"/>
              </w:rPr>
            </w:pPr>
            <w:ins w:id="3834" w:author="Lauros Pajunen (Nokia)" w:date="2025-11-18T16:55:00Z" w16du:dateUtc="2025-11-18T22:55:00Z">
              <w:r w:rsidRPr="00B75EAE">
                <w:t>ISM</w:t>
              </w:r>
              <w:r>
                <w:t>3</w:t>
              </w:r>
            </w:ins>
          </w:p>
        </w:tc>
        <w:tc>
          <w:tcPr>
            <w:tcW w:w="875" w:type="dxa"/>
            <w:tcBorders>
              <w:top w:val="single" w:sz="4" w:space="0" w:color="auto"/>
              <w:left w:val="single" w:sz="4" w:space="0" w:color="auto"/>
              <w:bottom w:val="single" w:sz="4" w:space="0" w:color="auto"/>
              <w:right w:val="single" w:sz="4" w:space="0" w:color="auto"/>
            </w:tcBorders>
          </w:tcPr>
          <w:p w14:paraId="5C2554C1" w14:textId="718AA954" w:rsidR="00475A72" w:rsidRDefault="00475A72" w:rsidP="00A56C3F">
            <w:pPr>
              <w:pStyle w:val="TAC"/>
              <w:rPr>
                <w:ins w:id="3835" w:author="Lauros Pajunen (Nokia)" w:date="2025-11-18T16:54:00Z" w16du:dateUtc="2025-11-18T22:54:00Z"/>
              </w:rPr>
            </w:pPr>
            <w:ins w:id="3836" w:author="Lauros Pajunen (Nokia)" w:date="2025-11-18T16:55:00Z" w16du:dateUtc="2025-11-18T22:55:00Z">
              <w:r>
                <w:t>ISM3</w:t>
              </w:r>
            </w:ins>
          </w:p>
        </w:tc>
        <w:tc>
          <w:tcPr>
            <w:tcW w:w="540" w:type="dxa"/>
            <w:vMerge/>
          </w:tcPr>
          <w:p w14:paraId="1F3160BC" w14:textId="77777777" w:rsidR="00475A72" w:rsidRDefault="00475A72" w:rsidP="00A56C3F">
            <w:pPr>
              <w:pStyle w:val="TAC"/>
              <w:rPr>
                <w:ins w:id="3837" w:author="Lauros Pajunen (Nokia)" w:date="2025-11-18T16:54:00Z" w16du:dateUtc="2025-11-18T22:54:00Z"/>
              </w:rPr>
            </w:pPr>
          </w:p>
        </w:tc>
        <w:tc>
          <w:tcPr>
            <w:tcW w:w="1010" w:type="dxa"/>
          </w:tcPr>
          <w:p w14:paraId="4458BFFF" w14:textId="77777777" w:rsidR="00475A72" w:rsidRDefault="00475A72" w:rsidP="00A56C3F">
            <w:pPr>
              <w:pStyle w:val="TAC"/>
              <w:rPr>
                <w:ins w:id="3838" w:author="Lauros Pajunen (Nokia)" w:date="2025-11-18T16:54:00Z" w16du:dateUtc="2025-11-18T22:54:00Z"/>
              </w:rPr>
            </w:pPr>
          </w:p>
        </w:tc>
        <w:tc>
          <w:tcPr>
            <w:tcW w:w="2629" w:type="dxa"/>
          </w:tcPr>
          <w:p w14:paraId="1BCA8037" w14:textId="6F8F029C" w:rsidR="00475A72" w:rsidRDefault="00475A72" w:rsidP="00A56C3F">
            <w:pPr>
              <w:pStyle w:val="TAC"/>
              <w:rPr>
                <w:ins w:id="3839" w:author="Lauros Pajunen (Nokia)" w:date="2025-11-18T16:54:00Z" w16du:dateUtc="2025-11-18T22:54:00Z"/>
              </w:rPr>
            </w:pPr>
            <w:ins w:id="3840" w:author="Lauros Pajunen (Nokia)" w:date="2025-11-18T16:55:00Z" w16du:dateUtc="2025-11-18T22:55:00Z">
              <w:r w:rsidRPr="00B57D92">
                <w:t>OSBA ISM</w:t>
              </w:r>
              <w:r>
                <w:t>3</w:t>
              </w:r>
              <w:r w:rsidRPr="00B57D92">
                <w:t xml:space="preserve"> FOA planar</w:t>
              </w:r>
            </w:ins>
          </w:p>
        </w:tc>
        <w:tc>
          <w:tcPr>
            <w:tcW w:w="1843" w:type="dxa"/>
          </w:tcPr>
          <w:p w14:paraId="42A58B02" w14:textId="5C6407B1" w:rsidR="00475A72" w:rsidRDefault="00475A72" w:rsidP="00A56C3F">
            <w:pPr>
              <w:pStyle w:val="TAC"/>
              <w:rPr>
                <w:ins w:id="3841" w:author="Lauros Pajunen (Nokia)" w:date="2025-11-18T16:54:00Z" w16du:dateUtc="2025-11-18T22:54:00Z"/>
              </w:rPr>
            </w:pPr>
            <w:ins w:id="3842" w:author="Lauros Pajunen (Nokia)" w:date="2025-11-18T16:55:00Z" w16du:dateUtc="2025-11-18T22:55:00Z">
              <w:r w:rsidRPr="00846EB8">
                <w:rPr>
                  <w:lang w:val="en-US"/>
                </w:rPr>
                <w:t>ISM</w:t>
              </w:r>
              <w:r>
                <w:rPr>
                  <w:lang w:val="en-US"/>
                </w:rPr>
                <w:t>3</w:t>
              </w:r>
              <w:r w:rsidRPr="00846EB8">
                <w:rPr>
                  <w:lang w:val="en-US"/>
                </w:rPr>
                <w:t>_FOA_P</w:t>
              </w:r>
            </w:ins>
          </w:p>
        </w:tc>
      </w:tr>
      <w:tr w:rsidR="00475A72" w14:paraId="3CD290EC" w14:textId="77777777" w:rsidTr="0050159A">
        <w:trPr>
          <w:trHeight w:val="227"/>
          <w:jc w:val="center"/>
          <w:ins w:id="3843"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1940F75" w14:textId="77777777" w:rsidR="00475A72" w:rsidRDefault="00475A72" w:rsidP="00A56C3F">
            <w:pPr>
              <w:pStyle w:val="TAC"/>
              <w:rPr>
                <w:ins w:id="3844"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4821B007" w14:textId="0487F63C" w:rsidR="00475A72" w:rsidRPr="001E2CB6" w:rsidRDefault="00475A72" w:rsidP="00A2792B">
            <w:pPr>
              <w:pStyle w:val="TAL"/>
              <w:jc w:val="center"/>
              <w:rPr>
                <w:ins w:id="3845" w:author="Lauros Pajunen (Nokia)" w:date="2025-11-18T16:54:00Z" w16du:dateUtc="2025-11-18T22:54:00Z"/>
                <w:rFonts w:eastAsia="Arial"/>
              </w:rPr>
            </w:pPr>
            <w:ins w:id="3846" w:author="Lauros Pajunen (Nokia)" w:date="2025-11-18T16:55:00Z" w16du:dateUtc="2025-11-18T22:55:00Z">
              <w:r w:rsidRPr="00B75EAE">
                <w:t>ISM</w:t>
              </w:r>
              <w:r>
                <w:t>4</w:t>
              </w:r>
            </w:ins>
          </w:p>
        </w:tc>
        <w:tc>
          <w:tcPr>
            <w:tcW w:w="875" w:type="dxa"/>
            <w:tcBorders>
              <w:top w:val="single" w:sz="4" w:space="0" w:color="auto"/>
              <w:left w:val="single" w:sz="4" w:space="0" w:color="auto"/>
              <w:bottom w:val="single" w:sz="4" w:space="0" w:color="auto"/>
              <w:right w:val="single" w:sz="4" w:space="0" w:color="auto"/>
            </w:tcBorders>
          </w:tcPr>
          <w:p w14:paraId="4F6AE30B" w14:textId="6EFE029B" w:rsidR="00475A72" w:rsidRDefault="00475A72" w:rsidP="00A56C3F">
            <w:pPr>
              <w:pStyle w:val="TAC"/>
              <w:rPr>
                <w:ins w:id="3847" w:author="Lauros Pajunen (Nokia)" w:date="2025-11-18T16:54:00Z" w16du:dateUtc="2025-11-18T22:54:00Z"/>
              </w:rPr>
            </w:pPr>
            <w:ins w:id="3848" w:author="Lauros Pajunen (Nokia)" w:date="2025-11-18T16:55:00Z" w16du:dateUtc="2025-11-18T22:55:00Z">
              <w:r>
                <w:t>ISM4</w:t>
              </w:r>
            </w:ins>
          </w:p>
        </w:tc>
        <w:tc>
          <w:tcPr>
            <w:tcW w:w="540" w:type="dxa"/>
            <w:vMerge/>
          </w:tcPr>
          <w:p w14:paraId="5295096B" w14:textId="77777777" w:rsidR="00475A72" w:rsidRDefault="00475A72" w:rsidP="00A56C3F">
            <w:pPr>
              <w:pStyle w:val="TAC"/>
              <w:rPr>
                <w:ins w:id="3849" w:author="Lauros Pajunen (Nokia)" w:date="2025-11-18T16:54:00Z" w16du:dateUtc="2025-11-18T22:54:00Z"/>
              </w:rPr>
            </w:pPr>
          </w:p>
        </w:tc>
        <w:tc>
          <w:tcPr>
            <w:tcW w:w="1010" w:type="dxa"/>
          </w:tcPr>
          <w:p w14:paraId="3A972158" w14:textId="77777777" w:rsidR="00475A72" w:rsidRDefault="00475A72" w:rsidP="00A56C3F">
            <w:pPr>
              <w:pStyle w:val="TAC"/>
              <w:rPr>
                <w:ins w:id="3850" w:author="Lauros Pajunen (Nokia)" w:date="2025-11-18T16:54:00Z" w16du:dateUtc="2025-11-18T22:54:00Z"/>
              </w:rPr>
            </w:pPr>
          </w:p>
        </w:tc>
        <w:tc>
          <w:tcPr>
            <w:tcW w:w="2629" w:type="dxa"/>
          </w:tcPr>
          <w:p w14:paraId="52E6EDC8" w14:textId="21B6F7F6" w:rsidR="00475A72" w:rsidRDefault="00475A72" w:rsidP="00A56C3F">
            <w:pPr>
              <w:pStyle w:val="TAC"/>
              <w:rPr>
                <w:ins w:id="3851" w:author="Lauros Pajunen (Nokia)" w:date="2025-11-18T16:54:00Z" w16du:dateUtc="2025-11-18T22:54:00Z"/>
              </w:rPr>
            </w:pPr>
            <w:ins w:id="3852" w:author="Lauros Pajunen (Nokia)" w:date="2025-11-18T16:55:00Z" w16du:dateUtc="2025-11-18T22:55:00Z">
              <w:r w:rsidRPr="00B57D92">
                <w:t>OSBA ISM</w:t>
              </w:r>
              <w:r>
                <w:t>4</w:t>
              </w:r>
              <w:r w:rsidRPr="00B57D92">
                <w:t xml:space="preserve"> FOA planar</w:t>
              </w:r>
            </w:ins>
          </w:p>
        </w:tc>
        <w:tc>
          <w:tcPr>
            <w:tcW w:w="1843" w:type="dxa"/>
          </w:tcPr>
          <w:p w14:paraId="003CF012" w14:textId="03535164" w:rsidR="00475A72" w:rsidRDefault="00475A72" w:rsidP="00A56C3F">
            <w:pPr>
              <w:pStyle w:val="TAC"/>
              <w:rPr>
                <w:ins w:id="3853" w:author="Lauros Pajunen (Nokia)" w:date="2025-11-18T16:54:00Z" w16du:dateUtc="2025-11-18T22:54:00Z"/>
              </w:rPr>
            </w:pPr>
            <w:ins w:id="3854" w:author="Lauros Pajunen (Nokia)" w:date="2025-11-18T16:55:00Z" w16du:dateUtc="2025-11-18T22:55:00Z">
              <w:r w:rsidRPr="00846EB8">
                <w:rPr>
                  <w:lang w:val="en-US"/>
                </w:rPr>
                <w:t>ISM</w:t>
              </w:r>
              <w:r>
                <w:rPr>
                  <w:lang w:val="en-US"/>
                </w:rPr>
                <w:t>4</w:t>
              </w:r>
              <w:r w:rsidRPr="00846EB8">
                <w:rPr>
                  <w:lang w:val="en-US"/>
                </w:rPr>
                <w:t>_FOA_P</w:t>
              </w:r>
            </w:ins>
          </w:p>
        </w:tc>
      </w:tr>
      <w:tr w:rsidR="00475A72" w14:paraId="5E2FAF8D" w14:textId="77777777" w:rsidTr="0050159A">
        <w:trPr>
          <w:trHeight w:val="227"/>
          <w:jc w:val="center"/>
          <w:ins w:id="3855"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50E71EB" w14:textId="77777777" w:rsidR="00475A72" w:rsidRDefault="00475A72" w:rsidP="00A56C3F">
            <w:pPr>
              <w:pStyle w:val="TAC"/>
              <w:rPr>
                <w:ins w:id="3856"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463537D6" w14:textId="2E662592" w:rsidR="00475A72" w:rsidRPr="001E2CB6" w:rsidRDefault="00475A72" w:rsidP="00A2792B">
            <w:pPr>
              <w:pStyle w:val="TAL"/>
              <w:jc w:val="center"/>
              <w:rPr>
                <w:ins w:id="3857" w:author="Lauros Pajunen (Nokia)" w:date="2025-11-18T16:54:00Z" w16du:dateUtc="2025-11-18T22:54:00Z"/>
                <w:rFonts w:eastAsia="Arial"/>
              </w:rPr>
            </w:pPr>
            <w:ins w:id="3858" w:author="Lauros Pajunen (Nokia)" w:date="2025-11-18T16:55:00Z" w16du:dateUtc="2025-11-18T22:55:00Z">
              <w:r w:rsidRPr="00B75EAE">
                <w:t>ISM</w:t>
              </w:r>
              <w:r>
                <w:t>1 extended metadata</w:t>
              </w:r>
            </w:ins>
          </w:p>
        </w:tc>
        <w:tc>
          <w:tcPr>
            <w:tcW w:w="875" w:type="dxa"/>
            <w:tcBorders>
              <w:top w:val="single" w:sz="4" w:space="0" w:color="auto"/>
              <w:left w:val="single" w:sz="4" w:space="0" w:color="auto"/>
              <w:bottom w:val="single" w:sz="4" w:space="0" w:color="auto"/>
              <w:right w:val="single" w:sz="4" w:space="0" w:color="auto"/>
            </w:tcBorders>
          </w:tcPr>
          <w:p w14:paraId="02ABE323" w14:textId="1FBC2D62" w:rsidR="00475A72" w:rsidRDefault="00475A72" w:rsidP="00A56C3F">
            <w:pPr>
              <w:pStyle w:val="TAC"/>
              <w:rPr>
                <w:ins w:id="3859" w:author="Lauros Pajunen (Nokia)" w:date="2025-11-18T16:54:00Z" w16du:dateUtc="2025-11-18T22:54:00Z"/>
              </w:rPr>
            </w:pPr>
            <w:ins w:id="3860" w:author="Lauros Pajunen (Nokia)" w:date="2025-11-18T16:55:00Z" w16du:dateUtc="2025-11-18T22:55:00Z">
              <w:r>
                <w:t>ISM1_ext</w:t>
              </w:r>
            </w:ins>
          </w:p>
        </w:tc>
        <w:tc>
          <w:tcPr>
            <w:tcW w:w="540" w:type="dxa"/>
            <w:vMerge/>
          </w:tcPr>
          <w:p w14:paraId="173579C1" w14:textId="77777777" w:rsidR="00475A72" w:rsidRDefault="00475A72" w:rsidP="00A56C3F">
            <w:pPr>
              <w:pStyle w:val="TAC"/>
              <w:rPr>
                <w:ins w:id="3861" w:author="Lauros Pajunen (Nokia)" w:date="2025-11-18T16:54:00Z" w16du:dateUtc="2025-11-18T22:54:00Z"/>
              </w:rPr>
            </w:pPr>
          </w:p>
        </w:tc>
        <w:tc>
          <w:tcPr>
            <w:tcW w:w="1010" w:type="dxa"/>
          </w:tcPr>
          <w:p w14:paraId="798C91E4" w14:textId="77777777" w:rsidR="00475A72" w:rsidRDefault="00475A72" w:rsidP="00A56C3F">
            <w:pPr>
              <w:pStyle w:val="TAC"/>
              <w:rPr>
                <w:ins w:id="3862" w:author="Lauros Pajunen (Nokia)" w:date="2025-11-18T16:54:00Z" w16du:dateUtc="2025-11-18T22:54:00Z"/>
              </w:rPr>
            </w:pPr>
          </w:p>
        </w:tc>
        <w:tc>
          <w:tcPr>
            <w:tcW w:w="2629" w:type="dxa"/>
          </w:tcPr>
          <w:p w14:paraId="20C5D230" w14:textId="1125BCD4" w:rsidR="00475A72" w:rsidRDefault="00475A72" w:rsidP="00A56C3F">
            <w:pPr>
              <w:pStyle w:val="TAC"/>
              <w:rPr>
                <w:ins w:id="3863" w:author="Lauros Pajunen (Nokia)" w:date="2025-11-18T16:54:00Z" w16du:dateUtc="2025-11-18T22:54:00Z"/>
              </w:rPr>
            </w:pPr>
            <w:ins w:id="3864" w:author="Lauros Pajunen (Nokia)" w:date="2025-11-18T16:55:00Z" w16du:dateUtc="2025-11-18T22:55:00Z">
              <w:r w:rsidRPr="00B75EAE">
                <w:t>OSBA</w:t>
              </w:r>
              <w:r>
                <w:t xml:space="preserve"> ISM1 FOA</w:t>
              </w:r>
            </w:ins>
          </w:p>
        </w:tc>
        <w:tc>
          <w:tcPr>
            <w:tcW w:w="1843" w:type="dxa"/>
          </w:tcPr>
          <w:p w14:paraId="601D46BD" w14:textId="6FC9DBA4" w:rsidR="00475A72" w:rsidRDefault="00475A72" w:rsidP="00A56C3F">
            <w:pPr>
              <w:pStyle w:val="TAC"/>
              <w:rPr>
                <w:ins w:id="3865" w:author="Lauros Pajunen (Nokia)" w:date="2025-11-18T16:54:00Z" w16du:dateUtc="2025-11-18T22:54:00Z"/>
              </w:rPr>
            </w:pPr>
            <w:ins w:id="3866" w:author="Lauros Pajunen (Nokia)" w:date="2025-11-18T16:55:00Z" w16du:dateUtc="2025-11-18T22:55:00Z">
              <w:r w:rsidRPr="00265C22">
                <w:rPr>
                  <w:lang w:val="en-US"/>
                </w:rPr>
                <w:t>ISM1_FOA</w:t>
              </w:r>
            </w:ins>
          </w:p>
        </w:tc>
      </w:tr>
      <w:tr w:rsidR="00475A72" w14:paraId="4C416DCA" w14:textId="77777777" w:rsidTr="0050159A">
        <w:trPr>
          <w:trHeight w:val="227"/>
          <w:jc w:val="center"/>
          <w:ins w:id="3867"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66EADD4" w14:textId="77777777" w:rsidR="00475A72" w:rsidRDefault="00475A72" w:rsidP="00A56C3F">
            <w:pPr>
              <w:pStyle w:val="TAC"/>
              <w:rPr>
                <w:ins w:id="3868"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F0F96A7" w14:textId="2DFC1F7C" w:rsidR="00475A72" w:rsidRPr="001E2CB6" w:rsidRDefault="00475A72" w:rsidP="00A2792B">
            <w:pPr>
              <w:pStyle w:val="TAL"/>
              <w:jc w:val="center"/>
              <w:rPr>
                <w:ins w:id="3869" w:author="Lauros Pajunen (Nokia)" w:date="2025-11-18T16:54:00Z" w16du:dateUtc="2025-11-18T22:54:00Z"/>
                <w:rFonts w:eastAsia="Arial"/>
              </w:rPr>
            </w:pPr>
            <w:ins w:id="3870" w:author="Lauros Pajunen (Nokia)" w:date="2025-11-18T16:55:00Z" w16du:dateUtc="2025-11-18T22:55:00Z">
              <w:r w:rsidRPr="00B75EAE">
                <w:t>ISM</w:t>
              </w:r>
              <w:r>
                <w:t>2 extended metadata</w:t>
              </w:r>
            </w:ins>
          </w:p>
        </w:tc>
        <w:tc>
          <w:tcPr>
            <w:tcW w:w="875" w:type="dxa"/>
            <w:tcBorders>
              <w:top w:val="single" w:sz="4" w:space="0" w:color="auto"/>
              <w:left w:val="single" w:sz="4" w:space="0" w:color="auto"/>
              <w:bottom w:val="single" w:sz="4" w:space="0" w:color="auto"/>
              <w:right w:val="single" w:sz="4" w:space="0" w:color="auto"/>
            </w:tcBorders>
          </w:tcPr>
          <w:p w14:paraId="54134914" w14:textId="3C50AA18" w:rsidR="00475A72" w:rsidRDefault="00475A72" w:rsidP="00A56C3F">
            <w:pPr>
              <w:pStyle w:val="TAC"/>
              <w:rPr>
                <w:ins w:id="3871" w:author="Lauros Pajunen (Nokia)" w:date="2025-11-18T16:54:00Z" w16du:dateUtc="2025-11-18T22:54:00Z"/>
              </w:rPr>
            </w:pPr>
            <w:ins w:id="3872" w:author="Lauros Pajunen (Nokia)" w:date="2025-11-18T16:55:00Z" w16du:dateUtc="2025-11-18T22:55:00Z">
              <w:r>
                <w:t>ISM2_ext</w:t>
              </w:r>
            </w:ins>
          </w:p>
        </w:tc>
        <w:tc>
          <w:tcPr>
            <w:tcW w:w="540" w:type="dxa"/>
            <w:vMerge/>
          </w:tcPr>
          <w:p w14:paraId="02E757E4" w14:textId="77777777" w:rsidR="00475A72" w:rsidRDefault="00475A72" w:rsidP="00A56C3F">
            <w:pPr>
              <w:pStyle w:val="TAC"/>
              <w:rPr>
                <w:ins w:id="3873" w:author="Lauros Pajunen (Nokia)" w:date="2025-11-18T16:54:00Z" w16du:dateUtc="2025-11-18T22:54:00Z"/>
              </w:rPr>
            </w:pPr>
          </w:p>
        </w:tc>
        <w:tc>
          <w:tcPr>
            <w:tcW w:w="1010" w:type="dxa"/>
          </w:tcPr>
          <w:p w14:paraId="00236E38" w14:textId="77777777" w:rsidR="00475A72" w:rsidRDefault="00475A72" w:rsidP="00A56C3F">
            <w:pPr>
              <w:pStyle w:val="TAC"/>
              <w:rPr>
                <w:ins w:id="3874" w:author="Lauros Pajunen (Nokia)" w:date="2025-11-18T16:54:00Z" w16du:dateUtc="2025-11-18T22:54:00Z"/>
              </w:rPr>
            </w:pPr>
          </w:p>
        </w:tc>
        <w:tc>
          <w:tcPr>
            <w:tcW w:w="2629" w:type="dxa"/>
          </w:tcPr>
          <w:p w14:paraId="6A480A26" w14:textId="7D9A3095" w:rsidR="00475A72" w:rsidRDefault="00475A72" w:rsidP="00A56C3F">
            <w:pPr>
              <w:pStyle w:val="TAC"/>
              <w:rPr>
                <w:ins w:id="3875" w:author="Lauros Pajunen (Nokia)" w:date="2025-11-18T16:54:00Z" w16du:dateUtc="2025-11-18T22:54:00Z"/>
              </w:rPr>
            </w:pPr>
            <w:ins w:id="3876" w:author="Lauros Pajunen (Nokia)" w:date="2025-11-18T16:55:00Z" w16du:dateUtc="2025-11-18T22:55:00Z">
              <w:r w:rsidRPr="00B57D92">
                <w:t>OSBA ISM</w:t>
              </w:r>
              <w:r>
                <w:t>2</w:t>
              </w:r>
              <w:r w:rsidRPr="00B57D92">
                <w:t xml:space="preserve"> FOA</w:t>
              </w:r>
            </w:ins>
          </w:p>
        </w:tc>
        <w:tc>
          <w:tcPr>
            <w:tcW w:w="1843" w:type="dxa"/>
          </w:tcPr>
          <w:p w14:paraId="68BA404B" w14:textId="1F46CA7A" w:rsidR="00475A72" w:rsidRDefault="00475A72" w:rsidP="00A56C3F">
            <w:pPr>
              <w:pStyle w:val="TAC"/>
              <w:rPr>
                <w:ins w:id="3877" w:author="Lauros Pajunen (Nokia)" w:date="2025-11-18T16:54:00Z" w16du:dateUtc="2025-11-18T22:54:00Z"/>
              </w:rPr>
            </w:pPr>
            <w:ins w:id="3878" w:author="Lauros Pajunen (Nokia)" w:date="2025-11-18T16:55:00Z" w16du:dateUtc="2025-11-18T22:55:00Z">
              <w:r w:rsidRPr="00265C22">
                <w:rPr>
                  <w:lang w:val="en-US"/>
                </w:rPr>
                <w:t>ISM</w:t>
              </w:r>
              <w:r>
                <w:rPr>
                  <w:lang w:val="en-US"/>
                </w:rPr>
                <w:t>2</w:t>
              </w:r>
              <w:r w:rsidRPr="00265C22">
                <w:rPr>
                  <w:lang w:val="en-US"/>
                </w:rPr>
                <w:t>_FOA</w:t>
              </w:r>
            </w:ins>
          </w:p>
        </w:tc>
      </w:tr>
      <w:tr w:rsidR="00475A72" w14:paraId="4EA98E4C" w14:textId="77777777" w:rsidTr="0050159A">
        <w:trPr>
          <w:trHeight w:val="227"/>
          <w:jc w:val="center"/>
          <w:ins w:id="3879"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51DB17B" w14:textId="77777777" w:rsidR="00475A72" w:rsidRDefault="00475A72" w:rsidP="00A56C3F">
            <w:pPr>
              <w:pStyle w:val="TAC"/>
              <w:rPr>
                <w:ins w:id="3880"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F2E8004" w14:textId="79D27805" w:rsidR="00475A72" w:rsidRPr="001E2CB6" w:rsidRDefault="00475A72" w:rsidP="00A2792B">
            <w:pPr>
              <w:pStyle w:val="TAL"/>
              <w:jc w:val="center"/>
              <w:rPr>
                <w:ins w:id="3881" w:author="Lauros Pajunen (Nokia)" w:date="2025-11-18T16:54:00Z" w16du:dateUtc="2025-11-18T22:54:00Z"/>
                <w:rFonts w:eastAsia="Arial"/>
              </w:rPr>
            </w:pPr>
            <w:ins w:id="3882" w:author="Lauros Pajunen (Nokia)" w:date="2025-11-18T16:55:00Z" w16du:dateUtc="2025-11-18T22:55:00Z">
              <w:r w:rsidRPr="00B75EAE">
                <w:t>ISM</w:t>
              </w:r>
              <w:r>
                <w:t>3 extended metadata</w:t>
              </w:r>
            </w:ins>
          </w:p>
        </w:tc>
        <w:tc>
          <w:tcPr>
            <w:tcW w:w="875" w:type="dxa"/>
            <w:tcBorders>
              <w:top w:val="single" w:sz="4" w:space="0" w:color="auto"/>
              <w:left w:val="single" w:sz="4" w:space="0" w:color="auto"/>
              <w:bottom w:val="single" w:sz="4" w:space="0" w:color="auto"/>
              <w:right w:val="single" w:sz="4" w:space="0" w:color="auto"/>
            </w:tcBorders>
          </w:tcPr>
          <w:p w14:paraId="15F20C79" w14:textId="1A533F85" w:rsidR="00475A72" w:rsidRDefault="00475A72" w:rsidP="00A56C3F">
            <w:pPr>
              <w:pStyle w:val="TAC"/>
              <w:rPr>
                <w:ins w:id="3883" w:author="Lauros Pajunen (Nokia)" w:date="2025-11-18T16:54:00Z" w16du:dateUtc="2025-11-18T22:54:00Z"/>
              </w:rPr>
            </w:pPr>
            <w:ins w:id="3884" w:author="Lauros Pajunen (Nokia)" w:date="2025-11-18T16:55:00Z" w16du:dateUtc="2025-11-18T22:55:00Z">
              <w:r>
                <w:t>ISM3_ext</w:t>
              </w:r>
            </w:ins>
          </w:p>
        </w:tc>
        <w:tc>
          <w:tcPr>
            <w:tcW w:w="540" w:type="dxa"/>
            <w:vMerge/>
          </w:tcPr>
          <w:p w14:paraId="01D52A78" w14:textId="77777777" w:rsidR="00475A72" w:rsidRDefault="00475A72" w:rsidP="00A56C3F">
            <w:pPr>
              <w:pStyle w:val="TAC"/>
              <w:rPr>
                <w:ins w:id="3885" w:author="Lauros Pajunen (Nokia)" w:date="2025-11-18T16:54:00Z" w16du:dateUtc="2025-11-18T22:54:00Z"/>
              </w:rPr>
            </w:pPr>
          </w:p>
        </w:tc>
        <w:tc>
          <w:tcPr>
            <w:tcW w:w="1010" w:type="dxa"/>
          </w:tcPr>
          <w:p w14:paraId="69CAED05" w14:textId="77777777" w:rsidR="00475A72" w:rsidRDefault="00475A72" w:rsidP="00A56C3F">
            <w:pPr>
              <w:pStyle w:val="TAC"/>
              <w:rPr>
                <w:ins w:id="3886" w:author="Lauros Pajunen (Nokia)" w:date="2025-11-18T16:54:00Z" w16du:dateUtc="2025-11-18T22:54:00Z"/>
              </w:rPr>
            </w:pPr>
          </w:p>
        </w:tc>
        <w:tc>
          <w:tcPr>
            <w:tcW w:w="2629" w:type="dxa"/>
          </w:tcPr>
          <w:p w14:paraId="28F3D833" w14:textId="06B893C8" w:rsidR="00475A72" w:rsidRDefault="00475A72" w:rsidP="00A56C3F">
            <w:pPr>
              <w:pStyle w:val="TAC"/>
              <w:rPr>
                <w:ins w:id="3887" w:author="Lauros Pajunen (Nokia)" w:date="2025-11-18T16:54:00Z" w16du:dateUtc="2025-11-18T22:54:00Z"/>
              </w:rPr>
            </w:pPr>
            <w:ins w:id="3888" w:author="Lauros Pajunen (Nokia)" w:date="2025-11-18T16:55:00Z" w16du:dateUtc="2025-11-18T22:55:00Z">
              <w:r w:rsidRPr="00B57D92">
                <w:t>OSBA ISM</w:t>
              </w:r>
              <w:r>
                <w:t>3</w:t>
              </w:r>
              <w:r w:rsidRPr="00B57D92">
                <w:t xml:space="preserve"> FOA</w:t>
              </w:r>
            </w:ins>
          </w:p>
        </w:tc>
        <w:tc>
          <w:tcPr>
            <w:tcW w:w="1843" w:type="dxa"/>
          </w:tcPr>
          <w:p w14:paraId="2DB9DEEA" w14:textId="720A178D" w:rsidR="00475A72" w:rsidRDefault="00475A72" w:rsidP="00A56C3F">
            <w:pPr>
              <w:pStyle w:val="TAC"/>
              <w:rPr>
                <w:ins w:id="3889" w:author="Lauros Pajunen (Nokia)" w:date="2025-11-18T16:54:00Z" w16du:dateUtc="2025-11-18T22:54:00Z"/>
              </w:rPr>
            </w:pPr>
            <w:ins w:id="3890" w:author="Lauros Pajunen (Nokia)" w:date="2025-11-18T16:55:00Z" w16du:dateUtc="2025-11-18T22:55:00Z">
              <w:r w:rsidRPr="00265C22">
                <w:rPr>
                  <w:lang w:val="en-US"/>
                </w:rPr>
                <w:t>ISM</w:t>
              </w:r>
              <w:r>
                <w:rPr>
                  <w:lang w:val="en-US"/>
                </w:rPr>
                <w:t>3</w:t>
              </w:r>
              <w:r w:rsidRPr="00265C22">
                <w:rPr>
                  <w:lang w:val="en-US"/>
                </w:rPr>
                <w:t>_FOA</w:t>
              </w:r>
            </w:ins>
          </w:p>
        </w:tc>
      </w:tr>
      <w:tr w:rsidR="00475A72" w14:paraId="624CC00C" w14:textId="77777777" w:rsidTr="0050159A">
        <w:trPr>
          <w:trHeight w:val="227"/>
          <w:jc w:val="center"/>
          <w:ins w:id="3891"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59C4EAE6" w14:textId="77777777" w:rsidR="00475A72" w:rsidRDefault="00475A72" w:rsidP="00A56C3F">
            <w:pPr>
              <w:pStyle w:val="TAC"/>
              <w:rPr>
                <w:ins w:id="3892"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2746BF8" w14:textId="08366966" w:rsidR="00475A72" w:rsidRPr="001E2CB6" w:rsidRDefault="00475A72" w:rsidP="00A2792B">
            <w:pPr>
              <w:pStyle w:val="TAL"/>
              <w:jc w:val="center"/>
              <w:rPr>
                <w:ins w:id="3893" w:author="Lauros Pajunen (Nokia)" w:date="2025-11-18T16:54:00Z" w16du:dateUtc="2025-11-18T22:54:00Z"/>
                <w:rFonts w:eastAsia="Arial"/>
              </w:rPr>
            </w:pPr>
            <w:ins w:id="3894" w:author="Lauros Pajunen (Nokia)" w:date="2025-11-18T16:55:00Z" w16du:dateUtc="2025-11-18T22:55:00Z">
              <w:r w:rsidRPr="00B75EAE">
                <w:t>ISM</w:t>
              </w:r>
              <w:r>
                <w:t>4 extended metadata</w:t>
              </w:r>
            </w:ins>
          </w:p>
        </w:tc>
        <w:tc>
          <w:tcPr>
            <w:tcW w:w="875" w:type="dxa"/>
            <w:tcBorders>
              <w:top w:val="single" w:sz="4" w:space="0" w:color="auto"/>
              <w:left w:val="single" w:sz="4" w:space="0" w:color="auto"/>
              <w:bottom w:val="single" w:sz="4" w:space="0" w:color="auto"/>
              <w:right w:val="single" w:sz="4" w:space="0" w:color="auto"/>
            </w:tcBorders>
          </w:tcPr>
          <w:p w14:paraId="775EF0F1" w14:textId="2A761432" w:rsidR="00475A72" w:rsidRDefault="00475A72" w:rsidP="00A56C3F">
            <w:pPr>
              <w:pStyle w:val="TAC"/>
              <w:rPr>
                <w:ins w:id="3895" w:author="Lauros Pajunen (Nokia)" w:date="2025-11-18T16:54:00Z" w16du:dateUtc="2025-11-18T22:54:00Z"/>
              </w:rPr>
            </w:pPr>
            <w:ins w:id="3896" w:author="Lauros Pajunen (Nokia)" w:date="2025-11-18T16:55:00Z" w16du:dateUtc="2025-11-18T22:55:00Z">
              <w:r>
                <w:t>ISM4_ext</w:t>
              </w:r>
            </w:ins>
          </w:p>
        </w:tc>
        <w:tc>
          <w:tcPr>
            <w:tcW w:w="540" w:type="dxa"/>
            <w:vMerge/>
          </w:tcPr>
          <w:p w14:paraId="104E4451" w14:textId="77777777" w:rsidR="00475A72" w:rsidRDefault="00475A72" w:rsidP="00A56C3F">
            <w:pPr>
              <w:pStyle w:val="TAC"/>
              <w:rPr>
                <w:ins w:id="3897" w:author="Lauros Pajunen (Nokia)" w:date="2025-11-18T16:54:00Z" w16du:dateUtc="2025-11-18T22:54:00Z"/>
              </w:rPr>
            </w:pPr>
          </w:p>
        </w:tc>
        <w:tc>
          <w:tcPr>
            <w:tcW w:w="1010" w:type="dxa"/>
          </w:tcPr>
          <w:p w14:paraId="259F8728" w14:textId="77777777" w:rsidR="00475A72" w:rsidRDefault="00475A72" w:rsidP="00A56C3F">
            <w:pPr>
              <w:pStyle w:val="TAC"/>
              <w:rPr>
                <w:ins w:id="3898" w:author="Lauros Pajunen (Nokia)" w:date="2025-11-18T16:54:00Z" w16du:dateUtc="2025-11-18T22:54:00Z"/>
              </w:rPr>
            </w:pPr>
          </w:p>
        </w:tc>
        <w:tc>
          <w:tcPr>
            <w:tcW w:w="2629" w:type="dxa"/>
          </w:tcPr>
          <w:p w14:paraId="7410D80E" w14:textId="0EF1871A" w:rsidR="00475A72" w:rsidRDefault="00475A72" w:rsidP="00A56C3F">
            <w:pPr>
              <w:pStyle w:val="TAC"/>
              <w:rPr>
                <w:ins w:id="3899" w:author="Lauros Pajunen (Nokia)" w:date="2025-11-18T16:54:00Z" w16du:dateUtc="2025-11-18T22:54:00Z"/>
              </w:rPr>
            </w:pPr>
            <w:ins w:id="3900" w:author="Lauros Pajunen (Nokia)" w:date="2025-11-18T16:55:00Z" w16du:dateUtc="2025-11-18T22:55:00Z">
              <w:r w:rsidRPr="00B57D92">
                <w:t>OSBA ISM</w:t>
              </w:r>
              <w:r>
                <w:t>4</w:t>
              </w:r>
              <w:r w:rsidRPr="00B57D92">
                <w:t xml:space="preserve"> FOA</w:t>
              </w:r>
            </w:ins>
          </w:p>
        </w:tc>
        <w:tc>
          <w:tcPr>
            <w:tcW w:w="1843" w:type="dxa"/>
          </w:tcPr>
          <w:p w14:paraId="453D78B6" w14:textId="62D8A81E" w:rsidR="00475A72" w:rsidRDefault="00475A72" w:rsidP="00A56C3F">
            <w:pPr>
              <w:pStyle w:val="TAC"/>
              <w:rPr>
                <w:ins w:id="3901" w:author="Lauros Pajunen (Nokia)" w:date="2025-11-18T16:54:00Z" w16du:dateUtc="2025-11-18T22:54:00Z"/>
              </w:rPr>
            </w:pPr>
            <w:ins w:id="3902" w:author="Lauros Pajunen (Nokia)" w:date="2025-11-18T16:55:00Z" w16du:dateUtc="2025-11-18T22:55:00Z">
              <w:r w:rsidRPr="00265C22">
                <w:rPr>
                  <w:lang w:val="en-US"/>
                </w:rPr>
                <w:t>ISM</w:t>
              </w:r>
              <w:r>
                <w:rPr>
                  <w:lang w:val="en-US"/>
                </w:rPr>
                <w:t>4</w:t>
              </w:r>
              <w:r w:rsidRPr="00265C22">
                <w:rPr>
                  <w:lang w:val="en-US"/>
                </w:rPr>
                <w:t>_FOA</w:t>
              </w:r>
            </w:ins>
          </w:p>
        </w:tc>
      </w:tr>
      <w:tr w:rsidR="00475A72" w14:paraId="61E1FF8A" w14:textId="77777777" w:rsidTr="0050159A">
        <w:trPr>
          <w:trHeight w:val="227"/>
          <w:jc w:val="center"/>
          <w:ins w:id="3903"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57075B6" w14:textId="2CB65F2A" w:rsidR="00475A72" w:rsidRDefault="00475A72" w:rsidP="00A56C3F">
            <w:pPr>
              <w:pStyle w:val="TAC"/>
              <w:rPr>
                <w:ins w:id="3904" w:author="Lauros Pajunen (Nokia)" w:date="2025-11-18T16:54:00Z" w16du:dateUtc="2025-11-18T22:54:00Z"/>
              </w:rPr>
            </w:pPr>
            <w:ins w:id="3905" w:author="Lauros Pajunen (Nokia)" w:date="2025-11-18T16:55:00Z" w16du:dateUtc="2025-11-18T22:55:00Z">
              <w:r>
                <w:t>cf=MC</w:t>
              </w:r>
            </w:ins>
          </w:p>
        </w:tc>
        <w:tc>
          <w:tcPr>
            <w:tcW w:w="2457" w:type="dxa"/>
            <w:tcBorders>
              <w:top w:val="single" w:sz="4" w:space="0" w:color="auto"/>
              <w:left w:val="single" w:sz="4" w:space="0" w:color="auto"/>
              <w:bottom w:val="single" w:sz="4" w:space="0" w:color="auto"/>
              <w:right w:val="single" w:sz="4" w:space="0" w:color="auto"/>
            </w:tcBorders>
          </w:tcPr>
          <w:p w14:paraId="3660896E" w14:textId="6B6DA70C" w:rsidR="00475A72" w:rsidRPr="001E2CB6" w:rsidRDefault="00475A72" w:rsidP="00A2792B">
            <w:pPr>
              <w:pStyle w:val="TAL"/>
              <w:jc w:val="center"/>
              <w:rPr>
                <w:ins w:id="3906" w:author="Lauros Pajunen (Nokia)" w:date="2025-11-18T16:54:00Z" w16du:dateUtc="2025-11-18T22:54:00Z"/>
                <w:rFonts w:eastAsia="Arial"/>
              </w:rPr>
            </w:pPr>
            <w:ins w:id="3907" w:author="Lauros Pajunen (Nokia)" w:date="2025-11-18T16:55:00Z" w16du:dateUtc="2025-11-18T22:55:00Z">
              <w:r w:rsidRPr="00B75EAE">
                <w:t>MC 5.1</w:t>
              </w:r>
            </w:ins>
          </w:p>
        </w:tc>
        <w:tc>
          <w:tcPr>
            <w:tcW w:w="875" w:type="dxa"/>
            <w:tcBorders>
              <w:top w:val="single" w:sz="4" w:space="0" w:color="auto"/>
              <w:left w:val="single" w:sz="4" w:space="0" w:color="auto"/>
              <w:bottom w:val="single" w:sz="4" w:space="0" w:color="auto"/>
              <w:right w:val="single" w:sz="4" w:space="0" w:color="auto"/>
            </w:tcBorders>
          </w:tcPr>
          <w:p w14:paraId="30851149" w14:textId="68AE5A90" w:rsidR="00475A72" w:rsidRDefault="00475A72" w:rsidP="00A56C3F">
            <w:pPr>
              <w:pStyle w:val="TAC"/>
              <w:rPr>
                <w:ins w:id="3908" w:author="Lauros Pajunen (Nokia)" w:date="2025-11-18T16:54:00Z" w16du:dateUtc="2025-11-18T22:54:00Z"/>
              </w:rPr>
            </w:pPr>
            <w:ins w:id="3909" w:author="Lauros Pajunen (Nokia)" w:date="2025-11-18T16:55:00Z" w16du:dateUtc="2025-11-18T22:55:00Z">
              <w:r>
                <w:t>5_1</w:t>
              </w:r>
            </w:ins>
          </w:p>
        </w:tc>
        <w:tc>
          <w:tcPr>
            <w:tcW w:w="540" w:type="dxa"/>
            <w:vMerge/>
          </w:tcPr>
          <w:p w14:paraId="7BF4EC91" w14:textId="77777777" w:rsidR="00475A72" w:rsidRDefault="00475A72" w:rsidP="00A56C3F">
            <w:pPr>
              <w:pStyle w:val="TAC"/>
              <w:rPr>
                <w:ins w:id="3910" w:author="Lauros Pajunen (Nokia)" w:date="2025-11-18T16:54:00Z" w16du:dateUtc="2025-11-18T22:54:00Z"/>
              </w:rPr>
            </w:pPr>
          </w:p>
        </w:tc>
        <w:tc>
          <w:tcPr>
            <w:tcW w:w="1010" w:type="dxa"/>
          </w:tcPr>
          <w:p w14:paraId="7E2468B7" w14:textId="77777777" w:rsidR="00475A72" w:rsidRDefault="00475A72" w:rsidP="00A56C3F">
            <w:pPr>
              <w:pStyle w:val="TAC"/>
              <w:rPr>
                <w:ins w:id="3911" w:author="Lauros Pajunen (Nokia)" w:date="2025-11-18T16:54:00Z" w16du:dateUtc="2025-11-18T22:54:00Z"/>
              </w:rPr>
            </w:pPr>
          </w:p>
        </w:tc>
        <w:tc>
          <w:tcPr>
            <w:tcW w:w="2629" w:type="dxa"/>
          </w:tcPr>
          <w:p w14:paraId="55D21FDA" w14:textId="03D5330A" w:rsidR="00475A72" w:rsidRDefault="00475A72" w:rsidP="00A56C3F">
            <w:pPr>
              <w:pStyle w:val="TAC"/>
              <w:rPr>
                <w:ins w:id="3912" w:author="Lauros Pajunen (Nokia)" w:date="2025-11-18T16:54:00Z" w16du:dateUtc="2025-11-18T22:54:00Z"/>
              </w:rPr>
            </w:pPr>
            <w:ins w:id="3913" w:author="Lauros Pajunen (Nokia)" w:date="2025-11-18T16:55:00Z" w16du:dateUtc="2025-11-18T22:55:00Z">
              <w:r w:rsidRPr="00B75EAE">
                <w:t>OSBA</w:t>
              </w:r>
              <w:r>
                <w:t xml:space="preserve"> ISM1 HOA2 planar</w:t>
              </w:r>
            </w:ins>
          </w:p>
        </w:tc>
        <w:tc>
          <w:tcPr>
            <w:tcW w:w="1843" w:type="dxa"/>
          </w:tcPr>
          <w:p w14:paraId="791CD345" w14:textId="2513A940" w:rsidR="00475A72" w:rsidRDefault="00475A72" w:rsidP="00A56C3F">
            <w:pPr>
              <w:pStyle w:val="TAC"/>
              <w:rPr>
                <w:ins w:id="3914" w:author="Lauros Pajunen (Nokia)" w:date="2025-11-18T16:54:00Z" w16du:dateUtc="2025-11-18T22:54:00Z"/>
              </w:rPr>
            </w:pPr>
            <w:ins w:id="3915" w:author="Lauros Pajunen (Nokia)" w:date="2025-11-18T16:55:00Z" w16du:dateUtc="2025-11-18T22:55:00Z">
              <w:r>
                <w:rPr>
                  <w:lang w:val="en-US"/>
                </w:rPr>
                <w:t>ISM1_HOA2_P</w:t>
              </w:r>
            </w:ins>
          </w:p>
        </w:tc>
      </w:tr>
      <w:tr w:rsidR="00475A72" w14:paraId="23B366DB" w14:textId="77777777" w:rsidTr="0050159A">
        <w:trPr>
          <w:trHeight w:val="227"/>
          <w:jc w:val="center"/>
          <w:ins w:id="3916"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12FD486" w14:textId="77777777" w:rsidR="00475A72" w:rsidRDefault="00475A72" w:rsidP="00A56C3F">
            <w:pPr>
              <w:pStyle w:val="TAC"/>
              <w:rPr>
                <w:ins w:id="3917"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2F8C3C3" w14:textId="7E50D2F0" w:rsidR="00475A72" w:rsidRPr="001E2CB6" w:rsidRDefault="00475A72" w:rsidP="00A2792B">
            <w:pPr>
              <w:pStyle w:val="TAL"/>
              <w:jc w:val="center"/>
              <w:rPr>
                <w:ins w:id="3918" w:author="Lauros Pajunen (Nokia)" w:date="2025-11-18T16:54:00Z" w16du:dateUtc="2025-11-18T22:54:00Z"/>
                <w:rFonts w:eastAsia="Arial"/>
              </w:rPr>
            </w:pPr>
            <w:ins w:id="3919" w:author="Lauros Pajunen (Nokia)" w:date="2025-11-18T16:55:00Z" w16du:dateUtc="2025-11-18T22:55:00Z">
              <w:r w:rsidRPr="00B75EAE">
                <w:t>MC 7.1</w:t>
              </w:r>
            </w:ins>
          </w:p>
        </w:tc>
        <w:tc>
          <w:tcPr>
            <w:tcW w:w="875" w:type="dxa"/>
            <w:tcBorders>
              <w:top w:val="single" w:sz="4" w:space="0" w:color="auto"/>
              <w:left w:val="single" w:sz="4" w:space="0" w:color="auto"/>
              <w:bottom w:val="single" w:sz="4" w:space="0" w:color="auto"/>
              <w:right w:val="single" w:sz="4" w:space="0" w:color="auto"/>
            </w:tcBorders>
          </w:tcPr>
          <w:p w14:paraId="4C7AFAB0" w14:textId="7DB94775" w:rsidR="00475A72" w:rsidRDefault="00475A72" w:rsidP="00A56C3F">
            <w:pPr>
              <w:pStyle w:val="TAC"/>
              <w:rPr>
                <w:ins w:id="3920" w:author="Lauros Pajunen (Nokia)" w:date="2025-11-18T16:54:00Z" w16du:dateUtc="2025-11-18T22:54:00Z"/>
              </w:rPr>
            </w:pPr>
            <w:ins w:id="3921" w:author="Lauros Pajunen (Nokia)" w:date="2025-11-18T16:55:00Z" w16du:dateUtc="2025-11-18T22:55:00Z">
              <w:r>
                <w:t>7_1</w:t>
              </w:r>
            </w:ins>
          </w:p>
        </w:tc>
        <w:tc>
          <w:tcPr>
            <w:tcW w:w="540" w:type="dxa"/>
            <w:vMerge/>
          </w:tcPr>
          <w:p w14:paraId="24F00C87" w14:textId="77777777" w:rsidR="00475A72" w:rsidRDefault="00475A72" w:rsidP="00A56C3F">
            <w:pPr>
              <w:pStyle w:val="TAC"/>
              <w:rPr>
                <w:ins w:id="3922" w:author="Lauros Pajunen (Nokia)" w:date="2025-11-18T16:54:00Z" w16du:dateUtc="2025-11-18T22:54:00Z"/>
              </w:rPr>
            </w:pPr>
          </w:p>
        </w:tc>
        <w:tc>
          <w:tcPr>
            <w:tcW w:w="1010" w:type="dxa"/>
          </w:tcPr>
          <w:p w14:paraId="281D61AC" w14:textId="77777777" w:rsidR="00475A72" w:rsidRDefault="00475A72" w:rsidP="00A56C3F">
            <w:pPr>
              <w:pStyle w:val="TAC"/>
              <w:rPr>
                <w:ins w:id="3923" w:author="Lauros Pajunen (Nokia)" w:date="2025-11-18T16:54:00Z" w16du:dateUtc="2025-11-18T22:54:00Z"/>
              </w:rPr>
            </w:pPr>
          </w:p>
        </w:tc>
        <w:tc>
          <w:tcPr>
            <w:tcW w:w="2629" w:type="dxa"/>
          </w:tcPr>
          <w:p w14:paraId="0A38DA08" w14:textId="47F74086" w:rsidR="00475A72" w:rsidRDefault="00475A72" w:rsidP="00A56C3F">
            <w:pPr>
              <w:pStyle w:val="TAC"/>
              <w:rPr>
                <w:ins w:id="3924" w:author="Lauros Pajunen (Nokia)" w:date="2025-11-18T16:54:00Z" w16du:dateUtc="2025-11-18T22:54:00Z"/>
              </w:rPr>
            </w:pPr>
            <w:ins w:id="3925" w:author="Lauros Pajunen (Nokia)" w:date="2025-11-18T16:55:00Z" w16du:dateUtc="2025-11-18T22:55:00Z">
              <w:r w:rsidRPr="00B57D92">
                <w:t>OSBA ISM</w:t>
              </w:r>
              <w:r>
                <w:t>2</w:t>
              </w:r>
              <w:r w:rsidRPr="00B57D92">
                <w:t xml:space="preserve"> </w:t>
              </w:r>
              <w:r>
                <w:t>HOA2</w:t>
              </w:r>
              <w:r w:rsidRPr="00B57D92">
                <w:t xml:space="preserve"> planar</w:t>
              </w:r>
            </w:ins>
          </w:p>
        </w:tc>
        <w:tc>
          <w:tcPr>
            <w:tcW w:w="1843" w:type="dxa"/>
          </w:tcPr>
          <w:p w14:paraId="42111084" w14:textId="7373399B" w:rsidR="00475A72" w:rsidRDefault="00475A72" w:rsidP="00A56C3F">
            <w:pPr>
              <w:pStyle w:val="TAC"/>
              <w:rPr>
                <w:ins w:id="3926" w:author="Lauros Pajunen (Nokia)" w:date="2025-11-18T16:54:00Z" w16du:dateUtc="2025-11-18T22:54:00Z"/>
              </w:rPr>
            </w:pPr>
            <w:ins w:id="3927" w:author="Lauros Pajunen (Nokia)" w:date="2025-11-18T16:55:00Z" w16du:dateUtc="2025-11-18T22:55:00Z">
              <w:r w:rsidRPr="005174B4">
                <w:rPr>
                  <w:lang w:val="en-US"/>
                </w:rPr>
                <w:t>ISM</w:t>
              </w:r>
              <w:r>
                <w:rPr>
                  <w:lang w:val="en-US"/>
                </w:rPr>
                <w:t>2</w:t>
              </w:r>
              <w:r w:rsidRPr="005174B4">
                <w:rPr>
                  <w:lang w:val="en-US"/>
                </w:rPr>
                <w:t>_HOA2_P</w:t>
              </w:r>
            </w:ins>
          </w:p>
        </w:tc>
      </w:tr>
      <w:tr w:rsidR="00475A72" w14:paraId="09808E9D" w14:textId="77777777" w:rsidTr="0050159A">
        <w:trPr>
          <w:trHeight w:val="227"/>
          <w:jc w:val="center"/>
          <w:ins w:id="3928"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347D9D4D" w14:textId="77777777" w:rsidR="00475A72" w:rsidRDefault="00475A72" w:rsidP="00A56C3F">
            <w:pPr>
              <w:pStyle w:val="TAC"/>
              <w:rPr>
                <w:ins w:id="3929"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2086039" w14:textId="2675E2DA" w:rsidR="00475A72" w:rsidRPr="001E2CB6" w:rsidRDefault="00475A72" w:rsidP="00A2792B">
            <w:pPr>
              <w:pStyle w:val="TAL"/>
              <w:jc w:val="center"/>
              <w:rPr>
                <w:ins w:id="3930" w:author="Lauros Pajunen (Nokia)" w:date="2025-11-18T16:54:00Z" w16du:dateUtc="2025-11-18T22:54:00Z"/>
                <w:rFonts w:eastAsia="Arial"/>
              </w:rPr>
            </w:pPr>
            <w:ins w:id="3931" w:author="Lauros Pajunen (Nokia)" w:date="2025-11-18T16:55:00Z" w16du:dateUtc="2025-11-18T22:55:00Z">
              <w:r w:rsidRPr="00B75EAE">
                <w:t>MC 5.1.2</w:t>
              </w:r>
            </w:ins>
          </w:p>
        </w:tc>
        <w:tc>
          <w:tcPr>
            <w:tcW w:w="875" w:type="dxa"/>
            <w:tcBorders>
              <w:top w:val="single" w:sz="4" w:space="0" w:color="auto"/>
              <w:left w:val="single" w:sz="4" w:space="0" w:color="auto"/>
              <w:bottom w:val="single" w:sz="4" w:space="0" w:color="auto"/>
              <w:right w:val="single" w:sz="4" w:space="0" w:color="auto"/>
            </w:tcBorders>
          </w:tcPr>
          <w:p w14:paraId="26604EF7" w14:textId="138C7C1F" w:rsidR="00475A72" w:rsidRDefault="00475A72" w:rsidP="00A56C3F">
            <w:pPr>
              <w:pStyle w:val="TAC"/>
              <w:rPr>
                <w:ins w:id="3932" w:author="Lauros Pajunen (Nokia)" w:date="2025-11-18T16:54:00Z" w16du:dateUtc="2025-11-18T22:54:00Z"/>
              </w:rPr>
            </w:pPr>
            <w:ins w:id="3933" w:author="Lauros Pajunen (Nokia)" w:date="2025-11-18T16:55:00Z" w16du:dateUtc="2025-11-18T22:55:00Z">
              <w:r>
                <w:t>5_1_2</w:t>
              </w:r>
            </w:ins>
          </w:p>
        </w:tc>
        <w:tc>
          <w:tcPr>
            <w:tcW w:w="540" w:type="dxa"/>
            <w:vMerge/>
          </w:tcPr>
          <w:p w14:paraId="57C20E8E" w14:textId="77777777" w:rsidR="00475A72" w:rsidRDefault="00475A72" w:rsidP="00A56C3F">
            <w:pPr>
              <w:pStyle w:val="TAC"/>
              <w:rPr>
                <w:ins w:id="3934" w:author="Lauros Pajunen (Nokia)" w:date="2025-11-18T16:54:00Z" w16du:dateUtc="2025-11-18T22:54:00Z"/>
              </w:rPr>
            </w:pPr>
          </w:p>
        </w:tc>
        <w:tc>
          <w:tcPr>
            <w:tcW w:w="1010" w:type="dxa"/>
          </w:tcPr>
          <w:p w14:paraId="4AB53999" w14:textId="77777777" w:rsidR="00475A72" w:rsidRDefault="00475A72" w:rsidP="00A56C3F">
            <w:pPr>
              <w:pStyle w:val="TAC"/>
              <w:rPr>
                <w:ins w:id="3935" w:author="Lauros Pajunen (Nokia)" w:date="2025-11-18T16:54:00Z" w16du:dateUtc="2025-11-18T22:54:00Z"/>
              </w:rPr>
            </w:pPr>
          </w:p>
        </w:tc>
        <w:tc>
          <w:tcPr>
            <w:tcW w:w="2629" w:type="dxa"/>
          </w:tcPr>
          <w:p w14:paraId="256F7E85" w14:textId="0F826A36" w:rsidR="00475A72" w:rsidRDefault="00475A72" w:rsidP="00A56C3F">
            <w:pPr>
              <w:pStyle w:val="TAC"/>
              <w:rPr>
                <w:ins w:id="3936" w:author="Lauros Pajunen (Nokia)" w:date="2025-11-18T16:54:00Z" w16du:dateUtc="2025-11-18T22:54:00Z"/>
              </w:rPr>
            </w:pPr>
            <w:ins w:id="3937" w:author="Lauros Pajunen (Nokia)" w:date="2025-11-18T16:55:00Z" w16du:dateUtc="2025-11-18T22:55:00Z">
              <w:r w:rsidRPr="00B57D92">
                <w:t>OSBA ISM</w:t>
              </w:r>
              <w:r>
                <w:t>3</w:t>
              </w:r>
              <w:r w:rsidRPr="00B57D92">
                <w:t xml:space="preserve"> </w:t>
              </w:r>
              <w:r>
                <w:t>HOA2</w:t>
              </w:r>
              <w:r w:rsidRPr="00B57D92">
                <w:t xml:space="preserve"> planar</w:t>
              </w:r>
            </w:ins>
          </w:p>
        </w:tc>
        <w:tc>
          <w:tcPr>
            <w:tcW w:w="1843" w:type="dxa"/>
          </w:tcPr>
          <w:p w14:paraId="41558949" w14:textId="19314EE5" w:rsidR="00475A72" w:rsidRDefault="00475A72" w:rsidP="00A56C3F">
            <w:pPr>
              <w:pStyle w:val="TAC"/>
              <w:rPr>
                <w:ins w:id="3938" w:author="Lauros Pajunen (Nokia)" w:date="2025-11-18T16:54:00Z" w16du:dateUtc="2025-11-18T22:54:00Z"/>
              </w:rPr>
            </w:pPr>
            <w:ins w:id="3939" w:author="Lauros Pajunen (Nokia)" w:date="2025-11-18T16:55:00Z" w16du:dateUtc="2025-11-18T22:55:00Z">
              <w:r w:rsidRPr="005174B4">
                <w:rPr>
                  <w:lang w:val="en-US"/>
                </w:rPr>
                <w:t>ISM</w:t>
              </w:r>
              <w:r>
                <w:rPr>
                  <w:lang w:val="en-US"/>
                </w:rPr>
                <w:t>3</w:t>
              </w:r>
              <w:r w:rsidRPr="005174B4">
                <w:rPr>
                  <w:lang w:val="en-US"/>
                </w:rPr>
                <w:t>_HOA2_P</w:t>
              </w:r>
            </w:ins>
          </w:p>
        </w:tc>
      </w:tr>
      <w:tr w:rsidR="00475A72" w14:paraId="6835934E" w14:textId="77777777" w:rsidTr="0050159A">
        <w:trPr>
          <w:trHeight w:val="227"/>
          <w:jc w:val="center"/>
          <w:ins w:id="3940"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3EBCF64" w14:textId="77777777" w:rsidR="00475A72" w:rsidRDefault="00475A72" w:rsidP="00A56C3F">
            <w:pPr>
              <w:pStyle w:val="TAC"/>
              <w:rPr>
                <w:ins w:id="3941"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287FE534" w14:textId="13AC604A" w:rsidR="00475A72" w:rsidRPr="001E2CB6" w:rsidRDefault="00475A72" w:rsidP="00A2792B">
            <w:pPr>
              <w:pStyle w:val="TAL"/>
              <w:jc w:val="center"/>
              <w:rPr>
                <w:ins w:id="3942" w:author="Lauros Pajunen (Nokia)" w:date="2025-11-18T16:54:00Z" w16du:dateUtc="2025-11-18T22:54:00Z"/>
                <w:rFonts w:eastAsia="Arial"/>
              </w:rPr>
            </w:pPr>
            <w:ins w:id="3943" w:author="Lauros Pajunen (Nokia)" w:date="2025-11-18T16:55:00Z" w16du:dateUtc="2025-11-18T22:55:00Z">
              <w:r w:rsidRPr="00B75EAE">
                <w:t>MC 5.1.4</w:t>
              </w:r>
            </w:ins>
          </w:p>
        </w:tc>
        <w:tc>
          <w:tcPr>
            <w:tcW w:w="875" w:type="dxa"/>
            <w:tcBorders>
              <w:top w:val="single" w:sz="4" w:space="0" w:color="auto"/>
              <w:left w:val="single" w:sz="4" w:space="0" w:color="auto"/>
              <w:bottom w:val="single" w:sz="4" w:space="0" w:color="auto"/>
              <w:right w:val="single" w:sz="4" w:space="0" w:color="auto"/>
            </w:tcBorders>
          </w:tcPr>
          <w:p w14:paraId="4D88C65E" w14:textId="56F6BA18" w:rsidR="00475A72" w:rsidRDefault="00475A72" w:rsidP="00A56C3F">
            <w:pPr>
              <w:pStyle w:val="TAC"/>
              <w:rPr>
                <w:ins w:id="3944" w:author="Lauros Pajunen (Nokia)" w:date="2025-11-18T16:54:00Z" w16du:dateUtc="2025-11-18T22:54:00Z"/>
              </w:rPr>
            </w:pPr>
            <w:ins w:id="3945" w:author="Lauros Pajunen (Nokia)" w:date="2025-11-18T16:55:00Z" w16du:dateUtc="2025-11-18T22:55:00Z">
              <w:r>
                <w:t>5_1_4</w:t>
              </w:r>
            </w:ins>
          </w:p>
        </w:tc>
        <w:tc>
          <w:tcPr>
            <w:tcW w:w="540" w:type="dxa"/>
            <w:vMerge/>
          </w:tcPr>
          <w:p w14:paraId="132EF31F" w14:textId="77777777" w:rsidR="00475A72" w:rsidRDefault="00475A72" w:rsidP="00A56C3F">
            <w:pPr>
              <w:pStyle w:val="TAC"/>
              <w:rPr>
                <w:ins w:id="3946" w:author="Lauros Pajunen (Nokia)" w:date="2025-11-18T16:54:00Z" w16du:dateUtc="2025-11-18T22:54:00Z"/>
              </w:rPr>
            </w:pPr>
          </w:p>
        </w:tc>
        <w:tc>
          <w:tcPr>
            <w:tcW w:w="1010" w:type="dxa"/>
          </w:tcPr>
          <w:p w14:paraId="0B31A01E" w14:textId="77777777" w:rsidR="00475A72" w:rsidRDefault="00475A72" w:rsidP="00A56C3F">
            <w:pPr>
              <w:pStyle w:val="TAC"/>
              <w:rPr>
                <w:ins w:id="3947" w:author="Lauros Pajunen (Nokia)" w:date="2025-11-18T16:54:00Z" w16du:dateUtc="2025-11-18T22:54:00Z"/>
              </w:rPr>
            </w:pPr>
          </w:p>
        </w:tc>
        <w:tc>
          <w:tcPr>
            <w:tcW w:w="2629" w:type="dxa"/>
          </w:tcPr>
          <w:p w14:paraId="09D846B0" w14:textId="524E01EF" w:rsidR="00475A72" w:rsidRDefault="00475A72" w:rsidP="00A56C3F">
            <w:pPr>
              <w:pStyle w:val="TAC"/>
              <w:rPr>
                <w:ins w:id="3948" w:author="Lauros Pajunen (Nokia)" w:date="2025-11-18T16:54:00Z" w16du:dateUtc="2025-11-18T22:54:00Z"/>
              </w:rPr>
            </w:pPr>
            <w:ins w:id="3949" w:author="Lauros Pajunen (Nokia)" w:date="2025-11-18T16:55:00Z" w16du:dateUtc="2025-11-18T22:55:00Z">
              <w:r w:rsidRPr="00B57D92">
                <w:t>OSBA ISM</w:t>
              </w:r>
              <w:r>
                <w:t>4</w:t>
              </w:r>
              <w:r w:rsidRPr="00B57D92">
                <w:t xml:space="preserve"> </w:t>
              </w:r>
              <w:r>
                <w:t>HOA2</w:t>
              </w:r>
              <w:r w:rsidRPr="00B57D92">
                <w:t xml:space="preserve"> planar</w:t>
              </w:r>
            </w:ins>
          </w:p>
        </w:tc>
        <w:tc>
          <w:tcPr>
            <w:tcW w:w="1843" w:type="dxa"/>
          </w:tcPr>
          <w:p w14:paraId="491C92B9" w14:textId="15AD1826" w:rsidR="00475A72" w:rsidRDefault="00475A72" w:rsidP="00A56C3F">
            <w:pPr>
              <w:pStyle w:val="TAC"/>
              <w:rPr>
                <w:ins w:id="3950" w:author="Lauros Pajunen (Nokia)" w:date="2025-11-18T16:54:00Z" w16du:dateUtc="2025-11-18T22:54:00Z"/>
              </w:rPr>
            </w:pPr>
            <w:ins w:id="3951" w:author="Lauros Pajunen (Nokia)" w:date="2025-11-18T16:55:00Z" w16du:dateUtc="2025-11-18T22:55:00Z">
              <w:r w:rsidRPr="005174B4">
                <w:rPr>
                  <w:lang w:val="en-US"/>
                </w:rPr>
                <w:t>ISM</w:t>
              </w:r>
              <w:r>
                <w:rPr>
                  <w:lang w:val="en-US"/>
                </w:rPr>
                <w:t>4</w:t>
              </w:r>
              <w:r w:rsidRPr="005174B4">
                <w:rPr>
                  <w:lang w:val="en-US"/>
                </w:rPr>
                <w:t>_HOA2_P</w:t>
              </w:r>
            </w:ins>
          </w:p>
        </w:tc>
      </w:tr>
      <w:tr w:rsidR="00475A72" w14:paraId="6243F740" w14:textId="77777777" w:rsidTr="0050159A">
        <w:trPr>
          <w:trHeight w:val="227"/>
          <w:jc w:val="center"/>
          <w:ins w:id="3952"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A60F7D7" w14:textId="77777777" w:rsidR="00475A72" w:rsidRDefault="00475A72" w:rsidP="00A56C3F">
            <w:pPr>
              <w:pStyle w:val="TAC"/>
              <w:rPr>
                <w:ins w:id="3953"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2510F183" w14:textId="2C8439FB" w:rsidR="00475A72" w:rsidRPr="001E2CB6" w:rsidRDefault="00475A72" w:rsidP="00A2792B">
            <w:pPr>
              <w:pStyle w:val="TAL"/>
              <w:jc w:val="center"/>
              <w:rPr>
                <w:ins w:id="3954" w:author="Lauros Pajunen (Nokia)" w:date="2025-11-18T16:54:00Z" w16du:dateUtc="2025-11-18T22:54:00Z"/>
                <w:rFonts w:eastAsia="Arial"/>
              </w:rPr>
            </w:pPr>
            <w:ins w:id="3955" w:author="Lauros Pajunen (Nokia)" w:date="2025-11-18T16:55:00Z" w16du:dateUtc="2025-11-18T22:55:00Z">
              <w:r w:rsidRPr="00B75EAE">
                <w:t>MC 7.1.4</w:t>
              </w:r>
            </w:ins>
          </w:p>
        </w:tc>
        <w:tc>
          <w:tcPr>
            <w:tcW w:w="875" w:type="dxa"/>
            <w:tcBorders>
              <w:top w:val="single" w:sz="4" w:space="0" w:color="auto"/>
              <w:left w:val="single" w:sz="4" w:space="0" w:color="auto"/>
              <w:bottom w:val="single" w:sz="4" w:space="0" w:color="auto"/>
              <w:right w:val="single" w:sz="4" w:space="0" w:color="auto"/>
            </w:tcBorders>
          </w:tcPr>
          <w:p w14:paraId="160DF27A" w14:textId="67B1134B" w:rsidR="00475A72" w:rsidRDefault="00475A72" w:rsidP="00A56C3F">
            <w:pPr>
              <w:pStyle w:val="TAC"/>
              <w:rPr>
                <w:ins w:id="3956" w:author="Lauros Pajunen (Nokia)" w:date="2025-11-18T16:54:00Z" w16du:dateUtc="2025-11-18T22:54:00Z"/>
              </w:rPr>
            </w:pPr>
            <w:ins w:id="3957" w:author="Lauros Pajunen (Nokia)" w:date="2025-11-18T16:55:00Z" w16du:dateUtc="2025-11-18T22:55:00Z">
              <w:r>
                <w:t>7_1_4</w:t>
              </w:r>
            </w:ins>
          </w:p>
        </w:tc>
        <w:tc>
          <w:tcPr>
            <w:tcW w:w="540" w:type="dxa"/>
            <w:vMerge/>
          </w:tcPr>
          <w:p w14:paraId="301BFB87" w14:textId="77777777" w:rsidR="00475A72" w:rsidRDefault="00475A72" w:rsidP="00A56C3F">
            <w:pPr>
              <w:pStyle w:val="TAC"/>
              <w:rPr>
                <w:ins w:id="3958" w:author="Lauros Pajunen (Nokia)" w:date="2025-11-18T16:54:00Z" w16du:dateUtc="2025-11-18T22:54:00Z"/>
              </w:rPr>
            </w:pPr>
          </w:p>
        </w:tc>
        <w:tc>
          <w:tcPr>
            <w:tcW w:w="1010" w:type="dxa"/>
          </w:tcPr>
          <w:p w14:paraId="3C8D2F47" w14:textId="77777777" w:rsidR="00475A72" w:rsidRDefault="00475A72" w:rsidP="00A56C3F">
            <w:pPr>
              <w:pStyle w:val="TAC"/>
              <w:rPr>
                <w:ins w:id="3959" w:author="Lauros Pajunen (Nokia)" w:date="2025-11-18T16:54:00Z" w16du:dateUtc="2025-11-18T22:54:00Z"/>
              </w:rPr>
            </w:pPr>
          </w:p>
        </w:tc>
        <w:tc>
          <w:tcPr>
            <w:tcW w:w="2629" w:type="dxa"/>
          </w:tcPr>
          <w:p w14:paraId="0F5B8A57" w14:textId="0F3E1E88" w:rsidR="00475A72" w:rsidRDefault="00475A72" w:rsidP="00A56C3F">
            <w:pPr>
              <w:pStyle w:val="TAC"/>
              <w:rPr>
                <w:ins w:id="3960" w:author="Lauros Pajunen (Nokia)" w:date="2025-11-18T16:54:00Z" w16du:dateUtc="2025-11-18T22:54:00Z"/>
              </w:rPr>
            </w:pPr>
            <w:ins w:id="3961" w:author="Lauros Pajunen (Nokia)" w:date="2025-11-18T16:55:00Z" w16du:dateUtc="2025-11-18T22:55:00Z">
              <w:r w:rsidRPr="00B75EAE">
                <w:t>OSBA</w:t>
              </w:r>
              <w:r>
                <w:t xml:space="preserve"> ISM1 HOA2</w:t>
              </w:r>
            </w:ins>
          </w:p>
        </w:tc>
        <w:tc>
          <w:tcPr>
            <w:tcW w:w="1843" w:type="dxa"/>
          </w:tcPr>
          <w:p w14:paraId="45D6F363" w14:textId="5D260BAA" w:rsidR="00475A72" w:rsidRDefault="00475A72" w:rsidP="00A56C3F">
            <w:pPr>
              <w:pStyle w:val="TAC"/>
              <w:rPr>
                <w:ins w:id="3962" w:author="Lauros Pajunen (Nokia)" w:date="2025-11-18T16:54:00Z" w16du:dateUtc="2025-11-18T22:54:00Z"/>
              </w:rPr>
            </w:pPr>
            <w:ins w:id="3963" w:author="Lauros Pajunen (Nokia)" w:date="2025-11-18T16:55:00Z" w16du:dateUtc="2025-11-18T22:55:00Z">
              <w:r>
                <w:rPr>
                  <w:lang w:val="en-US"/>
                </w:rPr>
                <w:t>ISM1_HOA2</w:t>
              </w:r>
            </w:ins>
          </w:p>
        </w:tc>
      </w:tr>
      <w:tr w:rsidR="00475A72" w14:paraId="23432B34" w14:textId="77777777" w:rsidTr="0050159A">
        <w:trPr>
          <w:trHeight w:val="227"/>
          <w:jc w:val="center"/>
          <w:ins w:id="396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4714DBB" w14:textId="77777777" w:rsidR="00475A72" w:rsidRDefault="00475A72" w:rsidP="00A56C3F">
            <w:pPr>
              <w:pStyle w:val="TAC"/>
              <w:rPr>
                <w:ins w:id="396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69BFE5F5" w14:textId="77777777" w:rsidR="00475A72" w:rsidRPr="001E2CB6" w:rsidRDefault="00475A72" w:rsidP="00A56C3F">
            <w:pPr>
              <w:pStyle w:val="TAL"/>
              <w:rPr>
                <w:ins w:id="396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01E5DED8" w14:textId="77777777" w:rsidR="00475A72" w:rsidRDefault="00475A72" w:rsidP="00A56C3F">
            <w:pPr>
              <w:pStyle w:val="TAC"/>
              <w:rPr>
                <w:ins w:id="3967" w:author="Lauros Pajunen (Nokia)" w:date="2025-11-18T16:54:00Z" w16du:dateUtc="2025-11-18T22:54:00Z"/>
              </w:rPr>
            </w:pPr>
          </w:p>
        </w:tc>
        <w:tc>
          <w:tcPr>
            <w:tcW w:w="540" w:type="dxa"/>
            <w:vMerge/>
          </w:tcPr>
          <w:p w14:paraId="6AA2BB17" w14:textId="502B51E1" w:rsidR="00475A72" w:rsidRDefault="00475A72" w:rsidP="00A56C3F">
            <w:pPr>
              <w:pStyle w:val="TAC"/>
              <w:rPr>
                <w:ins w:id="3968" w:author="Lauros Pajunen (Nokia)" w:date="2025-11-18T16:54:00Z" w16du:dateUtc="2025-11-18T22:54:00Z"/>
              </w:rPr>
            </w:pPr>
          </w:p>
        </w:tc>
        <w:tc>
          <w:tcPr>
            <w:tcW w:w="1010" w:type="dxa"/>
          </w:tcPr>
          <w:p w14:paraId="7FF04B27" w14:textId="2A7A93AA" w:rsidR="00475A72" w:rsidRDefault="00475A72" w:rsidP="00A56C3F">
            <w:pPr>
              <w:pStyle w:val="TAC"/>
              <w:rPr>
                <w:ins w:id="3969" w:author="Lauros Pajunen (Nokia)" w:date="2025-11-18T16:54:00Z" w16du:dateUtc="2025-11-18T22:54:00Z"/>
              </w:rPr>
            </w:pPr>
          </w:p>
        </w:tc>
        <w:tc>
          <w:tcPr>
            <w:tcW w:w="2629" w:type="dxa"/>
          </w:tcPr>
          <w:p w14:paraId="40801A4B" w14:textId="2A38753B" w:rsidR="00475A72" w:rsidRDefault="00475A72" w:rsidP="00A56C3F">
            <w:pPr>
              <w:pStyle w:val="TAC"/>
              <w:rPr>
                <w:ins w:id="3970" w:author="Lauros Pajunen (Nokia)" w:date="2025-11-18T16:54:00Z" w16du:dateUtc="2025-11-18T22:54:00Z"/>
              </w:rPr>
            </w:pPr>
            <w:ins w:id="3971" w:author="Lauros Pajunen (Nokia)" w:date="2025-11-18T16:56:00Z" w16du:dateUtc="2025-11-18T22:56:00Z">
              <w:r w:rsidRPr="00B57D92">
                <w:t>OSBA ISM</w:t>
              </w:r>
              <w:r>
                <w:t>2</w:t>
              </w:r>
              <w:r w:rsidRPr="00B57D92">
                <w:t xml:space="preserve"> </w:t>
              </w:r>
              <w:r>
                <w:t>HOA2</w:t>
              </w:r>
            </w:ins>
          </w:p>
        </w:tc>
        <w:tc>
          <w:tcPr>
            <w:tcW w:w="1843" w:type="dxa"/>
          </w:tcPr>
          <w:p w14:paraId="0D7D8425" w14:textId="52F6321F" w:rsidR="00475A72" w:rsidRDefault="00475A72" w:rsidP="00A56C3F">
            <w:pPr>
              <w:pStyle w:val="TAC"/>
              <w:rPr>
                <w:ins w:id="3972" w:author="Lauros Pajunen (Nokia)" w:date="2025-11-18T16:54:00Z" w16du:dateUtc="2025-11-18T22:54:00Z"/>
              </w:rPr>
            </w:pPr>
            <w:ins w:id="3973" w:author="Lauros Pajunen (Nokia)" w:date="2025-11-18T16:56:00Z" w16du:dateUtc="2025-11-18T22:56:00Z">
              <w:r w:rsidRPr="005174B4">
                <w:rPr>
                  <w:lang w:val="en-US"/>
                </w:rPr>
                <w:t>ISM</w:t>
              </w:r>
              <w:r>
                <w:rPr>
                  <w:lang w:val="en-US"/>
                </w:rPr>
                <w:t>2</w:t>
              </w:r>
              <w:r w:rsidRPr="005174B4">
                <w:rPr>
                  <w:lang w:val="en-US"/>
                </w:rPr>
                <w:t>_HOA2</w:t>
              </w:r>
            </w:ins>
          </w:p>
        </w:tc>
      </w:tr>
      <w:tr w:rsidR="00475A72" w14:paraId="2996A882" w14:textId="77777777" w:rsidTr="0050159A">
        <w:trPr>
          <w:trHeight w:val="227"/>
          <w:jc w:val="center"/>
          <w:ins w:id="397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62DD205D" w14:textId="77777777" w:rsidR="00475A72" w:rsidRDefault="00475A72" w:rsidP="00A56C3F">
            <w:pPr>
              <w:pStyle w:val="TAC"/>
              <w:rPr>
                <w:ins w:id="397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82F6BA5" w14:textId="77777777" w:rsidR="00475A72" w:rsidRPr="001E2CB6" w:rsidRDefault="00475A72" w:rsidP="00A56C3F">
            <w:pPr>
              <w:pStyle w:val="TAL"/>
              <w:rPr>
                <w:ins w:id="397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2E418D4E" w14:textId="77777777" w:rsidR="00475A72" w:rsidRDefault="00475A72" w:rsidP="00A56C3F">
            <w:pPr>
              <w:pStyle w:val="TAC"/>
              <w:rPr>
                <w:ins w:id="3977" w:author="Lauros Pajunen (Nokia)" w:date="2025-11-18T16:54:00Z" w16du:dateUtc="2025-11-18T22:54:00Z"/>
              </w:rPr>
            </w:pPr>
          </w:p>
        </w:tc>
        <w:tc>
          <w:tcPr>
            <w:tcW w:w="540" w:type="dxa"/>
            <w:vMerge/>
          </w:tcPr>
          <w:p w14:paraId="23D6C68C" w14:textId="05871DE8" w:rsidR="00475A72" w:rsidRDefault="00475A72" w:rsidP="00A56C3F">
            <w:pPr>
              <w:pStyle w:val="TAC"/>
              <w:rPr>
                <w:ins w:id="3978" w:author="Lauros Pajunen (Nokia)" w:date="2025-11-18T16:54:00Z" w16du:dateUtc="2025-11-18T22:54:00Z"/>
              </w:rPr>
            </w:pPr>
          </w:p>
        </w:tc>
        <w:tc>
          <w:tcPr>
            <w:tcW w:w="1010" w:type="dxa"/>
          </w:tcPr>
          <w:p w14:paraId="018BC134" w14:textId="47517FE3" w:rsidR="00475A72" w:rsidRDefault="00475A72" w:rsidP="00A56C3F">
            <w:pPr>
              <w:pStyle w:val="TAC"/>
              <w:rPr>
                <w:ins w:id="3979" w:author="Lauros Pajunen (Nokia)" w:date="2025-11-18T16:54:00Z" w16du:dateUtc="2025-11-18T22:54:00Z"/>
              </w:rPr>
            </w:pPr>
          </w:p>
        </w:tc>
        <w:tc>
          <w:tcPr>
            <w:tcW w:w="2629" w:type="dxa"/>
          </w:tcPr>
          <w:p w14:paraId="697FA149" w14:textId="49EDB95C" w:rsidR="00475A72" w:rsidRDefault="00475A72" w:rsidP="00A56C3F">
            <w:pPr>
              <w:pStyle w:val="TAC"/>
              <w:rPr>
                <w:ins w:id="3980" w:author="Lauros Pajunen (Nokia)" w:date="2025-11-18T16:54:00Z" w16du:dateUtc="2025-11-18T22:54:00Z"/>
              </w:rPr>
            </w:pPr>
            <w:ins w:id="3981" w:author="Lauros Pajunen (Nokia)" w:date="2025-11-18T16:56:00Z" w16du:dateUtc="2025-11-18T22:56:00Z">
              <w:r w:rsidRPr="00B57D92">
                <w:t>OSBA ISM</w:t>
              </w:r>
              <w:r>
                <w:t>3</w:t>
              </w:r>
              <w:r w:rsidRPr="00B57D92">
                <w:t xml:space="preserve"> </w:t>
              </w:r>
              <w:r>
                <w:t>HOA2</w:t>
              </w:r>
            </w:ins>
          </w:p>
        </w:tc>
        <w:tc>
          <w:tcPr>
            <w:tcW w:w="1843" w:type="dxa"/>
          </w:tcPr>
          <w:p w14:paraId="605B4C9A" w14:textId="3FECE00E" w:rsidR="00475A72" w:rsidRDefault="00475A72" w:rsidP="00A56C3F">
            <w:pPr>
              <w:pStyle w:val="TAC"/>
              <w:rPr>
                <w:ins w:id="3982" w:author="Lauros Pajunen (Nokia)" w:date="2025-11-18T16:54:00Z" w16du:dateUtc="2025-11-18T22:54:00Z"/>
              </w:rPr>
            </w:pPr>
            <w:ins w:id="3983" w:author="Lauros Pajunen (Nokia)" w:date="2025-11-18T16:56:00Z" w16du:dateUtc="2025-11-18T22:56:00Z">
              <w:r w:rsidRPr="005174B4">
                <w:rPr>
                  <w:lang w:val="en-US"/>
                </w:rPr>
                <w:t>ISM</w:t>
              </w:r>
              <w:r>
                <w:rPr>
                  <w:lang w:val="en-US"/>
                </w:rPr>
                <w:t>3</w:t>
              </w:r>
              <w:r w:rsidRPr="005174B4">
                <w:rPr>
                  <w:lang w:val="en-US"/>
                </w:rPr>
                <w:t>_HOA2</w:t>
              </w:r>
            </w:ins>
          </w:p>
        </w:tc>
      </w:tr>
      <w:tr w:rsidR="00475A72" w14:paraId="5CA20CF1" w14:textId="77777777" w:rsidTr="0050159A">
        <w:trPr>
          <w:trHeight w:val="227"/>
          <w:jc w:val="center"/>
          <w:ins w:id="398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3CB40AC" w14:textId="77777777" w:rsidR="00475A72" w:rsidRDefault="00475A72" w:rsidP="00A56C3F">
            <w:pPr>
              <w:pStyle w:val="TAC"/>
              <w:rPr>
                <w:ins w:id="398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77CB7DC" w14:textId="77777777" w:rsidR="00475A72" w:rsidRPr="001E2CB6" w:rsidRDefault="00475A72" w:rsidP="00A56C3F">
            <w:pPr>
              <w:pStyle w:val="TAL"/>
              <w:rPr>
                <w:ins w:id="398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06A667AA" w14:textId="77777777" w:rsidR="00475A72" w:rsidRDefault="00475A72" w:rsidP="00A56C3F">
            <w:pPr>
              <w:pStyle w:val="TAC"/>
              <w:rPr>
                <w:ins w:id="3987" w:author="Lauros Pajunen (Nokia)" w:date="2025-11-18T16:54:00Z" w16du:dateUtc="2025-11-18T22:54:00Z"/>
              </w:rPr>
            </w:pPr>
          </w:p>
        </w:tc>
        <w:tc>
          <w:tcPr>
            <w:tcW w:w="540" w:type="dxa"/>
            <w:vMerge/>
          </w:tcPr>
          <w:p w14:paraId="38E39816" w14:textId="3A35E990" w:rsidR="00475A72" w:rsidRDefault="00475A72" w:rsidP="00A56C3F">
            <w:pPr>
              <w:pStyle w:val="TAC"/>
              <w:rPr>
                <w:ins w:id="3988" w:author="Lauros Pajunen (Nokia)" w:date="2025-11-18T16:54:00Z" w16du:dateUtc="2025-11-18T22:54:00Z"/>
              </w:rPr>
            </w:pPr>
          </w:p>
        </w:tc>
        <w:tc>
          <w:tcPr>
            <w:tcW w:w="1010" w:type="dxa"/>
          </w:tcPr>
          <w:p w14:paraId="0E4E47BB" w14:textId="6C875E05" w:rsidR="00475A72" w:rsidRDefault="00475A72" w:rsidP="00A56C3F">
            <w:pPr>
              <w:pStyle w:val="TAC"/>
              <w:rPr>
                <w:ins w:id="3989" w:author="Lauros Pajunen (Nokia)" w:date="2025-11-18T16:54:00Z" w16du:dateUtc="2025-11-18T22:54:00Z"/>
              </w:rPr>
            </w:pPr>
          </w:p>
        </w:tc>
        <w:tc>
          <w:tcPr>
            <w:tcW w:w="2629" w:type="dxa"/>
          </w:tcPr>
          <w:p w14:paraId="6C228C33" w14:textId="7D5C468F" w:rsidR="00475A72" w:rsidRDefault="00475A72" w:rsidP="00A56C3F">
            <w:pPr>
              <w:pStyle w:val="TAC"/>
              <w:rPr>
                <w:ins w:id="3990" w:author="Lauros Pajunen (Nokia)" w:date="2025-11-18T16:54:00Z" w16du:dateUtc="2025-11-18T22:54:00Z"/>
              </w:rPr>
            </w:pPr>
            <w:ins w:id="3991" w:author="Lauros Pajunen (Nokia)" w:date="2025-11-18T16:56:00Z" w16du:dateUtc="2025-11-18T22:56:00Z">
              <w:r w:rsidRPr="00B57D92">
                <w:t>OSBA ISM</w:t>
              </w:r>
              <w:r>
                <w:t>4</w:t>
              </w:r>
              <w:r w:rsidRPr="00B57D92">
                <w:t xml:space="preserve"> </w:t>
              </w:r>
              <w:r>
                <w:t>HOA2</w:t>
              </w:r>
            </w:ins>
          </w:p>
        </w:tc>
        <w:tc>
          <w:tcPr>
            <w:tcW w:w="1843" w:type="dxa"/>
          </w:tcPr>
          <w:p w14:paraId="0469745F" w14:textId="580BD51B" w:rsidR="00475A72" w:rsidRDefault="00475A72" w:rsidP="00A56C3F">
            <w:pPr>
              <w:pStyle w:val="TAC"/>
              <w:rPr>
                <w:ins w:id="3992" w:author="Lauros Pajunen (Nokia)" w:date="2025-11-18T16:54:00Z" w16du:dateUtc="2025-11-18T22:54:00Z"/>
              </w:rPr>
            </w:pPr>
            <w:ins w:id="3993" w:author="Lauros Pajunen (Nokia)" w:date="2025-11-18T16:56:00Z" w16du:dateUtc="2025-11-18T22:56:00Z">
              <w:r w:rsidRPr="005174B4">
                <w:rPr>
                  <w:lang w:val="en-US"/>
                </w:rPr>
                <w:t>ISM</w:t>
              </w:r>
              <w:r>
                <w:rPr>
                  <w:lang w:val="en-US"/>
                </w:rPr>
                <w:t>4</w:t>
              </w:r>
              <w:r w:rsidRPr="005174B4">
                <w:rPr>
                  <w:lang w:val="en-US"/>
                </w:rPr>
                <w:t>_HOA2</w:t>
              </w:r>
            </w:ins>
          </w:p>
        </w:tc>
      </w:tr>
      <w:tr w:rsidR="00475A72" w14:paraId="14AF6D8B" w14:textId="77777777" w:rsidTr="0050159A">
        <w:trPr>
          <w:trHeight w:val="227"/>
          <w:jc w:val="center"/>
          <w:ins w:id="399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4FD76EBD" w14:textId="77777777" w:rsidR="00475A72" w:rsidRDefault="00475A72" w:rsidP="00A56C3F">
            <w:pPr>
              <w:pStyle w:val="TAC"/>
              <w:rPr>
                <w:ins w:id="399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16C025CD" w14:textId="77777777" w:rsidR="00475A72" w:rsidRPr="001E2CB6" w:rsidRDefault="00475A72" w:rsidP="00A56C3F">
            <w:pPr>
              <w:pStyle w:val="TAL"/>
              <w:rPr>
                <w:ins w:id="399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6476D47B" w14:textId="77777777" w:rsidR="00475A72" w:rsidRDefault="00475A72" w:rsidP="00A56C3F">
            <w:pPr>
              <w:pStyle w:val="TAC"/>
              <w:rPr>
                <w:ins w:id="3997" w:author="Lauros Pajunen (Nokia)" w:date="2025-11-18T16:54:00Z" w16du:dateUtc="2025-11-18T22:54:00Z"/>
              </w:rPr>
            </w:pPr>
          </w:p>
        </w:tc>
        <w:tc>
          <w:tcPr>
            <w:tcW w:w="540" w:type="dxa"/>
            <w:vMerge/>
          </w:tcPr>
          <w:p w14:paraId="3DC25690" w14:textId="617B5018" w:rsidR="00475A72" w:rsidRDefault="00475A72" w:rsidP="00A56C3F">
            <w:pPr>
              <w:pStyle w:val="TAC"/>
              <w:rPr>
                <w:ins w:id="3998" w:author="Lauros Pajunen (Nokia)" w:date="2025-11-18T16:54:00Z" w16du:dateUtc="2025-11-18T22:54:00Z"/>
              </w:rPr>
            </w:pPr>
          </w:p>
        </w:tc>
        <w:tc>
          <w:tcPr>
            <w:tcW w:w="1010" w:type="dxa"/>
          </w:tcPr>
          <w:p w14:paraId="637FB105" w14:textId="414E024B" w:rsidR="00475A72" w:rsidRDefault="00475A72" w:rsidP="00A56C3F">
            <w:pPr>
              <w:pStyle w:val="TAC"/>
              <w:rPr>
                <w:ins w:id="3999" w:author="Lauros Pajunen (Nokia)" w:date="2025-11-18T16:54:00Z" w16du:dateUtc="2025-11-18T22:54:00Z"/>
              </w:rPr>
            </w:pPr>
          </w:p>
        </w:tc>
        <w:tc>
          <w:tcPr>
            <w:tcW w:w="2629" w:type="dxa"/>
          </w:tcPr>
          <w:p w14:paraId="34B6FD6F" w14:textId="58FB6212" w:rsidR="00475A72" w:rsidRDefault="00475A72" w:rsidP="00A56C3F">
            <w:pPr>
              <w:pStyle w:val="TAC"/>
              <w:rPr>
                <w:ins w:id="4000" w:author="Lauros Pajunen (Nokia)" w:date="2025-11-18T16:54:00Z" w16du:dateUtc="2025-11-18T22:54:00Z"/>
              </w:rPr>
            </w:pPr>
            <w:ins w:id="4001" w:author="Lauros Pajunen (Nokia)" w:date="2025-11-18T16:56:00Z" w16du:dateUtc="2025-11-18T22:56:00Z">
              <w:r w:rsidRPr="00B75EAE">
                <w:t>OSBA</w:t>
              </w:r>
              <w:r>
                <w:t xml:space="preserve"> ISM1 HOA3 planar</w:t>
              </w:r>
            </w:ins>
          </w:p>
        </w:tc>
        <w:tc>
          <w:tcPr>
            <w:tcW w:w="1843" w:type="dxa"/>
          </w:tcPr>
          <w:p w14:paraId="6B256563" w14:textId="3EEE30A5" w:rsidR="00475A72" w:rsidRDefault="00475A72" w:rsidP="00A56C3F">
            <w:pPr>
              <w:pStyle w:val="TAC"/>
              <w:rPr>
                <w:ins w:id="4002" w:author="Lauros Pajunen (Nokia)" w:date="2025-11-18T16:54:00Z" w16du:dateUtc="2025-11-18T22:54:00Z"/>
              </w:rPr>
            </w:pPr>
            <w:ins w:id="4003" w:author="Lauros Pajunen (Nokia)" w:date="2025-11-18T16:56:00Z" w16du:dateUtc="2025-11-18T22:56:00Z">
              <w:r>
                <w:rPr>
                  <w:lang w:val="en-US"/>
                </w:rPr>
                <w:t>ISM1_HOA3_P</w:t>
              </w:r>
            </w:ins>
          </w:p>
        </w:tc>
      </w:tr>
      <w:tr w:rsidR="00475A72" w14:paraId="7C62BC88" w14:textId="77777777" w:rsidTr="0050159A">
        <w:trPr>
          <w:trHeight w:val="227"/>
          <w:jc w:val="center"/>
          <w:ins w:id="400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290A3A99" w14:textId="77777777" w:rsidR="00475A72" w:rsidRDefault="00475A72" w:rsidP="00A56C3F">
            <w:pPr>
              <w:pStyle w:val="TAC"/>
              <w:rPr>
                <w:ins w:id="400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876D5E7" w14:textId="77777777" w:rsidR="00475A72" w:rsidRPr="001E2CB6" w:rsidRDefault="00475A72" w:rsidP="00A56C3F">
            <w:pPr>
              <w:pStyle w:val="TAL"/>
              <w:rPr>
                <w:ins w:id="400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51F8BBFC" w14:textId="77777777" w:rsidR="00475A72" w:rsidRDefault="00475A72" w:rsidP="00A56C3F">
            <w:pPr>
              <w:pStyle w:val="TAC"/>
              <w:rPr>
                <w:ins w:id="4007" w:author="Lauros Pajunen (Nokia)" w:date="2025-11-18T16:54:00Z" w16du:dateUtc="2025-11-18T22:54:00Z"/>
              </w:rPr>
            </w:pPr>
          </w:p>
        </w:tc>
        <w:tc>
          <w:tcPr>
            <w:tcW w:w="540" w:type="dxa"/>
            <w:vMerge/>
          </w:tcPr>
          <w:p w14:paraId="4E508DCF" w14:textId="3BE07635" w:rsidR="00475A72" w:rsidRDefault="00475A72" w:rsidP="00A56C3F">
            <w:pPr>
              <w:pStyle w:val="TAC"/>
              <w:rPr>
                <w:ins w:id="4008" w:author="Lauros Pajunen (Nokia)" w:date="2025-11-18T16:54:00Z" w16du:dateUtc="2025-11-18T22:54:00Z"/>
              </w:rPr>
            </w:pPr>
          </w:p>
        </w:tc>
        <w:tc>
          <w:tcPr>
            <w:tcW w:w="1010" w:type="dxa"/>
          </w:tcPr>
          <w:p w14:paraId="035D212F" w14:textId="26F9CCE9" w:rsidR="00475A72" w:rsidRDefault="00475A72" w:rsidP="00A56C3F">
            <w:pPr>
              <w:pStyle w:val="TAC"/>
              <w:rPr>
                <w:ins w:id="4009" w:author="Lauros Pajunen (Nokia)" w:date="2025-11-18T16:54:00Z" w16du:dateUtc="2025-11-18T22:54:00Z"/>
              </w:rPr>
            </w:pPr>
          </w:p>
        </w:tc>
        <w:tc>
          <w:tcPr>
            <w:tcW w:w="2629" w:type="dxa"/>
          </w:tcPr>
          <w:p w14:paraId="26CEB987" w14:textId="52CCF731" w:rsidR="00475A72" w:rsidRDefault="00475A72" w:rsidP="00A56C3F">
            <w:pPr>
              <w:pStyle w:val="TAC"/>
              <w:rPr>
                <w:ins w:id="4010" w:author="Lauros Pajunen (Nokia)" w:date="2025-11-18T16:54:00Z" w16du:dateUtc="2025-11-18T22:54:00Z"/>
              </w:rPr>
            </w:pPr>
            <w:ins w:id="4011" w:author="Lauros Pajunen (Nokia)" w:date="2025-11-18T16:56:00Z" w16du:dateUtc="2025-11-18T22:56:00Z">
              <w:r w:rsidRPr="00B57D92">
                <w:t>OSBA ISM</w:t>
              </w:r>
              <w:r>
                <w:t>2</w:t>
              </w:r>
              <w:r w:rsidRPr="00B57D92">
                <w:t xml:space="preserve"> </w:t>
              </w:r>
              <w:r>
                <w:t>HOA3</w:t>
              </w:r>
              <w:r w:rsidRPr="00B57D92">
                <w:t xml:space="preserve"> planar</w:t>
              </w:r>
            </w:ins>
          </w:p>
        </w:tc>
        <w:tc>
          <w:tcPr>
            <w:tcW w:w="1843" w:type="dxa"/>
          </w:tcPr>
          <w:p w14:paraId="63B04562" w14:textId="1C33F70F" w:rsidR="00475A72" w:rsidRDefault="00475A72" w:rsidP="00A56C3F">
            <w:pPr>
              <w:pStyle w:val="TAC"/>
              <w:rPr>
                <w:ins w:id="4012" w:author="Lauros Pajunen (Nokia)" w:date="2025-11-18T16:54:00Z" w16du:dateUtc="2025-11-18T22:54:00Z"/>
              </w:rPr>
            </w:pPr>
            <w:ins w:id="4013" w:author="Lauros Pajunen (Nokia)" w:date="2025-11-18T16:56:00Z" w16du:dateUtc="2025-11-18T22:56:00Z">
              <w:r w:rsidRPr="005174B4">
                <w:rPr>
                  <w:lang w:val="en-US"/>
                </w:rPr>
                <w:t>ISM</w:t>
              </w:r>
              <w:r>
                <w:rPr>
                  <w:lang w:val="en-US"/>
                </w:rPr>
                <w:t>2</w:t>
              </w:r>
              <w:r w:rsidRPr="005174B4">
                <w:rPr>
                  <w:lang w:val="en-US"/>
                </w:rPr>
                <w:t>_HOA</w:t>
              </w:r>
              <w:r>
                <w:rPr>
                  <w:lang w:val="en-US"/>
                </w:rPr>
                <w:t>3</w:t>
              </w:r>
              <w:r w:rsidRPr="005174B4">
                <w:rPr>
                  <w:lang w:val="en-US"/>
                </w:rPr>
                <w:t>_P</w:t>
              </w:r>
            </w:ins>
          </w:p>
        </w:tc>
      </w:tr>
      <w:tr w:rsidR="00475A72" w14:paraId="4B3DAE90" w14:textId="77777777" w:rsidTr="0050159A">
        <w:trPr>
          <w:trHeight w:val="227"/>
          <w:jc w:val="center"/>
          <w:ins w:id="401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2E797E0" w14:textId="77777777" w:rsidR="00475A72" w:rsidRDefault="00475A72" w:rsidP="00A56C3F">
            <w:pPr>
              <w:pStyle w:val="TAC"/>
              <w:rPr>
                <w:ins w:id="401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39BA70ED" w14:textId="77777777" w:rsidR="00475A72" w:rsidRPr="001E2CB6" w:rsidRDefault="00475A72" w:rsidP="00A56C3F">
            <w:pPr>
              <w:pStyle w:val="TAL"/>
              <w:rPr>
                <w:ins w:id="401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08AF403" w14:textId="77777777" w:rsidR="00475A72" w:rsidRDefault="00475A72" w:rsidP="00A56C3F">
            <w:pPr>
              <w:pStyle w:val="TAC"/>
              <w:rPr>
                <w:ins w:id="4017" w:author="Lauros Pajunen (Nokia)" w:date="2025-11-18T16:54:00Z" w16du:dateUtc="2025-11-18T22:54:00Z"/>
              </w:rPr>
            </w:pPr>
          </w:p>
        </w:tc>
        <w:tc>
          <w:tcPr>
            <w:tcW w:w="540" w:type="dxa"/>
            <w:vMerge/>
          </w:tcPr>
          <w:p w14:paraId="2DBFEE9C" w14:textId="3EE144B7" w:rsidR="00475A72" w:rsidRDefault="00475A72" w:rsidP="00A56C3F">
            <w:pPr>
              <w:pStyle w:val="TAC"/>
              <w:rPr>
                <w:ins w:id="4018" w:author="Lauros Pajunen (Nokia)" w:date="2025-11-18T16:54:00Z" w16du:dateUtc="2025-11-18T22:54:00Z"/>
              </w:rPr>
            </w:pPr>
          </w:p>
        </w:tc>
        <w:tc>
          <w:tcPr>
            <w:tcW w:w="1010" w:type="dxa"/>
          </w:tcPr>
          <w:p w14:paraId="37319025" w14:textId="2EE45391" w:rsidR="00475A72" w:rsidRDefault="00475A72" w:rsidP="00A56C3F">
            <w:pPr>
              <w:pStyle w:val="TAC"/>
              <w:rPr>
                <w:ins w:id="4019" w:author="Lauros Pajunen (Nokia)" w:date="2025-11-18T16:54:00Z" w16du:dateUtc="2025-11-18T22:54:00Z"/>
              </w:rPr>
            </w:pPr>
          </w:p>
        </w:tc>
        <w:tc>
          <w:tcPr>
            <w:tcW w:w="2629" w:type="dxa"/>
          </w:tcPr>
          <w:p w14:paraId="03739B22" w14:textId="1099AF47" w:rsidR="00475A72" w:rsidRDefault="00475A72" w:rsidP="00A56C3F">
            <w:pPr>
              <w:pStyle w:val="TAC"/>
              <w:rPr>
                <w:ins w:id="4020" w:author="Lauros Pajunen (Nokia)" w:date="2025-11-18T16:54:00Z" w16du:dateUtc="2025-11-18T22:54:00Z"/>
              </w:rPr>
            </w:pPr>
            <w:ins w:id="4021" w:author="Lauros Pajunen (Nokia)" w:date="2025-11-18T16:56:00Z" w16du:dateUtc="2025-11-18T22:56:00Z">
              <w:r w:rsidRPr="00B57D92">
                <w:t>OSBA ISM</w:t>
              </w:r>
              <w:r>
                <w:t>3</w:t>
              </w:r>
              <w:r w:rsidRPr="00B57D92">
                <w:t xml:space="preserve"> </w:t>
              </w:r>
              <w:r>
                <w:t>HOA3</w:t>
              </w:r>
              <w:r w:rsidRPr="00B57D92">
                <w:t xml:space="preserve"> planar</w:t>
              </w:r>
            </w:ins>
          </w:p>
        </w:tc>
        <w:tc>
          <w:tcPr>
            <w:tcW w:w="1843" w:type="dxa"/>
          </w:tcPr>
          <w:p w14:paraId="051329F7" w14:textId="72E5EC70" w:rsidR="00475A72" w:rsidRDefault="00475A72" w:rsidP="00A56C3F">
            <w:pPr>
              <w:pStyle w:val="TAC"/>
              <w:rPr>
                <w:ins w:id="4022" w:author="Lauros Pajunen (Nokia)" w:date="2025-11-18T16:54:00Z" w16du:dateUtc="2025-11-18T22:54:00Z"/>
              </w:rPr>
            </w:pPr>
            <w:ins w:id="4023" w:author="Lauros Pajunen (Nokia)" w:date="2025-11-18T16:56:00Z" w16du:dateUtc="2025-11-18T22:56:00Z">
              <w:r w:rsidRPr="005174B4">
                <w:rPr>
                  <w:lang w:val="en-US"/>
                </w:rPr>
                <w:t>ISM</w:t>
              </w:r>
              <w:r>
                <w:rPr>
                  <w:lang w:val="en-US"/>
                </w:rPr>
                <w:t>3</w:t>
              </w:r>
              <w:r w:rsidRPr="005174B4">
                <w:rPr>
                  <w:lang w:val="en-US"/>
                </w:rPr>
                <w:t>_HOA</w:t>
              </w:r>
              <w:r>
                <w:rPr>
                  <w:lang w:val="en-US"/>
                </w:rPr>
                <w:t>3</w:t>
              </w:r>
              <w:r w:rsidRPr="005174B4">
                <w:rPr>
                  <w:lang w:val="en-US"/>
                </w:rPr>
                <w:t>_P</w:t>
              </w:r>
            </w:ins>
          </w:p>
        </w:tc>
      </w:tr>
      <w:tr w:rsidR="00475A72" w14:paraId="45EBA639" w14:textId="77777777" w:rsidTr="0050159A">
        <w:trPr>
          <w:trHeight w:val="227"/>
          <w:jc w:val="center"/>
          <w:ins w:id="402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85EAF3E" w14:textId="77777777" w:rsidR="00475A72" w:rsidRDefault="00475A72" w:rsidP="00A56C3F">
            <w:pPr>
              <w:pStyle w:val="TAC"/>
              <w:rPr>
                <w:ins w:id="402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0375AAB4" w14:textId="77777777" w:rsidR="00475A72" w:rsidRPr="001E2CB6" w:rsidRDefault="00475A72" w:rsidP="00A56C3F">
            <w:pPr>
              <w:pStyle w:val="TAL"/>
              <w:rPr>
                <w:ins w:id="402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54227250" w14:textId="77777777" w:rsidR="00475A72" w:rsidRDefault="00475A72" w:rsidP="00A56C3F">
            <w:pPr>
              <w:pStyle w:val="TAC"/>
              <w:rPr>
                <w:ins w:id="4027" w:author="Lauros Pajunen (Nokia)" w:date="2025-11-18T16:54:00Z" w16du:dateUtc="2025-11-18T22:54:00Z"/>
              </w:rPr>
            </w:pPr>
          </w:p>
        </w:tc>
        <w:tc>
          <w:tcPr>
            <w:tcW w:w="540" w:type="dxa"/>
            <w:vMerge/>
          </w:tcPr>
          <w:p w14:paraId="4888465F" w14:textId="5E6E2E7C" w:rsidR="00475A72" w:rsidRDefault="00475A72" w:rsidP="00A56C3F">
            <w:pPr>
              <w:pStyle w:val="TAC"/>
              <w:rPr>
                <w:ins w:id="4028" w:author="Lauros Pajunen (Nokia)" w:date="2025-11-18T16:54:00Z" w16du:dateUtc="2025-11-18T22:54:00Z"/>
              </w:rPr>
            </w:pPr>
          </w:p>
        </w:tc>
        <w:tc>
          <w:tcPr>
            <w:tcW w:w="1010" w:type="dxa"/>
          </w:tcPr>
          <w:p w14:paraId="2F008626" w14:textId="4BA6BA18" w:rsidR="00475A72" w:rsidRDefault="00475A72" w:rsidP="00A56C3F">
            <w:pPr>
              <w:pStyle w:val="TAC"/>
              <w:rPr>
                <w:ins w:id="4029" w:author="Lauros Pajunen (Nokia)" w:date="2025-11-18T16:54:00Z" w16du:dateUtc="2025-11-18T22:54:00Z"/>
              </w:rPr>
            </w:pPr>
          </w:p>
        </w:tc>
        <w:tc>
          <w:tcPr>
            <w:tcW w:w="2629" w:type="dxa"/>
          </w:tcPr>
          <w:p w14:paraId="42273F43" w14:textId="79AC86FC" w:rsidR="00475A72" w:rsidRDefault="00475A72" w:rsidP="00A56C3F">
            <w:pPr>
              <w:pStyle w:val="TAC"/>
              <w:rPr>
                <w:ins w:id="4030" w:author="Lauros Pajunen (Nokia)" w:date="2025-11-18T16:54:00Z" w16du:dateUtc="2025-11-18T22:54:00Z"/>
              </w:rPr>
            </w:pPr>
            <w:ins w:id="4031" w:author="Lauros Pajunen (Nokia)" w:date="2025-11-18T16:56:00Z" w16du:dateUtc="2025-11-18T22:56:00Z">
              <w:r w:rsidRPr="00B57D92">
                <w:t>OSBA ISM</w:t>
              </w:r>
              <w:r>
                <w:t>4</w:t>
              </w:r>
              <w:r w:rsidRPr="00B57D92">
                <w:t xml:space="preserve"> </w:t>
              </w:r>
              <w:r>
                <w:t>HOA3</w:t>
              </w:r>
              <w:r w:rsidRPr="00B57D92">
                <w:t xml:space="preserve"> planar</w:t>
              </w:r>
            </w:ins>
          </w:p>
        </w:tc>
        <w:tc>
          <w:tcPr>
            <w:tcW w:w="1843" w:type="dxa"/>
          </w:tcPr>
          <w:p w14:paraId="76B2D6E9" w14:textId="6AC36CF4" w:rsidR="00475A72" w:rsidRDefault="00475A72" w:rsidP="00A56C3F">
            <w:pPr>
              <w:pStyle w:val="TAC"/>
              <w:rPr>
                <w:ins w:id="4032" w:author="Lauros Pajunen (Nokia)" w:date="2025-11-18T16:54:00Z" w16du:dateUtc="2025-11-18T22:54:00Z"/>
              </w:rPr>
            </w:pPr>
            <w:ins w:id="4033" w:author="Lauros Pajunen (Nokia)" w:date="2025-11-18T16:56:00Z" w16du:dateUtc="2025-11-18T22:56:00Z">
              <w:r w:rsidRPr="005174B4">
                <w:rPr>
                  <w:lang w:val="en-US"/>
                </w:rPr>
                <w:t>ISM</w:t>
              </w:r>
              <w:r>
                <w:rPr>
                  <w:lang w:val="en-US"/>
                </w:rPr>
                <w:t>4</w:t>
              </w:r>
              <w:r w:rsidRPr="005174B4">
                <w:rPr>
                  <w:lang w:val="en-US"/>
                </w:rPr>
                <w:t>_HOA</w:t>
              </w:r>
              <w:r>
                <w:rPr>
                  <w:lang w:val="en-US"/>
                </w:rPr>
                <w:t>3</w:t>
              </w:r>
              <w:r w:rsidRPr="005174B4">
                <w:rPr>
                  <w:lang w:val="en-US"/>
                </w:rPr>
                <w:t>_P</w:t>
              </w:r>
            </w:ins>
          </w:p>
        </w:tc>
      </w:tr>
      <w:tr w:rsidR="00475A72" w14:paraId="51BB0BDD" w14:textId="77777777" w:rsidTr="0050159A">
        <w:trPr>
          <w:trHeight w:val="227"/>
          <w:jc w:val="center"/>
          <w:ins w:id="403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C54C307" w14:textId="77777777" w:rsidR="00475A72" w:rsidRDefault="00475A72" w:rsidP="00A56C3F">
            <w:pPr>
              <w:pStyle w:val="TAC"/>
              <w:rPr>
                <w:ins w:id="403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5ACADA14" w14:textId="77777777" w:rsidR="00475A72" w:rsidRPr="001E2CB6" w:rsidRDefault="00475A72" w:rsidP="00A56C3F">
            <w:pPr>
              <w:pStyle w:val="TAL"/>
              <w:rPr>
                <w:ins w:id="403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331D18BE" w14:textId="77777777" w:rsidR="00475A72" w:rsidRDefault="00475A72" w:rsidP="00A56C3F">
            <w:pPr>
              <w:pStyle w:val="TAC"/>
              <w:rPr>
                <w:ins w:id="4037" w:author="Lauros Pajunen (Nokia)" w:date="2025-11-18T16:54:00Z" w16du:dateUtc="2025-11-18T22:54:00Z"/>
              </w:rPr>
            </w:pPr>
          </w:p>
        </w:tc>
        <w:tc>
          <w:tcPr>
            <w:tcW w:w="540" w:type="dxa"/>
            <w:vMerge/>
          </w:tcPr>
          <w:p w14:paraId="7E4B04F1" w14:textId="34DA7FE3" w:rsidR="00475A72" w:rsidRDefault="00475A72" w:rsidP="00A56C3F">
            <w:pPr>
              <w:pStyle w:val="TAC"/>
              <w:rPr>
                <w:ins w:id="4038" w:author="Lauros Pajunen (Nokia)" w:date="2025-11-18T16:54:00Z" w16du:dateUtc="2025-11-18T22:54:00Z"/>
              </w:rPr>
            </w:pPr>
          </w:p>
        </w:tc>
        <w:tc>
          <w:tcPr>
            <w:tcW w:w="1010" w:type="dxa"/>
          </w:tcPr>
          <w:p w14:paraId="1F097C2D" w14:textId="43FA2EC7" w:rsidR="00475A72" w:rsidRDefault="00475A72" w:rsidP="00A56C3F">
            <w:pPr>
              <w:pStyle w:val="TAC"/>
              <w:rPr>
                <w:ins w:id="4039" w:author="Lauros Pajunen (Nokia)" w:date="2025-11-18T16:54:00Z" w16du:dateUtc="2025-11-18T22:54:00Z"/>
              </w:rPr>
            </w:pPr>
          </w:p>
        </w:tc>
        <w:tc>
          <w:tcPr>
            <w:tcW w:w="2629" w:type="dxa"/>
          </w:tcPr>
          <w:p w14:paraId="49ED901B" w14:textId="6637ACC6" w:rsidR="00475A72" w:rsidRDefault="00475A72" w:rsidP="00A56C3F">
            <w:pPr>
              <w:pStyle w:val="TAC"/>
              <w:rPr>
                <w:ins w:id="4040" w:author="Lauros Pajunen (Nokia)" w:date="2025-11-18T16:54:00Z" w16du:dateUtc="2025-11-18T22:54:00Z"/>
              </w:rPr>
            </w:pPr>
            <w:ins w:id="4041" w:author="Lauros Pajunen (Nokia)" w:date="2025-11-18T16:56:00Z" w16du:dateUtc="2025-11-18T22:56:00Z">
              <w:r w:rsidRPr="00B75EAE">
                <w:t>OSBA</w:t>
              </w:r>
              <w:r>
                <w:t xml:space="preserve"> ISM1 HOA3</w:t>
              </w:r>
            </w:ins>
          </w:p>
        </w:tc>
        <w:tc>
          <w:tcPr>
            <w:tcW w:w="1843" w:type="dxa"/>
          </w:tcPr>
          <w:p w14:paraId="39BE39C5" w14:textId="00EC037F" w:rsidR="00475A72" w:rsidRDefault="00475A72" w:rsidP="00A56C3F">
            <w:pPr>
              <w:pStyle w:val="TAC"/>
              <w:rPr>
                <w:ins w:id="4042" w:author="Lauros Pajunen (Nokia)" w:date="2025-11-18T16:54:00Z" w16du:dateUtc="2025-11-18T22:54:00Z"/>
              </w:rPr>
            </w:pPr>
            <w:ins w:id="4043" w:author="Lauros Pajunen (Nokia)" w:date="2025-11-18T16:56:00Z" w16du:dateUtc="2025-11-18T22:56:00Z">
              <w:r>
                <w:rPr>
                  <w:lang w:val="en-US"/>
                </w:rPr>
                <w:t>ISM1_HOA3</w:t>
              </w:r>
            </w:ins>
          </w:p>
        </w:tc>
      </w:tr>
      <w:tr w:rsidR="00475A72" w14:paraId="04B6E4C1" w14:textId="77777777" w:rsidTr="0050159A">
        <w:trPr>
          <w:trHeight w:val="227"/>
          <w:jc w:val="center"/>
          <w:ins w:id="404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0FC2FA33" w14:textId="77777777" w:rsidR="00475A72" w:rsidRDefault="00475A72" w:rsidP="00A56C3F">
            <w:pPr>
              <w:pStyle w:val="TAC"/>
              <w:rPr>
                <w:ins w:id="404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460532FF" w14:textId="77777777" w:rsidR="00475A72" w:rsidRPr="001E2CB6" w:rsidRDefault="00475A72" w:rsidP="00A56C3F">
            <w:pPr>
              <w:pStyle w:val="TAL"/>
              <w:rPr>
                <w:ins w:id="404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50822A84" w14:textId="77777777" w:rsidR="00475A72" w:rsidRDefault="00475A72" w:rsidP="00A56C3F">
            <w:pPr>
              <w:pStyle w:val="TAC"/>
              <w:rPr>
                <w:ins w:id="4047" w:author="Lauros Pajunen (Nokia)" w:date="2025-11-18T16:54:00Z" w16du:dateUtc="2025-11-18T22:54:00Z"/>
              </w:rPr>
            </w:pPr>
          </w:p>
        </w:tc>
        <w:tc>
          <w:tcPr>
            <w:tcW w:w="540" w:type="dxa"/>
            <w:vMerge/>
          </w:tcPr>
          <w:p w14:paraId="2CA5E78A" w14:textId="09CC2611" w:rsidR="00475A72" w:rsidRDefault="00475A72" w:rsidP="00A56C3F">
            <w:pPr>
              <w:pStyle w:val="TAC"/>
              <w:rPr>
                <w:ins w:id="4048" w:author="Lauros Pajunen (Nokia)" w:date="2025-11-18T16:54:00Z" w16du:dateUtc="2025-11-18T22:54:00Z"/>
              </w:rPr>
            </w:pPr>
          </w:p>
        </w:tc>
        <w:tc>
          <w:tcPr>
            <w:tcW w:w="1010" w:type="dxa"/>
          </w:tcPr>
          <w:p w14:paraId="73B06DF3" w14:textId="56F92390" w:rsidR="00475A72" w:rsidRDefault="00475A72" w:rsidP="00A56C3F">
            <w:pPr>
              <w:pStyle w:val="TAC"/>
              <w:rPr>
                <w:ins w:id="4049" w:author="Lauros Pajunen (Nokia)" w:date="2025-11-18T16:54:00Z" w16du:dateUtc="2025-11-18T22:54:00Z"/>
              </w:rPr>
            </w:pPr>
          </w:p>
        </w:tc>
        <w:tc>
          <w:tcPr>
            <w:tcW w:w="2629" w:type="dxa"/>
          </w:tcPr>
          <w:p w14:paraId="5276F4CB" w14:textId="794ED143" w:rsidR="00475A72" w:rsidRDefault="00475A72" w:rsidP="00A56C3F">
            <w:pPr>
              <w:pStyle w:val="TAC"/>
              <w:rPr>
                <w:ins w:id="4050" w:author="Lauros Pajunen (Nokia)" w:date="2025-11-18T16:54:00Z" w16du:dateUtc="2025-11-18T22:54:00Z"/>
              </w:rPr>
            </w:pPr>
            <w:ins w:id="4051" w:author="Lauros Pajunen (Nokia)" w:date="2025-11-18T16:56:00Z" w16du:dateUtc="2025-11-18T22:56:00Z">
              <w:r w:rsidRPr="00B57D92">
                <w:t>OSBA ISM</w:t>
              </w:r>
              <w:r>
                <w:t>2</w:t>
              </w:r>
              <w:r w:rsidRPr="00B57D92">
                <w:t xml:space="preserve"> </w:t>
              </w:r>
              <w:r>
                <w:t>HOA3</w:t>
              </w:r>
            </w:ins>
          </w:p>
        </w:tc>
        <w:tc>
          <w:tcPr>
            <w:tcW w:w="1843" w:type="dxa"/>
          </w:tcPr>
          <w:p w14:paraId="3899F0C7" w14:textId="5FBEE509" w:rsidR="00475A72" w:rsidRDefault="00475A72" w:rsidP="00A56C3F">
            <w:pPr>
              <w:pStyle w:val="TAC"/>
              <w:rPr>
                <w:ins w:id="4052" w:author="Lauros Pajunen (Nokia)" w:date="2025-11-18T16:54:00Z" w16du:dateUtc="2025-11-18T22:54:00Z"/>
              </w:rPr>
            </w:pPr>
            <w:ins w:id="4053" w:author="Lauros Pajunen (Nokia)" w:date="2025-11-18T16:56:00Z" w16du:dateUtc="2025-11-18T22:56:00Z">
              <w:r w:rsidRPr="005174B4">
                <w:rPr>
                  <w:lang w:val="en-US"/>
                </w:rPr>
                <w:t>ISM</w:t>
              </w:r>
              <w:r>
                <w:rPr>
                  <w:lang w:val="en-US"/>
                </w:rPr>
                <w:t>2</w:t>
              </w:r>
              <w:r w:rsidRPr="005174B4">
                <w:rPr>
                  <w:lang w:val="en-US"/>
                </w:rPr>
                <w:t>_HOA</w:t>
              </w:r>
              <w:r>
                <w:rPr>
                  <w:lang w:val="en-US"/>
                </w:rPr>
                <w:t>3</w:t>
              </w:r>
            </w:ins>
          </w:p>
        </w:tc>
      </w:tr>
      <w:tr w:rsidR="00475A72" w14:paraId="4CF5F7ED" w14:textId="77777777" w:rsidTr="0050159A">
        <w:trPr>
          <w:trHeight w:val="227"/>
          <w:jc w:val="center"/>
          <w:ins w:id="405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77726726" w14:textId="77777777" w:rsidR="00475A72" w:rsidRDefault="00475A72" w:rsidP="00A56C3F">
            <w:pPr>
              <w:pStyle w:val="TAC"/>
              <w:rPr>
                <w:ins w:id="405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AEC0EFE" w14:textId="77777777" w:rsidR="00475A72" w:rsidRPr="001E2CB6" w:rsidRDefault="00475A72" w:rsidP="00A56C3F">
            <w:pPr>
              <w:pStyle w:val="TAL"/>
              <w:rPr>
                <w:ins w:id="405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4D081F95" w14:textId="77777777" w:rsidR="00475A72" w:rsidRDefault="00475A72" w:rsidP="00A56C3F">
            <w:pPr>
              <w:pStyle w:val="TAC"/>
              <w:rPr>
                <w:ins w:id="4057" w:author="Lauros Pajunen (Nokia)" w:date="2025-11-18T16:54:00Z" w16du:dateUtc="2025-11-18T22:54:00Z"/>
              </w:rPr>
            </w:pPr>
          </w:p>
        </w:tc>
        <w:tc>
          <w:tcPr>
            <w:tcW w:w="540" w:type="dxa"/>
            <w:vMerge/>
          </w:tcPr>
          <w:p w14:paraId="4BB073F7" w14:textId="1D740EF0" w:rsidR="00475A72" w:rsidRDefault="00475A72" w:rsidP="00A56C3F">
            <w:pPr>
              <w:pStyle w:val="TAC"/>
              <w:rPr>
                <w:ins w:id="4058" w:author="Lauros Pajunen (Nokia)" w:date="2025-11-18T16:54:00Z" w16du:dateUtc="2025-11-18T22:54:00Z"/>
              </w:rPr>
            </w:pPr>
          </w:p>
        </w:tc>
        <w:tc>
          <w:tcPr>
            <w:tcW w:w="1010" w:type="dxa"/>
          </w:tcPr>
          <w:p w14:paraId="4B5DA698" w14:textId="0B43F174" w:rsidR="00475A72" w:rsidRDefault="00475A72" w:rsidP="00A56C3F">
            <w:pPr>
              <w:pStyle w:val="TAC"/>
              <w:rPr>
                <w:ins w:id="4059" w:author="Lauros Pajunen (Nokia)" w:date="2025-11-18T16:54:00Z" w16du:dateUtc="2025-11-18T22:54:00Z"/>
              </w:rPr>
            </w:pPr>
          </w:p>
        </w:tc>
        <w:tc>
          <w:tcPr>
            <w:tcW w:w="2629" w:type="dxa"/>
          </w:tcPr>
          <w:p w14:paraId="62CCE338" w14:textId="39656CA7" w:rsidR="00475A72" w:rsidRDefault="00475A72" w:rsidP="00A56C3F">
            <w:pPr>
              <w:pStyle w:val="TAC"/>
              <w:rPr>
                <w:ins w:id="4060" w:author="Lauros Pajunen (Nokia)" w:date="2025-11-18T16:54:00Z" w16du:dateUtc="2025-11-18T22:54:00Z"/>
              </w:rPr>
            </w:pPr>
            <w:ins w:id="4061" w:author="Lauros Pajunen (Nokia)" w:date="2025-11-18T16:56:00Z" w16du:dateUtc="2025-11-18T22:56:00Z">
              <w:r w:rsidRPr="00B57D92">
                <w:t>OSBA ISM</w:t>
              </w:r>
              <w:r>
                <w:t>3</w:t>
              </w:r>
              <w:r w:rsidRPr="00B57D92">
                <w:t xml:space="preserve"> </w:t>
              </w:r>
              <w:r>
                <w:t>HOA3</w:t>
              </w:r>
            </w:ins>
          </w:p>
        </w:tc>
        <w:tc>
          <w:tcPr>
            <w:tcW w:w="1843" w:type="dxa"/>
          </w:tcPr>
          <w:p w14:paraId="6935B88D" w14:textId="0306091B" w:rsidR="00475A72" w:rsidRDefault="00475A72" w:rsidP="00A56C3F">
            <w:pPr>
              <w:pStyle w:val="TAC"/>
              <w:rPr>
                <w:ins w:id="4062" w:author="Lauros Pajunen (Nokia)" w:date="2025-11-18T16:54:00Z" w16du:dateUtc="2025-11-18T22:54:00Z"/>
              </w:rPr>
            </w:pPr>
            <w:ins w:id="4063" w:author="Lauros Pajunen (Nokia)" w:date="2025-11-18T16:56:00Z" w16du:dateUtc="2025-11-18T22:56:00Z">
              <w:r w:rsidRPr="005174B4">
                <w:rPr>
                  <w:lang w:val="en-US"/>
                </w:rPr>
                <w:t>ISM</w:t>
              </w:r>
              <w:r>
                <w:rPr>
                  <w:lang w:val="en-US"/>
                </w:rPr>
                <w:t>3</w:t>
              </w:r>
              <w:r w:rsidRPr="005174B4">
                <w:rPr>
                  <w:lang w:val="en-US"/>
                </w:rPr>
                <w:t>_HOA</w:t>
              </w:r>
              <w:r>
                <w:rPr>
                  <w:lang w:val="en-US"/>
                </w:rPr>
                <w:t>3</w:t>
              </w:r>
            </w:ins>
          </w:p>
        </w:tc>
      </w:tr>
      <w:tr w:rsidR="00475A72" w14:paraId="651FF638" w14:textId="77777777" w:rsidTr="0050159A">
        <w:trPr>
          <w:trHeight w:val="227"/>
          <w:jc w:val="center"/>
          <w:ins w:id="4064" w:author="Lauros Pajunen (Nokia)" w:date="2025-11-18T16:54:00Z"/>
        </w:trPr>
        <w:tc>
          <w:tcPr>
            <w:tcW w:w="1131" w:type="dxa"/>
            <w:tcBorders>
              <w:top w:val="single" w:sz="4" w:space="0" w:color="auto"/>
              <w:left w:val="single" w:sz="4" w:space="0" w:color="auto"/>
              <w:bottom w:val="single" w:sz="4" w:space="0" w:color="auto"/>
              <w:right w:val="single" w:sz="4" w:space="0" w:color="auto"/>
            </w:tcBorders>
          </w:tcPr>
          <w:p w14:paraId="13351EDC" w14:textId="77777777" w:rsidR="00475A72" w:rsidRDefault="00475A72" w:rsidP="00A56C3F">
            <w:pPr>
              <w:pStyle w:val="TAC"/>
              <w:rPr>
                <w:ins w:id="4065" w:author="Lauros Pajunen (Nokia)" w:date="2025-11-18T16:54:00Z" w16du:dateUtc="2025-11-18T22:54:00Z"/>
              </w:rPr>
            </w:pPr>
          </w:p>
        </w:tc>
        <w:tc>
          <w:tcPr>
            <w:tcW w:w="2457" w:type="dxa"/>
            <w:tcBorders>
              <w:top w:val="single" w:sz="4" w:space="0" w:color="auto"/>
              <w:left w:val="single" w:sz="4" w:space="0" w:color="auto"/>
              <w:bottom w:val="single" w:sz="4" w:space="0" w:color="auto"/>
              <w:right w:val="single" w:sz="4" w:space="0" w:color="auto"/>
            </w:tcBorders>
          </w:tcPr>
          <w:p w14:paraId="77ED96A4" w14:textId="77777777" w:rsidR="00475A72" w:rsidRPr="001E2CB6" w:rsidRDefault="00475A72" w:rsidP="00A56C3F">
            <w:pPr>
              <w:pStyle w:val="TAL"/>
              <w:rPr>
                <w:ins w:id="4066" w:author="Lauros Pajunen (Nokia)" w:date="2025-11-18T16:54:00Z" w16du:dateUtc="2025-11-18T22:54:00Z"/>
                <w:rFonts w:eastAsia="Arial"/>
              </w:rPr>
            </w:pPr>
          </w:p>
        </w:tc>
        <w:tc>
          <w:tcPr>
            <w:tcW w:w="875" w:type="dxa"/>
            <w:tcBorders>
              <w:top w:val="single" w:sz="4" w:space="0" w:color="auto"/>
              <w:left w:val="single" w:sz="4" w:space="0" w:color="auto"/>
              <w:bottom w:val="single" w:sz="4" w:space="0" w:color="auto"/>
              <w:right w:val="single" w:sz="4" w:space="0" w:color="auto"/>
            </w:tcBorders>
          </w:tcPr>
          <w:p w14:paraId="70B8FEAC" w14:textId="77777777" w:rsidR="00475A72" w:rsidRDefault="00475A72" w:rsidP="00A56C3F">
            <w:pPr>
              <w:pStyle w:val="TAC"/>
              <w:rPr>
                <w:ins w:id="4067" w:author="Lauros Pajunen (Nokia)" w:date="2025-11-18T16:54:00Z" w16du:dateUtc="2025-11-18T22:54:00Z"/>
              </w:rPr>
            </w:pPr>
          </w:p>
        </w:tc>
        <w:tc>
          <w:tcPr>
            <w:tcW w:w="540" w:type="dxa"/>
            <w:vMerge/>
          </w:tcPr>
          <w:p w14:paraId="040EF84F" w14:textId="288516E5" w:rsidR="00475A72" w:rsidRDefault="00475A72" w:rsidP="00A56C3F">
            <w:pPr>
              <w:pStyle w:val="TAC"/>
              <w:rPr>
                <w:ins w:id="4068" w:author="Lauros Pajunen (Nokia)" w:date="2025-11-18T16:54:00Z" w16du:dateUtc="2025-11-18T22:54:00Z"/>
              </w:rPr>
            </w:pPr>
          </w:p>
        </w:tc>
        <w:tc>
          <w:tcPr>
            <w:tcW w:w="1010" w:type="dxa"/>
          </w:tcPr>
          <w:p w14:paraId="4D58B0DC" w14:textId="6E5F7D21" w:rsidR="00475A72" w:rsidRDefault="00475A72" w:rsidP="00A56C3F">
            <w:pPr>
              <w:pStyle w:val="TAC"/>
              <w:rPr>
                <w:ins w:id="4069" w:author="Lauros Pajunen (Nokia)" w:date="2025-11-18T16:54:00Z" w16du:dateUtc="2025-11-18T22:54:00Z"/>
              </w:rPr>
            </w:pPr>
          </w:p>
        </w:tc>
        <w:tc>
          <w:tcPr>
            <w:tcW w:w="2629" w:type="dxa"/>
          </w:tcPr>
          <w:p w14:paraId="5E85D0AC" w14:textId="1997FA65" w:rsidR="00475A72" w:rsidRDefault="00475A72" w:rsidP="00A56C3F">
            <w:pPr>
              <w:pStyle w:val="TAC"/>
              <w:rPr>
                <w:ins w:id="4070" w:author="Lauros Pajunen (Nokia)" w:date="2025-11-18T16:54:00Z" w16du:dateUtc="2025-11-18T22:54:00Z"/>
              </w:rPr>
            </w:pPr>
            <w:ins w:id="4071" w:author="Lauros Pajunen (Nokia)" w:date="2025-11-18T16:56:00Z" w16du:dateUtc="2025-11-18T22:56:00Z">
              <w:r w:rsidRPr="00B57D92">
                <w:t>OSBA ISM</w:t>
              </w:r>
              <w:r>
                <w:t>4</w:t>
              </w:r>
              <w:r w:rsidRPr="00B57D92">
                <w:t xml:space="preserve"> </w:t>
              </w:r>
              <w:r>
                <w:t>HOA3</w:t>
              </w:r>
            </w:ins>
          </w:p>
        </w:tc>
        <w:tc>
          <w:tcPr>
            <w:tcW w:w="1843" w:type="dxa"/>
          </w:tcPr>
          <w:p w14:paraId="4EA32DC6" w14:textId="766DC743" w:rsidR="00475A72" w:rsidRDefault="00475A72" w:rsidP="00A56C3F">
            <w:pPr>
              <w:pStyle w:val="TAC"/>
              <w:rPr>
                <w:ins w:id="4072" w:author="Lauros Pajunen (Nokia)" w:date="2025-11-18T16:54:00Z" w16du:dateUtc="2025-11-18T22:54:00Z"/>
              </w:rPr>
            </w:pPr>
            <w:ins w:id="4073" w:author="Lauros Pajunen (Nokia)" w:date="2025-11-18T16:56:00Z" w16du:dateUtc="2025-11-18T22:56:00Z">
              <w:r w:rsidRPr="005174B4">
                <w:rPr>
                  <w:lang w:val="en-US"/>
                </w:rPr>
                <w:t>ISM</w:t>
              </w:r>
              <w:r>
                <w:rPr>
                  <w:lang w:val="en-US"/>
                </w:rPr>
                <w:t>4</w:t>
              </w:r>
              <w:r w:rsidRPr="005174B4">
                <w:rPr>
                  <w:lang w:val="en-US"/>
                </w:rPr>
                <w:t>_HOA</w:t>
              </w:r>
              <w:r>
                <w:rPr>
                  <w:lang w:val="en-US"/>
                </w:rPr>
                <w:t>3</w:t>
              </w:r>
            </w:ins>
          </w:p>
        </w:tc>
      </w:tr>
      <w:tr w:rsidR="00A56C3F" w14:paraId="021E0D0B" w14:textId="77777777" w:rsidTr="00A56C3F">
        <w:trPr>
          <w:trHeight w:val="300"/>
          <w:jc w:val="center"/>
          <w:ins w:id="4074" w:author="Lauros Pajunen (Nokia)" w:date="2025-11-18T16:54:00Z"/>
        </w:trPr>
        <w:tc>
          <w:tcPr>
            <w:tcW w:w="10485" w:type="dxa"/>
            <w:gridSpan w:val="7"/>
            <w:tcBorders>
              <w:top w:val="single" w:sz="4" w:space="0" w:color="auto"/>
              <w:left w:val="single" w:sz="4" w:space="0" w:color="auto"/>
              <w:bottom w:val="single" w:sz="4" w:space="0" w:color="auto"/>
            </w:tcBorders>
          </w:tcPr>
          <w:p w14:paraId="30F6AB80" w14:textId="46554D2B" w:rsidR="00A56C3F" w:rsidRDefault="00A56C3F" w:rsidP="00A56C3F">
            <w:pPr>
              <w:pStyle w:val="TAC"/>
              <w:jc w:val="left"/>
              <w:rPr>
                <w:ins w:id="4075" w:author="Lauros Pajunen (Nokia)" w:date="2025-11-18T16:54:00Z" w16du:dateUtc="2025-11-18T22:54:00Z"/>
              </w:rPr>
            </w:pPr>
            <w:ins w:id="4076" w:author="Lauros Pajunen (Nokia)" w:date="2025-11-18T16:55:00Z" w16du:dateUtc="2025-11-18T22:55:00Z">
              <w:r>
                <w:t>NOTE:</w:t>
              </w:r>
              <w:r>
                <w:tab/>
              </w:r>
              <w:r>
                <w:rPr>
                  <w:lang w:val="en-US"/>
                </w:rPr>
                <w:t>No subformats exist for Stereo and SR.</w:t>
              </w:r>
            </w:ins>
          </w:p>
        </w:tc>
      </w:tr>
    </w:tbl>
    <w:p w14:paraId="20BDEC63" w14:textId="77777777" w:rsidR="00A56C3F" w:rsidRDefault="00A56C3F" w:rsidP="002F2B45">
      <w:pPr>
        <w:rPr>
          <w:ins w:id="4077" w:author="Lauros Pajunen (Nokia)" w:date="2025-11-18T16:53:00Z" w16du:dateUtc="2025-11-18T22:53:00Z"/>
        </w:rPr>
      </w:pPr>
    </w:p>
    <w:p w14:paraId="53FB1D09" w14:textId="77777777" w:rsidR="00A56C3F" w:rsidRDefault="00A56C3F" w:rsidP="002F2B45">
      <w:pPr>
        <w:rPr>
          <w:ins w:id="4078" w:author="Lauros Pajunen (Nokia)" w:date="2025-11-18T16:53:00Z" w16du:dateUtc="2025-11-18T22:53:00Z"/>
        </w:rPr>
      </w:pPr>
    </w:p>
    <w:p w14:paraId="163C38EC" w14:textId="77777777" w:rsidR="00A56C3F" w:rsidRDefault="00A56C3F" w:rsidP="002F2B45"/>
    <w:p w14:paraId="20BF33B0" w14:textId="77777777" w:rsidR="00413AF4" w:rsidRDefault="00413AF4" w:rsidP="00223BCD">
      <w:pPr>
        <w:pStyle w:val="EX"/>
        <w:rPr>
          <w:ins w:id="4079" w:author="Author"/>
        </w:rPr>
      </w:pPr>
      <w:r w:rsidRPr="00B32C7F">
        <w:rPr>
          <w:b/>
          <w:bCs/>
        </w:rPr>
        <w:t>cf-send/cf-recv</w:t>
      </w:r>
      <w:r w:rsidRPr="00B32C7F">
        <w:t>:</w:t>
      </w:r>
      <w:r>
        <w:tab/>
      </w:r>
      <w:r w:rsidRPr="00B32C7F">
        <w:t>cf parameter in send or receive direction</w:t>
      </w:r>
      <w:r>
        <w:t>.</w:t>
      </w:r>
      <w:r w:rsidRPr="00A1137A">
        <w:t xml:space="preserve"> </w:t>
      </w:r>
      <w:r w:rsidRPr="00B32C7F">
        <w:t xml:space="preserve">If </w:t>
      </w:r>
      <w:r>
        <w:t xml:space="preserve">the cf-recv </w:t>
      </w:r>
      <w:r w:rsidRPr="00B32C7F">
        <w:t xml:space="preserve">parameter is </w:t>
      </w:r>
      <w:r>
        <w:t xml:space="preserve">not </w:t>
      </w:r>
      <w:r w:rsidRPr="00B32C7F">
        <w:t>present</w:t>
      </w:r>
      <w:r>
        <w:t xml:space="preserve"> and not otherwise specified by cf</w:t>
      </w:r>
      <w:r w:rsidRPr="00B32C7F">
        <w:t xml:space="preserve">, all </w:t>
      </w:r>
      <w:r>
        <w:t>IVAS coded formats</w:t>
      </w:r>
      <w:r w:rsidRPr="00B32C7F">
        <w:t xml:space="preserve"> consistent with the negotiated bitrate(s) are allowed in the session</w:t>
      </w:r>
      <w:r>
        <w:t xml:space="preserve"> in receive direction</w:t>
      </w:r>
      <w:r w:rsidRPr="00B32C7F">
        <w:t>.</w:t>
      </w:r>
    </w:p>
    <w:p w14:paraId="622E98FD" w14:textId="77777777" w:rsidR="00413AF4" w:rsidRDefault="00413AF4" w:rsidP="004C5644">
      <w:pPr>
        <w:pStyle w:val="EX"/>
        <w:rPr>
          <w:ins w:id="4080" w:author="Author"/>
        </w:rPr>
      </w:pPr>
      <w:ins w:id="4081" w:author="Author">
        <w:r w:rsidRPr="00055594">
          <w:rPr>
            <w:b/>
            <w:bCs/>
          </w:rPr>
          <w:t>cf-</w:t>
        </w:r>
        <w:r>
          <w:rPr>
            <w:b/>
            <w:bCs/>
          </w:rPr>
          <w:t>sub-info</w:t>
        </w:r>
        <w:r>
          <w:t>:</w:t>
        </w:r>
        <w:r>
          <w:tab/>
        </w:r>
        <w:r w:rsidRPr="00055594">
          <w:t xml:space="preserve">Specifies </w:t>
        </w:r>
        <w:r>
          <w:t xml:space="preserve">the </w:t>
        </w:r>
        <w:r w:rsidRPr="00055594">
          <w:t xml:space="preserve">IVAS Immersive mode </w:t>
        </w:r>
        <w:r>
          <w:t>sub</w:t>
        </w:r>
        <w:r w:rsidRPr="00055594">
          <w:t>format</w:t>
        </w:r>
        <w:r>
          <w:t>s</w:t>
        </w:r>
        <w:r w:rsidRPr="00055594">
          <w:t xml:space="preserve"> </w:t>
        </w:r>
        <w:r>
          <w:t xml:space="preserve">supported in the send direction </w:t>
        </w:r>
        <w:r w:rsidRPr="00055594">
          <w:t>for each of the coded</w:t>
        </w:r>
        <w:r>
          <w:t xml:space="preserve"> </w:t>
        </w:r>
        <w:r w:rsidRPr="00055594">
          <w:t xml:space="preserve">formats included in the cf </w:t>
        </w:r>
        <w:r>
          <w:t xml:space="preserve">or cf-send </w:t>
        </w:r>
        <w:r w:rsidRPr="00055594">
          <w:t xml:space="preserve">parameter. </w:t>
        </w:r>
        <w:r>
          <w:t>Permissible values of sub</w:t>
        </w:r>
        <w:r w:rsidRPr="00055594">
          <w:t>formats for each coded</w:t>
        </w:r>
        <w:r>
          <w:t xml:space="preserve"> </w:t>
        </w:r>
        <w:r w:rsidRPr="00055594">
          <w:t xml:space="preserve">format are listed in </w:t>
        </w:r>
        <w:r>
          <w:t>the</w:t>
        </w:r>
        <w:r w:rsidRPr="00055594">
          <w:t xml:space="preserve"> Table A.4.1-</w:t>
        </w:r>
        <w:r>
          <w:t>2. The subformats listed in the cf-sub-info parameter restrict the available subformats for requests in clause A.3.3.3.3.3.3.</w:t>
        </w:r>
      </w:ins>
    </w:p>
    <w:p w14:paraId="30B008A3" w14:textId="77777777" w:rsidR="00413AF4" w:rsidRPr="006F4DDF" w:rsidRDefault="00413AF4" w:rsidP="004C5644">
      <w:pPr>
        <w:pStyle w:val="EX"/>
        <w:rPr>
          <w:ins w:id="4082" w:author="Author"/>
        </w:rPr>
      </w:pPr>
      <w:ins w:id="4083" w:author="Author">
        <w:r>
          <w:rPr>
            <w:b/>
            <w:bCs/>
          </w:rPr>
          <w:t>ivas-icm</w:t>
        </w:r>
        <w:r w:rsidRPr="006F4DDF">
          <w:t>:</w:t>
        </w:r>
        <w:r w:rsidRPr="006F4DDF">
          <w:tab/>
          <w:t xml:space="preserve">IVAS </w:t>
        </w:r>
        <w:r>
          <w:t xml:space="preserve">initial codec mode </w:t>
        </w:r>
        <w:r w:rsidRPr="006F4DDF">
          <w:t>(</w:t>
        </w:r>
        <w:r>
          <w:t>ivas-icm</w:t>
        </w:r>
        <w:r w:rsidRPr="006F4DDF">
          <w:t>) parameter contains the information required by a media receiver to initialize the decoder, renderer and playout based on the media sender configuration at the start or update of the session. The parameter contains the subformat (according to Table A.4.1-2), bitrate</w:t>
        </w:r>
        <w:r>
          <w:t xml:space="preserve"> </w:t>
        </w:r>
        <w:r w:rsidRPr="00C03AC8">
          <w:t>(in kilobits per second)</w:t>
        </w:r>
        <w:r w:rsidRPr="006F4DDF">
          <w:t xml:space="preserve"> and bandwidth</w:t>
        </w:r>
        <w:r>
          <w:t xml:space="preserve"> </w:t>
        </w:r>
        <w:r w:rsidRPr="00C03AC8">
          <w:t>(wb, swb or fb)</w:t>
        </w:r>
        <w:r w:rsidRPr="006F4DDF">
          <w:t xml:space="preserve"> used at the start of the session in a colon separated list for each coded format listed in the cf parameter. </w:t>
        </w:r>
        <w:r>
          <w:t>Since</w:t>
        </w:r>
        <w:r w:rsidRPr="006F4DDF">
          <w:t xml:space="preserve"> </w:t>
        </w:r>
        <w:r>
          <w:t>S</w:t>
        </w:r>
        <w:r w:rsidRPr="006F4DDF">
          <w:t>tereo and SR coded formats</w:t>
        </w:r>
        <w:r>
          <w:t xml:space="preserve"> do not have subformats</w:t>
        </w:r>
        <w:r w:rsidRPr="006F4DDF">
          <w:t xml:space="preserve">, the subformat placeholder in the </w:t>
        </w:r>
        <w:r>
          <w:t>ivas-icm</w:t>
        </w:r>
        <w:r w:rsidRPr="006F4DDF">
          <w:t xml:space="preserve"> parameter uses ‘</w:t>
        </w:r>
        <w:r>
          <w:t>S</w:t>
        </w:r>
        <w:r w:rsidRPr="006F4DDF">
          <w:t xml:space="preserve">tereo’ and ‘SR’. The </w:t>
        </w:r>
        <w:r>
          <w:t>ivas-icm</w:t>
        </w:r>
        <w:r w:rsidRPr="006F4DDF">
          <w:t xml:space="preserve"> parameter list for each coded format is separated with a comma</w:t>
        </w:r>
        <w:r>
          <w:t xml:space="preserve"> </w:t>
        </w:r>
        <w:r w:rsidRPr="00C03AC8">
          <w:t>(e.g., sub1:ibr1:ibw1,sub2:ibr2:ibw2).</w:t>
        </w:r>
        <w:r w:rsidRPr="006F4DDF">
          <w:t xml:space="preserve"> A media receiver may use this information </w:t>
        </w:r>
        <w:r w:rsidRPr="00701852">
          <w:t>to initialize the media</w:t>
        </w:r>
        <w:r>
          <w:t xml:space="preserve"> receiver </w:t>
        </w:r>
        <w:r w:rsidRPr="006F4DDF">
          <w:t>before a</w:t>
        </w:r>
        <w:r>
          <w:t>ny</w:t>
        </w:r>
        <w:r w:rsidRPr="006F4DDF">
          <w:t xml:space="preserve"> audio frame is received, e.g. to decrease the startup latency or to avoid computational complexity peaks. If the parameter is empty or not present, the media receiver cannot assume the behavior of the media sender at the start or update of the session.</w:t>
        </w:r>
      </w:ins>
    </w:p>
    <w:p w14:paraId="6C48302D" w14:textId="77777777" w:rsidR="00413AF4" w:rsidRDefault="00413AF4" w:rsidP="004C5644">
      <w:pPr>
        <w:pStyle w:val="EX"/>
        <w:rPr>
          <w:ins w:id="4084" w:author="Author"/>
        </w:rPr>
      </w:pPr>
      <w:ins w:id="4085" w:author="Author">
        <w:r>
          <w:rPr>
            <w:b/>
            <w:bCs/>
          </w:rPr>
          <w:t>ivas-icm</w:t>
        </w:r>
        <w:r w:rsidRPr="006F4DDF">
          <w:rPr>
            <w:b/>
            <w:bCs/>
          </w:rPr>
          <w:t>-send/</w:t>
        </w:r>
        <w:r>
          <w:rPr>
            <w:b/>
            <w:bCs/>
          </w:rPr>
          <w:t>ivas-icm</w:t>
        </w:r>
        <w:r w:rsidRPr="006F4DDF">
          <w:rPr>
            <w:b/>
            <w:bCs/>
          </w:rPr>
          <w:t>-recv</w:t>
        </w:r>
        <w:r w:rsidRPr="006F4DDF">
          <w:t>:</w:t>
        </w:r>
        <w:r w:rsidRPr="006F4DDF">
          <w:tab/>
        </w:r>
        <w:r>
          <w:t xml:space="preserve">ivas-icm </w:t>
        </w:r>
        <w:r w:rsidRPr="006F4DDF">
          <w:t>parameter in send or receive direction.</w:t>
        </w:r>
      </w:ins>
    </w:p>
    <w:p w14:paraId="286D1BD2" w14:textId="77777777" w:rsidR="00413AF4" w:rsidDel="001A4E79" w:rsidRDefault="00413AF4" w:rsidP="00D838CB">
      <w:pPr>
        <w:pStyle w:val="NO"/>
        <w:rPr>
          <w:del w:id="4086" w:author="Author"/>
        </w:rPr>
      </w:pPr>
      <w:ins w:id="4087" w:author="Author">
        <w:r w:rsidRPr="005A3707">
          <w:t>NOTE:</w:t>
        </w:r>
        <w:r>
          <w:tab/>
        </w:r>
        <w:r w:rsidRPr="005A3707">
          <w:t xml:space="preserve">In case some RTP packets arrive before the SDP offer/answer settles down, the media receiver determines the </w:t>
        </w:r>
        <w:r>
          <w:t>initialization information based on the</w:t>
        </w:r>
        <w:r w:rsidRPr="005A3707">
          <w:t xml:space="preserve"> audio frames from the RTP stream regardless of the </w:t>
        </w:r>
        <w:r w:rsidRPr="000F0802">
          <w:t>c</w:t>
        </w:r>
        <w:r>
          <w:t>f</w:t>
        </w:r>
        <w:r w:rsidRPr="005A3707">
          <w:t xml:space="preserve"> or </w:t>
        </w:r>
        <w:r>
          <w:t>ivas-icm parameters</w:t>
        </w:r>
        <w:r w:rsidRPr="005A3707">
          <w:t xml:space="preserve"> in the SDP.</w:t>
        </w:r>
      </w:ins>
    </w:p>
    <w:p w14:paraId="7CD1094C" w14:textId="77777777" w:rsidR="00413AF4" w:rsidRPr="00A7427D" w:rsidRDefault="00413AF4" w:rsidP="00D838CB">
      <w:pPr>
        <w:pStyle w:val="NO"/>
        <w:rPr>
          <w:ins w:id="4088" w:author="Author"/>
        </w:rPr>
      </w:pPr>
    </w:p>
    <w:p w14:paraId="7A5EA9C8" w14:textId="77777777" w:rsidR="00413AF4" w:rsidRDefault="00413AF4" w:rsidP="00D838CB">
      <w:pPr>
        <w:pStyle w:val="EX"/>
        <w:rPr>
          <w:ins w:id="4089" w:author="Author"/>
        </w:rPr>
      </w:pPr>
      <w:ins w:id="4090" w:author="Author">
        <w:r>
          <w:rPr>
            <w:b/>
          </w:rPr>
          <w:t>ns-mode-init</w:t>
        </w:r>
        <w:r w:rsidRPr="00D97230">
          <w:t>:</w:t>
        </w:r>
        <w:r w:rsidRPr="00D97230">
          <w:tab/>
        </w:r>
        <w:r w:rsidRPr="00CC6E2F">
          <w:t>Specifies the initial noise suppression mode for the session. Permissive values are:</w:t>
        </w:r>
        <w:r>
          <w:t xml:space="preserve"> </w:t>
        </w:r>
        <w:r w:rsidRPr="001A4E79">
          <w:t>‘none’,</w:t>
        </w:r>
        <w:r w:rsidRPr="00CC6E2F">
          <w:t xml:space="preserve"> ‘min’, ‘def’ and ‘max’.</w:t>
        </w:r>
        <w:r>
          <w:t xml:space="preserve"> </w:t>
        </w:r>
        <w:r w:rsidRPr="001A4E79">
          <w:t>‘none’ mode indicates no suppression performed by the media sender.</w:t>
        </w:r>
        <w:r w:rsidRPr="00CC6E2F">
          <w:t xml:space="preserve"> ‘min’ and ‘max’ modes indicate minimum and maximum suppression performed by the media sender, respectively. ‘def’ mode indicates a default suppression level between ‘min’ and ‘max’ modes performed by the media sender.</w:t>
        </w:r>
        <w:r>
          <w:t xml:space="preserve"> </w:t>
        </w:r>
        <w:r w:rsidRPr="00C50C82">
          <w:rPr>
            <w:lang w:eastAsia="ja-JP"/>
          </w:rPr>
          <w:t>The parameter in the SDP offer shall list one or more suppression modes in a comma separated list in the order of preference and the answerer shall include a single suppression mode from the offered list in the SDP answer.</w:t>
        </w:r>
        <w:r w:rsidRPr="00C50C82">
          <w:t xml:space="preserve"> The negotiated noise suppression mode </w:t>
        </w:r>
        <w:r w:rsidRPr="00CC6E2F">
          <w:t>shall be used at the start of the session</w:t>
        </w:r>
        <w:r>
          <w:t xml:space="preserve"> where the noise suppression is applied to the audio components other than speech</w:t>
        </w:r>
        <w:r w:rsidRPr="00CC6E2F">
          <w:t>. If the parameter is not present, all suppression modes are allowed for the session and the</w:t>
        </w:r>
        <w:r>
          <w:t xml:space="preserve"> initial noise suppression mode is not specified.</w:t>
        </w:r>
      </w:ins>
    </w:p>
    <w:p w14:paraId="1CA4638E" w14:textId="77777777" w:rsidR="00413AF4" w:rsidRPr="00D838CB" w:rsidRDefault="00413AF4" w:rsidP="00D838CB">
      <w:pPr>
        <w:pStyle w:val="EX"/>
      </w:pPr>
      <w:ins w:id="4091" w:author="Author">
        <w:r w:rsidRPr="00A75024" w:rsidDel="002C308F">
          <w:rPr>
            <w:b/>
            <w:bCs/>
          </w:rPr>
          <w:t>ns-mode</w:t>
        </w:r>
        <w:r>
          <w:rPr>
            <w:b/>
            <w:bCs/>
          </w:rPr>
          <w:t>-init</w:t>
        </w:r>
        <w:r w:rsidRPr="00A75024">
          <w:rPr>
            <w:b/>
            <w:bCs/>
          </w:rPr>
          <w:t>-send/</w:t>
        </w:r>
        <w:r w:rsidRPr="00A75024" w:rsidDel="002C308F">
          <w:rPr>
            <w:b/>
            <w:bCs/>
          </w:rPr>
          <w:t>ns-mode</w:t>
        </w:r>
        <w:r>
          <w:rPr>
            <w:b/>
            <w:bCs/>
          </w:rPr>
          <w:t>-init</w:t>
        </w:r>
        <w:r w:rsidRPr="00A75024">
          <w:rPr>
            <w:b/>
            <w:bCs/>
          </w:rPr>
          <w:t>-recv</w:t>
        </w:r>
        <w:r>
          <w:t>:</w:t>
        </w:r>
        <w:r>
          <w:tab/>
        </w:r>
        <w:r w:rsidDel="002C308F">
          <w:t>ns-mode</w:t>
        </w:r>
        <w:r>
          <w:t>-init parameter in send or receive direction.</w:t>
        </w:r>
      </w:ins>
    </w:p>
    <w:p w14:paraId="698C08D6" w14:textId="77777777" w:rsidR="00413AF4" w:rsidRDefault="00413AF4" w:rsidP="002F2B45">
      <w:pPr>
        <w:pStyle w:val="EX"/>
      </w:pPr>
      <w:r w:rsidRPr="6637F67E">
        <w:rPr>
          <w:b/>
          <w:bCs/>
        </w:rPr>
        <w:t>pi-types</w:t>
      </w:r>
      <w:r>
        <w:t>:</w:t>
      </w:r>
      <w:r>
        <w:tab/>
        <w:t>Specifies the supported PI data types for the session. The pi-types parameter is a list of supported comma-separated PI data types using the SDP indications listed in tables A.3.5.5-1</w:t>
      </w:r>
      <w:ins w:id="4092" w:author="Author">
        <w:r>
          <w:t>, A.3.5.5-1A</w:t>
        </w:r>
      </w:ins>
      <w:r>
        <w:t xml:space="preserve"> and A.3.5.5-2. If the pi-types parameter is not present and not otherwise specified by pi-types-send or pi-types-recv, PI data is not enabled for the session.</w:t>
      </w:r>
    </w:p>
    <w:p w14:paraId="3C3BFA2B" w14:textId="77777777" w:rsidR="00413AF4" w:rsidRDefault="00413AF4" w:rsidP="002F2B45">
      <w:pPr>
        <w:pStyle w:val="EX"/>
      </w:pPr>
      <w:r w:rsidRPr="41ABE14A">
        <w:rPr>
          <w:b/>
          <w:bCs/>
        </w:rPr>
        <w:t>pi-types-send/pi-types-recv</w:t>
      </w:r>
      <w:r w:rsidRPr="41ABE14A">
        <w:t>:</w:t>
      </w:r>
      <w:r>
        <w:tab/>
      </w:r>
      <w:r>
        <w:tab/>
      </w:r>
      <w:r w:rsidRPr="41ABE14A">
        <w:t>pi-types parameter in send or receive direction.</w:t>
      </w:r>
    </w:p>
    <w:p w14:paraId="63F92A32" w14:textId="77777777" w:rsidR="00413AF4" w:rsidRDefault="00413AF4" w:rsidP="002F2B45">
      <w:pPr>
        <w:pStyle w:val="EX"/>
      </w:pPr>
      <w:r w:rsidRPr="6637F67E">
        <w:rPr>
          <w:b/>
          <w:bCs/>
        </w:rPr>
        <w:t>pi-br</w:t>
      </w:r>
      <w:r>
        <w:t>:</w:t>
      </w:r>
      <w:r>
        <w:tab/>
        <w:t xml:space="preserve">Specifies the maximum peak bitrate for the PI data section (excluding the E-bytes for indication) for each packet in the session in kilobits per second. Bitrate calculation for PI data shall take the packet interval, i.e. value of ptime into account. The parameter indicates the maximum bitrate for the PI data. If pi-br parameter is not present and not otherwise specified by pi-br-send or pi-br-recv, a default value of 0 shall be used. </w:t>
      </w:r>
    </w:p>
    <w:p w14:paraId="68D4B38D" w14:textId="77777777" w:rsidR="00413AF4" w:rsidRDefault="00413AF4" w:rsidP="002F2B45">
      <w:pPr>
        <w:pStyle w:val="EX"/>
      </w:pPr>
      <w:r w:rsidRPr="1BFFD7E4">
        <w:rPr>
          <w:b/>
          <w:bCs/>
        </w:rPr>
        <w:t>pi-br-send/pi-br-recv</w:t>
      </w:r>
      <w:r>
        <w:t>:</w:t>
      </w:r>
      <w:r>
        <w:tab/>
      </w:r>
      <w:r>
        <w:tab/>
        <w:t>pi-br parameter in send or receive direction.</w:t>
      </w:r>
    </w:p>
    <w:p w14:paraId="42F91DEF" w14:textId="77777777" w:rsidR="00413AF4" w:rsidRPr="006222BD" w:rsidRDefault="00413AF4" w:rsidP="00266947">
      <w:pPr>
        <w:pStyle w:val="EX"/>
        <w:rPr>
          <w:ins w:id="4093" w:author="Author"/>
        </w:rPr>
      </w:pPr>
      <w:ins w:id="4094" w:author="Author">
        <w:r w:rsidRPr="0075757F">
          <w:rPr>
            <w:b/>
            <w:bCs/>
          </w:rPr>
          <w:lastRenderedPageBreak/>
          <w:t>sr-dof</w:t>
        </w:r>
        <w:r w:rsidRPr="006222BD">
          <w:rPr>
            <w:b/>
            <w:bCs/>
          </w:rPr>
          <w:t xml:space="preserve">:       </w:t>
        </w:r>
        <w:r>
          <w:rPr>
            <w:b/>
            <w:bCs/>
          </w:rPr>
          <w:tab/>
        </w:r>
        <w:r w:rsidRPr="006222BD">
          <w:t>Specifies the number of degrees of freedom supported in the head-tracked split rendering session. Permissive values are -1, 0, 1, 2, 3. A value of -1 means that respective stream will be a non-diegetic stream in which the pre-renderer does not expect head-tracker data/does not take such data into account during pre-rendering. A value in the range of 0 - 3 means that the pre-renderer expects head-tracker data, conveyed by PI frames or some other mechanism. A value of D &gt; 0 means that metadata is generated and transmitted in the SR bitstream allowing the post-renderer to make pose corrections of the binaural audio in D degrees of freedom. D=1 means support of pose corrections around a single axis only, D=2 means support of pose corrections around a two axes</w:t>
        </w:r>
        <w:r w:rsidRPr="006222BD" w:rsidDel="00301130">
          <w:t xml:space="preserve"> </w:t>
        </w:r>
        <w:r w:rsidRPr="006222BD">
          <w:t xml:space="preserve">, D=3 means support of pose corrections around all 3 axes. If the first value is greater than -1, it may be followed separated by a comma by a second value respective a second non-diegetic stream. The only permissible value for that stream is -1.    </w:t>
        </w:r>
        <w:r w:rsidRPr="006222BD">
          <w:br/>
          <w:t>If sr-dof is not present in a negotiated SR session, it defaults to 3. A positive value of D may additionally be appended with the optional suffix *, indicating high-efficiency rather than high-quality split renderer metadata calculation to be used in the session.</w:t>
        </w:r>
      </w:ins>
    </w:p>
    <w:p w14:paraId="69FE415F" w14:textId="465CEE9E" w:rsidR="00413AF4" w:rsidRDefault="00413AF4" w:rsidP="00266947">
      <w:pPr>
        <w:pStyle w:val="EX"/>
        <w:rPr>
          <w:ins w:id="4095" w:author="Author"/>
        </w:rPr>
      </w:pPr>
      <w:ins w:id="4096" w:author="Author">
        <w:r w:rsidRPr="0075757F">
          <w:rPr>
            <w:b/>
            <w:bCs/>
          </w:rPr>
          <w:t>sr-tc:</w:t>
        </w:r>
        <w:r w:rsidRPr="0075757F">
          <w:rPr>
            <w:b/>
            <w:bCs/>
          </w:rPr>
          <w:tab/>
        </w:r>
        <w:r w:rsidRPr="006222BD">
          <w:t>Specifies the codec format</w:t>
        </w:r>
      </w:ins>
      <w:ins w:id="4097" w:author="Lauros Pajunen (Nokia)" w:date="2025-11-20T11:24:00Z" w16du:dateUtc="2025-11-20T17:24:00Z">
        <w:r w:rsidR="00F551F1">
          <w:t>(s)</w:t>
        </w:r>
      </w:ins>
      <w:ins w:id="4098" w:author="Author">
        <w:r w:rsidRPr="006222BD">
          <w:t xml:space="preserve"> for the binaural transport channels. This parameter must be present in a negotiated split rendering session. Permissible values are ‘LCLD’ and ‘LC3plus’ followed by an optional value specifying the maximum allowed split rendering bitrate, in kilobits per second, for the SR stream(s) to be used in the session. If the bit rate value is left empty, the maximum of 512 is assumed. Table A.3.3.3.2-2 specifies the bitrates that can be specified as maximum bitrates. All value fields shall be separated by commas even if left empty.</w:t>
        </w:r>
      </w:ins>
    </w:p>
    <w:p w14:paraId="5A1EDAC3" w14:textId="77777777" w:rsidR="00413AF4" w:rsidRDefault="00413AF4" w:rsidP="006A71A9">
      <w:pPr>
        <w:pStyle w:val="EX"/>
        <w:rPr>
          <w:ins w:id="4099" w:author="Author"/>
        </w:rPr>
      </w:pPr>
      <w:ins w:id="4100" w:author="Author">
        <w:r w:rsidRPr="0075757F">
          <w:rPr>
            <w:b/>
            <w:bCs/>
          </w:rPr>
          <w:t>sr-tc</w:t>
        </w:r>
        <w:r>
          <w:rPr>
            <w:b/>
            <w:bCs/>
          </w:rPr>
          <w:t>-fr</w:t>
        </w:r>
        <w:r w:rsidRPr="0075757F">
          <w:rPr>
            <w:b/>
            <w:bCs/>
          </w:rPr>
          <w:t>:</w:t>
        </w:r>
        <w:r w:rsidRPr="0075757F">
          <w:rPr>
            <w:b/>
            <w:bCs/>
          </w:rPr>
          <w:tab/>
        </w:r>
        <w:r w:rsidRPr="006222BD">
          <w:t xml:space="preserve">Specifies the </w:t>
        </w:r>
        <w:r>
          <w:t xml:space="preserve">split rendering transport channel </w:t>
        </w:r>
        <w:r w:rsidRPr="006222BD">
          <w:t xml:space="preserve">codec </w:t>
        </w:r>
        <w:r>
          <w:t>frame size</w:t>
        </w:r>
        <w:r w:rsidRPr="006222BD">
          <w:t xml:space="preserve">. </w:t>
        </w:r>
        <w:r>
          <w:t xml:space="preserve">This parameter is only applicable for non-diegetic streams or streams without pose correction metadata </w:t>
        </w:r>
        <w:r w:rsidRPr="006222BD">
          <w:t>(D=-1 or D=0 in sr-dof parameter)</w:t>
        </w:r>
        <w:r>
          <w:t xml:space="preserve">. Allowed values for are 5, 10, 20 (corresponding to ms). If sr-tc-fr is not present in a negotiated SR session, a default value of 20 shall be used. If present for diegetic streams or streams with pose correction metadata </w:t>
        </w:r>
        <w:r w:rsidRPr="006222BD">
          <w:t>(D</w:t>
        </w:r>
        <w:r>
          <w:t>&gt;</w:t>
        </w:r>
        <w:r w:rsidRPr="006222BD">
          <w:t>0 in sr-dof parameter)</w:t>
        </w:r>
        <w:r>
          <w:t>, the parameter shall be ignored and the default value of 20 shall be used.</w:t>
        </w:r>
      </w:ins>
    </w:p>
    <w:p w14:paraId="6CBB5157" w14:textId="77777777" w:rsidR="00413AF4" w:rsidRPr="00A46183" w:rsidRDefault="00413AF4" w:rsidP="00A46183">
      <w:pPr>
        <w:pStyle w:val="EX"/>
        <w:rPr>
          <w:ins w:id="4101" w:author="Author"/>
        </w:rPr>
      </w:pPr>
      <w:ins w:id="4102" w:author="Author">
        <w:r w:rsidRPr="0075757F">
          <w:rPr>
            <w:b/>
            <w:bCs/>
          </w:rPr>
          <w:t>sr-tc</w:t>
        </w:r>
        <w:r>
          <w:rPr>
            <w:b/>
            <w:bCs/>
          </w:rPr>
          <w:t>-cp</w:t>
        </w:r>
        <w:r w:rsidRPr="0075757F">
          <w:rPr>
            <w:b/>
            <w:bCs/>
          </w:rPr>
          <w:t>:</w:t>
        </w:r>
        <w:r w:rsidRPr="0075757F">
          <w:rPr>
            <w:b/>
            <w:bCs/>
          </w:rPr>
          <w:tab/>
        </w:r>
        <w:r w:rsidRPr="006222BD">
          <w:t xml:space="preserve">Specifies the </w:t>
        </w:r>
        <w:r>
          <w:t xml:space="preserve">additional parameters for split rendering transport channel </w:t>
        </w:r>
        <w:r w:rsidRPr="006222BD">
          <w:t xml:space="preserve">codec. </w:t>
        </w:r>
        <w:r>
          <w:t>This parameter is only applicable for LC3plus coded streams. T</w:t>
        </w:r>
        <w:r w:rsidRPr="006222BD">
          <w:t xml:space="preserve">wo </w:t>
        </w:r>
        <w:r>
          <w:t xml:space="preserve">comma-separated </w:t>
        </w:r>
        <w:r w:rsidRPr="006222BD">
          <w:t>values</w:t>
        </w:r>
        <w:r>
          <w:t xml:space="preserve"> corresponding to </w:t>
        </w:r>
        <w:r w:rsidRPr="006222BD">
          <w:t xml:space="preserve">‘fdi’ and ‘bwr’ shall be supplied. ‘fdi’ is specified in [Ref TS 103 634]; it shall be set to "1" or "2", depending on the split rendering configuration. ‘bwr’ is specified in [Ref TS 103 634]; it shall be set to "fb". </w:t>
        </w:r>
        <w:r w:rsidRPr="006222BD">
          <w:br/>
        </w:r>
      </w:ins>
    </w:p>
    <w:p w14:paraId="692C6306" w14:textId="77777777" w:rsidR="00413AF4" w:rsidRDefault="00413AF4" w:rsidP="002F2B45">
      <w:pPr>
        <w:pStyle w:val="EX"/>
        <w:rPr>
          <w:ins w:id="4103" w:author="Author"/>
        </w:rPr>
      </w:pPr>
    </w:p>
    <w:p w14:paraId="66DFD716" w14:textId="77777777" w:rsidR="00413AF4" w:rsidRPr="00B32C7F" w:rsidRDefault="00413AF4" w:rsidP="002F2B45">
      <w:pPr>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EVS Primary and AMR-WB IO </w:t>
      </w:r>
      <w:r w:rsidRPr="00B32C7F">
        <w:rPr>
          <w:lang w:eastAsia="ja-JP"/>
        </w:rPr>
        <w:t>modes:</w:t>
      </w:r>
    </w:p>
    <w:p w14:paraId="344B5523" w14:textId="77777777" w:rsidR="00413AF4" w:rsidRPr="00B32C7F" w:rsidRDefault="00413AF4" w:rsidP="002F2B45">
      <w:pPr>
        <w:pStyle w:val="EX"/>
        <w:rPr>
          <w:lang w:val="en-US" w:eastAsia="ko-KR"/>
        </w:rPr>
      </w:pPr>
      <w:r w:rsidRPr="00B32C7F">
        <w:rPr>
          <w:b/>
          <w:bCs/>
          <w:lang w:val="en-US" w:eastAsia="ko-KR"/>
        </w:rPr>
        <w:t>evs-mode-switch</w:t>
      </w:r>
      <w:r w:rsidRPr="00B32C7F">
        <w:rPr>
          <w:lang w:val="en-US" w:eastAsia="ja-JP"/>
        </w:rPr>
        <w:t>:</w:t>
      </w:r>
      <w:r w:rsidRPr="00B32C7F">
        <w:tab/>
        <w:t>as defined in Annex A of [3]</w:t>
      </w:r>
      <w:r>
        <w:t>.</w:t>
      </w:r>
      <w:r w:rsidRPr="00666F46">
        <w:rPr>
          <w:lang w:val="en-US"/>
        </w:rPr>
        <w:t xml:space="preserve"> </w:t>
      </w:r>
      <w:r w:rsidRPr="00C82F72">
        <w:rPr>
          <w:lang w:val="en-US"/>
        </w:rPr>
        <w:t xml:space="preserve">If </w:t>
      </w:r>
      <w:del w:id="4104" w:author="Author">
        <w:r w:rsidDel="001A7751">
          <w:rPr>
            <w:lang w:val="en-US"/>
          </w:rPr>
          <w:delText>ivas-</w:delText>
        </w:r>
        <w:r w:rsidRPr="00AB4E1D" w:rsidDel="001A7751">
          <w:rPr>
            <w:rFonts w:hint="eastAsia"/>
            <w:lang w:val="en-US" w:eastAsia="ko-KR"/>
          </w:rPr>
          <w:delText>mode-switch</w:delText>
        </w:r>
      </w:del>
      <w:ins w:id="4105" w:author="Author">
        <w:r>
          <w:rPr>
            <w:lang w:val="en-US" w:eastAsia="ko-KR"/>
          </w:rPr>
          <w:t>mono-init</w:t>
        </w:r>
      </w:ins>
      <w:r w:rsidRPr="00AB4E1D">
        <w:rPr>
          <w:rFonts w:hint="eastAsia"/>
          <w:lang w:val="en-US" w:eastAsia="ko-KR"/>
        </w:rPr>
        <w:t xml:space="preserve"> is </w:t>
      </w:r>
      <w:r w:rsidRPr="00C82F72">
        <w:rPr>
          <w:rFonts w:hint="eastAsia"/>
          <w:lang w:val="en-US"/>
        </w:rPr>
        <w:t>0 or not present</w:t>
      </w:r>
      <w:r w:rsidRPr="00C82F72">
        <w:rPr>
          <w:lang w:val="en-US"/>
        </w:rPr>
        <w:t>,</w:t>
      </w:r>
      <w:r>
        <w:rPr>
          <w:lang w:val="en-US"/>
        </w:rPr>
        <w:t xml:space="preserve"> evs-mode-switch should not be present and shall be ignored.</w:t>
      </w:r>
    </w:p>
    <w:p w14:paraId="490DFA01" w14:textId="77777777" w:rsidR="00413AF4" w:rsidRDefault="00413AF4" w:rsidP="002F2B45">
      <w:pPr>
        <w:pStyle w:val="EX"/>
        <w:rPr>
          <w:lang w:val="en-US" w:eastAsia="ko-KR"/>
        </w:rPr>
      </w:pPr>
      <w:r w:rsidRPr="00B32C7F">
        <w:rPr>
          <w:b/>
          <w:bCs/>
          <w:lang w:val="en-US" w:eastAsia="ja-JP"/>
        </w:rPr>
        <w:t>hf-only</w:t>
      </w:r>
      <w:r w:rsidRPr="00B32C7F">
        <w:rPr>
          <w:lang w:val="en-US" w:eastAsia="ja-JP"/>
        </w:rPr>
        <w:t>:</w:t>
      </w:r>
      <w:r w:rsidRPr="00B32C7F">
        <w:tab/>
      </w:r>
      <w:r w:rsidRPr="00B32C7F">
        <w:rPr>
          <w:lang w:val="en-US"/>
        </w:rPr>
        <w:t xml:space="preserve">as specified </w:t>
      </w:r>
      <w:r w:rsidRPr="00B32C7F">
        <w:rPr>
          <w:lang w:val="en-US" w:eastAsia="ja-JP"/>
        </w:rPr>
        <w:t>in Annex A of [3]</w:t>
      </w:r>
      <w:r w:rsidRPr="00B32C7F">
        <w:rPr>
          <w:lang w:val="en-US" w:eastAsia="ko-KR"/>
        </w:rPr>
        <w:t xml:space="preserve"> </w:t>
      </w:r>
      <w:r>
        <w:rPr>
          <w:lang w:val="en-US" w:eastAsia="ko-KR"/>
        </w:rPr>
        <w:t>except that the default and only allowed value of hf-only shall be 1 in this payload format. As the only allowed value for this parameter is 1 it is not required to include this parameter.</w:t>
      </w:r>
    </w:p>
    <w:p w14:paraId="383CCD7C" w14:textId="77777777" w:rsidR="00413AF4" w:rsidRPr="00B32C7F" w:rsidRDefault="00413AF4" w:rsidP="00D91AEC">
      <w:pPr>
        <w:pStyle w:val="NO"/>
        <w:rPr>
          <w:lang w:val="en-US" w:eastAsia="ko-KR"/>
        </w:rPr>
      </w:pPr>
      <w:r>
        <w:rPr>
          <w:lang w:val="en-US" w:eastAsia="ko-KR"/>
        </w:rPr>
        <w:t>NOTE:</w:t>
      </w:r>
      <w:r>
        <w:rPr>
          <w:lang w:val="en-US" w:eastAsia="ko-KR"/>
        </w:rPr>
        <w:tab/>
        <w:t xml:space="preserve">There is no compact format support in this payload format, contrary to the EVS payload format in Annex A of [3] that enables the compact format by default. </w:t>
      </w:r>
    </w:p>
    <w:p w14:paraId="0FA3CEB7" w14:textId="77777777" w:rsidR="00413AF4" w:rsidRPr="00B32C7F" w:rsidRDefault="00413AF4" w:rsidP="002F2B45">
      <w:pPr>
        <w:pStyle w:val="EX"/>
        <w:rPr>
          <w:lang w:val="en-US" w:eastAsia="ja-JP"/>
        </w:rPr>
      </w:pPr>
      <w:r w:rsidRPr="00B32C7F">
        <w:rPr>
          <w:b/>
          <w:bCs/>
          <w:lang w:val="en-US" w:eastAsia="ja-JP"/>
        </w:rPr>
        <w:t xml:space="preserve">ch-send: </w:t>
      </w:r>
      <w:r w:rsidRPr="00B32C7F">
        <w:rPr>
          <w:b/>
          <w:bCs/>
          <w:lang w:val="en-US" w:eastAsia="ja-JP"/>
        </w:rPr>
        <w:tab/>
      </w:r>
      <w:r w:rsidRPr="00B32C7F">
        <w:rPr>
          <w:lang w:val="en-US" w:eastAsia="ja-JP"/>
        </w:rPr>
        <w:t>Shall not be present. The EVS modes in this payload format shall be mono-only</w:t>
      </w:r>
      <w:ins w:id="4106" w:author="Author">
        <w:r>
          <w:rPr>
            <w:lang w:val="en-US" w:eastAsia="ja-JP"/>
          </w:rPr>
          <w:t>.</w:t>
        </w:r>
      </w:ins>
    </w:p>
    <w:p w14:paraId="1A3DEC98" w14:textId="77777777" w:rsidR="00413AF4" w:rsidRPr="00B32C7F" w:rsidRDefault="00413AF4" w:rsidP="002F2B45">
      <w:pPr>
        <w:pStyle w:val="EX"/>
        <w:rPr>
          <w:lang w:val="en-US" w:eastAsia="ja-JP"/>
        </w:rPr>
      </w:pPr>
      <w:r w:rsidRPr="00B32C7F">
        <w:rPr>
          <w:b/>
          <w:bCs/>
          <w:lang w:val="en-US" w:eastAsia="ja-JP"/>
        </w:rPr>
        <w:t xml:space="preserve">ch-recv: </w:t>
      </w:r>
      <w:r w:rsidRPr="00B32C7F">
        <w:rPr>
          <w:b/>
          <w:bCs/>
          <w:lang w:val="en-US" w:eastAsia="ja-JP"/>
        </w:rPr>
        <w:tab/>
      </w:r>
      <w:r w:rsidRPr="00B32C7F">
        <w:rPr>
          <w:lang w:val="en-US" w:eastAsia="ja-JP"/>
        </w:rPr>
        <w:t>Shall not be present. The EVS modes in this payload format shall be mono-only.</w:t>
      </w:r>
    </w:p>
    <w:p w14:paraId="54AA39D7" w14:textId="77777777" w:rsidR="00413AF4" w:rsidRPr="00B32C7F" w:rsidRDefault="00413AF4" w:rsidP="002F2B45">
      <w:pPr>
        <w:keepNext/>
        <w:ind w:left="1136" w:hanging="1136"/>
        <w:rPr>
          <w:lang w:val="en-US" w:eastAsia="ja-JP"/>
        </w:rPr>
      </w:pPr>
    </w:p>
    <w:p w14:paraId="2179D6E8" w14:textId="77777777" w:rsidR="00413AF4" w:rsidRPr="00B32C7F" w:rsidRDefault="00413AF4" w:rsidP="002F2B45">
      <w:pPr>
        <w:keepNext/>
        <w:ind w:left="1136" w:hanging="1136"/>
        <w:rPr>
          <w:lang w:eastAsia="ja-JP"/>
        </w:rPr>
      </w:pPr>
      <w:r w:rsidRPr="00B32C7F">
        <w:rPr>
          <w:lang w:val="en-US" w:eastAsia="ja-JP"/>
        </w:rPr>
        <w:t>T</w:t>
      </w:r>
      <w:r w:rsidRPr="00B32C7F">
        <w:rPr>
          <w:lang w:eastAsia="ja-JP"/>
        </w:rPr>
        <w:t xml:space="preserve">he following parameters </w:t>
      </w:r>
      <w:r w:rsidRPr="00B32C7F">
        <w:rPr>
          <w:lang w:eastAsia="ko-KR"/>
        </w:rPr>
        <w:t>are applicable only to</w:t>
      </w:r>
      <w:r w:rsidRPr="00B32C7F">
        <w:rPr>
          <w:lang w:eastAsia="ja-JP"/>
        </w:rPr>
        <w:t xml:space="preserve"> </w:t>
      </w:r>
      <w:r w:rsidRPr="00B32C7F">
        <w:rPr>
          <w:lang w:eastAsia="ko-KR"/>
        </w:rPr>
        <w:t xml:space="preserve">EVS </w:t>
      </w:r>
      <w:r w:rsidRPr="00B32C7F">
        <w:rPr>
          <w:lang w:eastAsia="ja-JP"/>
        </w:rPr>
        <w:t>Primary modes:</w:t>
      </w:r>
    </w:p>
    <w:p w14:paraId="5A36480A" w14:textId="77777777" w:rsidR="00413AF4" w:rsidRPr="00B32C7F" w:rsidRDefault="00413AF4" w:rsidP="002F2B45">
      <w:pPr>
        <w:pStyle w:val="EX"/>
        <w:rPr>
          <w:lang w:val="en-US" w:eastAsia="ko-KR"/>
        </w:rPr>
      </w:pPr>
      <w:r w:rsidRPr="5DDACB62">
        <w:rPr>
          <w:b/>
          <w:bCs/>
          <w:lang w:eastAsia="ja-JP"/>
        </w:rPr>
        <w:t>br</w:t>
      </w:r>
      <w:r w:rsidRPr="5DDACB62">
        <w:rPr>
          <w:lang w:eastAsia="ja-JP"/>
        </w:rPr>
        <w:t>:</w:t>
      </w:r>
      <w:r>
        <w:tab/>
        <w:t>as defined in Annex A of [3]. If this parameter is not present and the ibr parameter is present, then the limits of the ibr parameter apply also to this parameter if within the allowed range of the br parameter.</w:t>
      </w:r>
      <w:ins w:id="4107" w:author="Lauros Pajunen" w:date="2025-11-05T11:11:00Z">
        <w:r>
          <w:t xml:space="preserve"> If both br and ibr parameters are present</w:t>
        </w:r>
      </w:ins>
      <w:ins w:id="4108" w:author="Lauros Pajunen" w:date="2025-11-05T11:12:00Z">
        <w:r>
          <w:t xml:space="preserve">, br1 </w:t>
        </w:r>
      </w:ins>
      <w:ins w:id="4109" w:author="Lauros Pajunen" w:date="2025-11-05T11:13:00Z">
        <w:r>
          <w:t>may be lower than ibr1 but br2 shall not exceed ibr2.</w:t>
        </w:r>
      </w:ins>
      <w:r>
        <w:t xml:space="preserve"> Otherwise the default limits as defined in Annex A of [3] apply.</w:t>
      </w:r>
    </w:p>
    <w:p w14:paraId="6F768597" w14:textId="77777777" w:rsidR="00413AF4" w:rsidRPr="00B32C7F" w:rsidRDefault="00413AF4" w:rsidP="002F2B45">
      <w:pPr>
        <w:pStyle w:val="EX"/>
        <w:rPr>
          <w:lang w:val="en-US" w:eastAsia="ko-KR"/>
        </w:rPr>
      </w:pPr>
      <w:r w:rsidRPr="5DDACB62">
        <w:rPr>
          <w:b/>
          <w:bCs/>
          <w:lang w:eastAsia="ja-JP"/>
        </w:rPr>
        <w:lastRenderedPageBreak/>
        <w:t>br-send</w:t>
      </w:r>
      <w:r w:rsidRPr="5DDACB62">
        <w:rPr>
          <w:lang w:eastAsia="ja-JP"/>
        </w:rPr>
        <w:t>:</w:t>
      </w:r>
      <w:r>
        <w:tab/>
        <w:t>as defined in Annex A of [3]. If this parameter is not present and the ibr-send parameter is present, then the limits of the ibr-send parameter apply also to this parameter if within the allowed range of the br-send parameter.</w:t>
      </w:r>
      <w:ins w:id="4110" w:author="Lauros Pajunen" w:date="2025-11-05T11:13:00Z">
        <w:r>
          <w:t xml:space="preserve"> If both br</w:t>
        </w:r>
      </w:ins>
      <w:ins w:id="4111" w:author="Lauros Pajunen" w:date="2025-11-05T11:14:00Z">
        <w:r>
          <w:t>-send</w:t>
        </w:r>
      </w:ins>
      <w:ins w:id="4112" w:author="Lauros Pajunen" w:date="2025-11-05T11:13:00Z">
        <w:r>
          <w:t xml:space="preserve"> and ibr</w:t>
        </w:r>
      </w:ins>
      <w:ins w:id="4113" w:author="Lauros Pajunen" w:date="2025-11-05T11:14:00Z">
        <w:r>
          <w:t>-send</w:t>
        </w:r>
      </w:ins>
      <w:ins w:id="4114" w:author="Lauros Pajunen" w:date="2025-11-05T11:13:00Z">
        <w:r>
          <w:t xml:space="preserve"> parameters are present, br1 may be lower than ibr1 but br2 shall not exceed ibr2.</w:t>
        </w:r>
      </w:ins>
      <w:r>
        <w:t xml:space="preserve"> Otherwise the default limits as defined in Annex A of [3] apply.</w:t>
      </w:r>
    </w:p>
    <w:p w14:paraId="30EFE984" w14:textId="77777777" w:rsidR="00413AF4" w:rsidRPr="00B32C7F" w:rsidRDefault="00413AF4" w:rsidP="002F2B45">
      <w:pPr>
        <w:pStyle w:val="EX"/>
        <w:rPr>
          <w:lang w:val="en-US" w:eastAsia="ko-KR"/>
        </w:rPr>
      </w:pPr>
      <w:r w:rsidRPr="5DDACB62">
        <w:rPr>
          <w:b/>
          <w:bCs/>
          <w:lang w:eastAsia="ja-JP"/>
        </w:rPr>
        <w:t>br-recv</w:t>
      </w:r>
      <w:r w:rsidRPr="5DDACB62">
        <w:rPr>
          <w:lang w:eastAsia="ja-JP"/>
        </w:rPr>
        <w:t>:</w:t>
      </w:r>
      <w:r>
        <w:tab/>
        <w:t>as defined in Annex A of [3]. If this parameter is not present and the ibr-recv parameter is present, then the limits of the ibr-recv parameter apply also to this parameter if within the allowed range of the br-recv parameter.</w:t>
      </w:r>
      <w:ins w:id="4115" w:author="Lauros Pajunen" w:date="2025-11-05T11:14:00Z">
        <w:r>
          <w:t xml:space="preserve"> If both br-recv and ibr-recv parameters are present, br1 may be lower than ibr1 but br2 shall not exceed ibr2.</w:t>
        </w:r>
      </w:ins>
      <w:r>
        <w:t xml:space="preserve"> Otherwise the default limits as defined in Annex A of [3] apply.</w:t>
      </w:r>
    </w:p>
    <w:p w14:paraId="7EDE49F0" w14:textId="77777777" w:rsidR="00413AF4" w:rsidRPr="00B32C7F" w:rsidRDefault="00413AF4" w:rsidP="002F2B45">
      <w:pPr>
        <w:pStyle w:val="EX"/>
      </w:pPr>
      <w:r w:rsidRPr="00B32C7F">
        <w:rPr>
          <w:b/>
          <w:bCs/>
          <w:lang w:val="en-US" w:eastAsia="ja-JP"/>
        </w:rPr>
        <w:t>bw</w:t>
      </w:r>
      <w:r w:rsidRPr="00B32C7F">
        <w:rPr>
          <w:lang w:val="en-US" w:eastAsia="ja-JP"/>
        </w:rPr>
        <w:t>:</w:t>
      </w:r>
      <w:r w:rsidRPr="00B32C7F">
        <w:tab/>
        <w:t>as defined in Annex A of [3]</w:t>
      </w:r>
      <w:r>
        <w:t>. If this parameter is not present and the ibw parameter is present, then the limits of the ibw parameter apply also to this parameter if within the allowed range of the bw parameter. Otherwise the default limits as defined in Annex A of [3] apply.</w:t>
      </w:r>
    </w:p>
    <w:p w14:paraId="30C765FD" w14:textId="77777777" w:rsidR="00413AF4" w:rsidRPr="00B32C7F" w:rsidRDefault="00413AF4" w:rsidP="002F2B45">
      <w:pPr>
        <w:pStyle w:val="NO"/>
      </w:pPr>
      <w:r w:rsidRPr="00B32C7F">
        <w:t>NOTE:</w:t>
      </w:r>
      <w:r w:rsidRPr="00B32C7F">
        <w:tab/>
        <w:t>Narrow-band is not supported for IVAS operation</w:t>
      </w:r>
    </w:p>
    <w:p w14:paraId="6CA060AA" w14:textId="77777777" w:rsidR="00413AF4" w:rsidRPr="00B32C7F" w:rsidRDefault="00413AF4" w:rsidP="002F2B45">
      <w:pPr>
        <w:pStyle w:val="EX"/>
        <w:rPr>
          <w:lang w:val="en-US" w:eastAsia="ko-KR"/>
        </w:rPr>
      </w:pPr>
      <w:r w:rsidRPr="00B32C7F">
        <w:rPr>
          <w:b/>
          <w:bCs/>
          <w:lang w:val="en-US" w:eastAsia="ja-JP"/>
        </w:rPr>
        <w:t>bw-send</w:t>
      </w:r>
      <w:r w:rsidRPr="00B32C7F">
        <w:rPr>
          <w:lang w:val="en-US" w:eastAsia="ja-JP"/>
        </w:rPr>
        <w:t>:</w:t>
      </w:r>
      <w:r w:rsidRPr="00B32C7F">
        <w:tab/>
        <w:t>as defined in Annex A of [3]</w:t>
      </w:r>
      <w:r>
        <w:t>. If this parameter is not present and the ibw-send parameter is present, then the limits of the ibw-send parameter apply also to this parameter if within the allowed range of the ibw-send parameter. Otherwise the default limits as defined in Annex A of [3] apply.</w:t>
      </w:r>
    </w:p>
    <w:p w14:paraId="5FA95E14" w14:textId="77777777" w:rsidR="00413AF4" w:rsidRPr="00B32C7F" w:rsidRDefault="00413AF4" w:rsidP="002F2B45">
      <w:pPr>
        <w:pStyle w:val="EX"/>
        <w:rPr>
          <w:lang w:val="en-US" w:eastAsia="ko-KR"/>
        </w:rPr>
      </w:pPr>
      <w:r w:rsidRPr="00B32C7F">
        <w:rPr>
          <w:b/>
          <w:bCs/>
          <w:lang w:val="en-US" w:eastAsia="ja-JP"/>
        </w:rPr>
        <w:t>bw-recv</w:t>
      </w:r>
      <w:r w:rsidRPr="00B32C7F">
        <w:rPr>
          <w:lang w:val="en-US" w:eastAsia="ja-JP"/>
        </w:rPr>
        <w:t>:</w:t>
      </w:r>
      <w:r w:rsidRPr="00B32C7F">
        <w:tab/>
        <w:t>as defined in Annex A of [3]</w:t>
      </w:r>
      <w:r>
        <w:t>. If this parameter is not present and the ibw-recv parameter is present, then the limits of the ibw-recv parameter applies also to this parameter if within the allowed range of the bw-recv parameter. Otherwise the default limits as defined in Annex A of [3] apply.</w:t>
      </w:r>
    </w:p>
    <w:p w14:paraId="7F8B1CEC" w14:textId="77777777" w:rsidR="00413AF4" w:rsidRPr="00B32C7F" w:rsidRDefault="00413AF4" w:rsidP="002F2B45">
      <w:pPr>
        <w:pStyle w:val="EX"/>
        <w:rPr>
          <w:lang w:val="en-US" w:eastAsia="ko-KR"/>
        </w:rPr>
      </w:pPr>
      <w:r w:rsidRPr="00B32C7F">
        <w:rPr>
          <w:b/>
          <w:bCs/>
          <w:lang w:val="en-US" w:eastAsia="ko-KR"/>
        </w:rPr>
        <w:t>ch-aw-recv</w:t>
      </w:r>
      <w:r w:rsidRPr="00B32C7F">
        <w:rPr>
          <w:lang w:val="en-US" w:eastAsia="ko-KR"/>
        </w:rPr>
        <w:t>:</w:t>
      </w:r>
      <w:r w:rsidRPr="00B32C7F">
        <w:tab/>
        <w:t>as defined in Annex A of [3]</w:t>
      </w:r>
      <w:ins w:id="4116" w:author="Author">
        <w:r>
          <w:t>.</w:t>
        </w:r>
      </w:ins>
    </w:p>
    <w:p w14:paraId="16E18D03" w14:textId="77777777" w:rsidR="00413AF4" w:rsidRPr="00B32C7F" w:rsidRDefault="00413AF4" w:rsidP="002F2B45">
      <w:pPr>
        <w:ind w:left="1420" w:hanging="1420"/>
        <w:rPr>
          <w:lang w:val="en-US" w:eastAsia="ja-JP"/>
        </w:rPr>
      </w:pPr>
    </w:p>
    <w:p w14:paraId="65EB688E" w14:textId="77777777" w:rsidR="00413AF4" w:rsidRPr="00B32C7F" w:rsidRDefault="00413AF4" w:rsidP="002F2B45">
      <w:pPr>
        <w:ind w:left="1420" w:hanging="1420"/>
        <w:rPr>
          <w:lang w:val="en-US" w:eastAsia="ja-JP"/>
        </w:rPr>
      </w:pPr>
      <w:r w:rsidRPr="00B32C7F">
        <w:rPr>
          <w:lang w:val="en-US" w:eastAsia="ja-JP"/>
        </w:rPr>
        <w:t xml:space="preserve">The following parameters </w:t>
      </w:r>
      <w:r w:rsidRPr="00B32C7F">
        <w:rPr>
          <w:lang w:val="en-US" w:eastAsia="ko-KR"/>
        </w:rPr>
        <w:t>are applicable only to</w:t>
      </w:r>
      <w:r w:rsidRPr="00B32C7F">
        <w:rPr>
          <w:lang w:val="en-US" w:eastAsia="ja-JP"/>
        </w:rPr>
        <w:t xml:space="preserve"> </w:t>
      </w:r>
      <w:r w:rsidRPr="00B32C7F">
        <w:rPr>
          <w:lang w:val="en-US" w:eastAsia="ko-KR"/>
        </w:rPr>
        <w:t xml:space="preserve">EVS </w:t>
      </w:r>
      <w:r w:rsidRPr="00B32C7F">
        <w:rPr>
          <w:lang w:val="en-US" w:eastAsia="ja-JP"/>
        </w:rPr>
        <w:t>AMR-WB IO modes:</w:t>
      </w:r>
    </w:p>
    <w:p w14:paraId="1316FFD5" w14:textId="77777777" w:rsidR="00413AF4" w:rsidRPr="00B32C7F" w:rsidRDefault="00413AF4" w:rsidP="002F2B45">
      <w:pPr>
        <w:pStyle w:val="EX"/>
        <w:rPr>
          <w:lang w:val="en-US" w:eastAsia="ko-KR"/>
        </w:rPr>
      </w:pPr>
      <w:r w:rsidRPr="00B32C7F">
        <w:rPr>
          <w:b/>
          <w:bCs/>
          <w:lang w:val="en-US" w:eastAsia="ja-JP"/>
        </w:rPr>
        <w:t>mode-set</w:t>
      </w:r>
      <w:r w:rsidRPr="00B32C7F">
        <w:rPr>
          <w:lang w:val="en-US" w:eastAsia="ja-JP"/>
        </w:rPr>
        <w:t>:</w:t>
      </w:r>
      <w:r w:rsidRPr="00B32C7F">
        <w:tab/>
        <w:t>as defined in Annex A of [3]</w:t>
      </w:r>
      <w:ins w:id="4117" w:author="Author">
        <w:r>
          <w:t>.</w:t>
        </w:r>
      </w:ins>
    </w:p>
    <w:p w14:paraId="74614599" w14:textId="77777777" w:rsidR="00413AF4" w:rsidRPr="00B32C7F" w:rsidRDefault="00413AF4" w:rsidP="002F2B45">
      <w:pPr>
        <w:pStyle w:val="EX"/>
      </w:pPr>
      <w:r w:rsidRPr="00B32C7F">
        <w:rPr>
          <w:b/>
          <w:bCs/>
          <w:lang w:val="en-US" w:eastAsia="ja-JP"/>
        </w:rPr>
        <w:t>mode-change-period</w:t>
      </w:r>
      <w:r w:rsidRPr="00B32C7F">
        <w:rPr>
          <w:lang w:val="en-US" w:eastAsia="ja-JP"/>
        </w:rPr>
        <w:t>:</w:t>
      </w:r>
      <w:r w:rsidRPr="00B32C7F">
        <w:tab/>
      </w:r>
      <w:r w:rsidRPr="00B32C7F">
        <w:tab/>
      </w:r>
      <w:r w:rsidRPr="00B32C7F">
        <w:rPr>
          <w:lang w:val="en-US" w:eastAsia="ja-JP"/>
        </w:rPr>
        <w:t xml:space="preserve">see </w:t>
      </w:r>
      <w:r w:rsidRPr="00B32C7F">
        <w:t>[</w:t>
      </w:r>
      <w:r>
        <w:t>36</w:t>
      </w:r>
      <w:r w:rsidRPr="00B32C7F">
        <w:t>]</w:t>
      </w:r>
      <w:r w:rsidRPr="00B32C7F">
        <w:rPr>
          <w:lang w:val="en-US" w:eastAsia="ja-JP"/>
        </w:rPr>
        <w:t>.</w:t>
      </w:r>
    </w:p>
    <w:p w14:paraId="52B7F9C3" w14:textId="77777777" w:rsidR="00413AF4" w:rsidRPr="00B32C7F" w:rsidRDefault="00413AF4" w:rsidP="002F2B45">
      <w:pPr>
        <w:pStyle w:val="EX"/>
        <w:rPr>
          <w:lang w:val="en-US" w:eastAsia="ko-KR"/>
        </w:rPr>
      </w:pPr>
      <w:r w:rsidRPr="00B32C7F">
        <w:rPr>
          <w:b/>
          <w:bCs/>
          <w:lang w:val="en-US" w:eastAsia="ja-JP"/>
        </w:rPr>
        <w:t>mode-change-capability</w:t>
      </w:r>
      <w:r w:rsidRPr="00B32C7F">
        <w:rPr>
          <w:lang w:val="en-US" w:eastAsia="ja-JP"/>
        </w:rPr>
        <w:t>:</w:t>
      </w:r>
      <w:r w:rsidRPr="00B32C7F">
        <w:tab/>
        <w:t>as defined in Annex A of [3]</w:t>
      </w:r>
      <w:ins w:id="4118" w:author="Author">
        <w:r>
          <w:t>.</w:t>
        </w:r>
      </w:ins>
    </w:p>
    <w:p w14:paraId="76F59F5A" w14:textId="77777777" w:rsidR="00413AF4" w:rsidRDefault="00413AF4" w:rsidP="002F2B45">
      <w:pPr>
        <w:pStyle w:val="EX"/>
      </w:pPr>
      <w:r w:rsidRPr="41ABE14A">
        <w:rPr>
          <w:b/>
          <w:bCs/>
          <w:lang w:val="en-US" w:eastAsia="ja-JP"/>
        </w:rPr>
        <w:t>mode-change-neighbor</w:t>
      </w:r>
      <w:r w:rsidRPr="41ABE14A">
        <w:rPr>
          <w:lang w:val="en-US" w:eastAsia="ja-JP"/>
        </w:rPr>
        <w:t xml:space="preserve">: </w:t>
      </w:r>
      <w:r>
        <w:tab/>
      </w:r>
      <w:r w:rsidRPr="41ABE14A">
        <w:rPr>
          <w:lang w:val="en-US" w:eastAsia="ja-JP"/>
        </w:rPr>
        <w:t xml:space="preserve">see </w:t>
      </w:r>
      <w:r>
        <w:t>[36]</w:t>
      </w:r>
      <w:ins w:id="4119" w:author="Author">
        <w:r>
          <w:t>.</w:t>
        </w:r>
      </w:ins>
    </w:p>
    <w:p w14:paraId="47EF4704" w14:textId="76FEC508" w:rsidR="00413AF4" w:rsidRPr="00A05B79" w:rsidRDefault="00413AF4" w:rsidP="002F2B45">
      <w:pPr>
        <w:pStyle w:val="Heading2"/>
      </w:pPr>
      <w:bookmarkStart w:id="4120" w:name="_CRA_4_2"/>
      <w:bookmarkStart w:id="4121" w:name="_Toc187501882"/>
      <w:bookmarkStart w:id="4122" w:name="_Toc178590716"/>
      <w:bookmarkEnd w:id="4120"/>
      <w:r w:rsidRPr="00A05B79">
        <w:t>A.4.</w:t>
      </w:r>
      <w:r w:rsidRPr="00FD4F85">
        <w:t>2</w:t>
      </w:r>
      <w:r w:rsidRPr="00FD4F85">
        <w:tab/>
        <w:t xml:space="preserve">Mapping media type </w:t>
      </w:r>
      <w:r w:rsidRPr="00A05B79">
        <w:t xml:space="preserve">parameters </w:t>
      </w:r>
      <w:r w:rsidRPr="00FD4F85">
        <w:t>into SDP</w:t>
      </w:r>
      <w:bookmarkEnd w:id="4121"/>
      <w:bookmarkEnd w:id="4122"/>
    </w:p>
    <w:p w14:paraId="41843FF1" w14:textId="77777777" w:rsidR="00413AF4" w:rsidRPr="00C03B68" w:rsidRDefault="00413AF4" w:rsidP="002F2B45">
      <w:pPr>
        <w:rPr>
          <w:lang w:eastAsia="ja-JP"/>
        </w:rPr>
      </w:pPr>
      <w:r w:rsidRPr="00C03B68">
        <w:rPr>
          <w:lang w:eastAsia="ja-JP"/>
        </w:rPr>
        <w:t>The information carried in the media type specification has a specific mapping to fields in the Session Description Protocol (SDP)</w:t>
      </w:r>
      <w:r w:rsidRPr="00C03B68">
        <w:rPr>
          <w:rFonts w:hint="eastAsia"/>
          <w:lang w:eastAsia="ja-JP"/>
        </w:rPr>
        <w:t xml:space="preserve"> </w:t>
      </w:r>
      <w:r w:rsidRPr="00C03B68">
        <w:rPr>
          <w:lang w:eastAsia="ja-JP"/>
        </w:rPr>
        <w:t>[</w:t>
      </w:r>
      <w:r>
        <w:rPr>
          <w:lang w:eastAsia="ja-JP"/>
        </w:rPr>
        <w:t>32</w:t>
      </w:r>
      <w:r w:rsidRPr="00C03B68">
        <w:rPr>
          <w:lang w:eastAsia="ja-JP"/>
        </w:rPr>
        <w:t>], which is commonly used to describe RTP sessions. When SDP is</w:t>
      </w:r>
      <w:r w:rsidRPr="00C03B68">
        <w:rPr>
          <w:rFonts w:hint="eastAsia"/>
          <w:lang w:eastAsia="ja-JP"/>
        </w:rPr>
        <w:t xml:space="preserve"> </w:t>
      </w:r>
      <w:r w:rsidRPr="00C03B68">
        <w:rPr>
          <w:lang w:eastAsia="ja-JP"/>
        </w:rPr>
        <w:t xml:space="preserve">used to specify sessions employing the </w:t>
      </w:r>
      <w:r>
        <w:rPr>
          <w:lang w:eastAsia="ja-JP"/>
        </w:rPr>
        <w:t>IVAS</w:t>
      </w:r>
      <w:r w:rsidRPr="00C03B68">
        <w:rPr>
          <w:lang w:eastAsia="ja-JP"/>
        </w:rPr>
        <w:t xml:space="preserve"> codec, the</w:t>
      </w:r>
      <w:r w:rsidRPr="00C03B68">
        <w:rPr>
          <w:rFonts w:hint="eastAsia"/>
          <w:lang w:eastAsia="ja-JP"/>
        </w:rPr>
        <w:t xml:space="preserve"> </w:t>
      </w:r>
      <w:r w:rsidRPr="00C03B68">
        <w:rPr>
          <w:lang w:eastAsia="ja-JP"/>
        </w:rPr>
        <w:t>mapping is as follows:</w:t>
      </w:r>
    </w:p>
    <w:p w14:paraId="0995D214" w14:textId="77777777" w:rsidR="00413AF4" w:rsidRPr="00C03B68" w:rsidRDefault="00413AF4" w:rsidP="002F2B45">
      <w:pPr>
        <w:pStyle w:val="B1"/>
        <w:rPr>
          <w:lang w:eastAsia="ja-JP"/>
        </w:rPr>
      </w:pPr>
      <w:r>
        <w:rPr>
          <w:rFonts w:hint="eastAsia"/>
          <w:lang w:eastAsia="ja-JP"/>
        </w:rPr>
        <w:t>-</w:t>
      </w:r>
      <w:r>
        <w:rPr>
          <w:rFonts w:hint="eastAsia"/>
          <w:lang w:eastAsia="ja-JP"/>
        </w:rPr>
        <w:tab/>
      </w:r>
      <w:r w:rsidRPr="00C03B68">
        <w:rPr>
          <w:lang w:eastAsia="ja-JP"/>
        </w:rPr>
        <w:t>The media type ("audio") goes in SDP "m=" as the media name.</w:t>
      </w:r>
    </w:p>
    <w:p w14:paraId="53A8EE5B" w14:textId="77777777" w:rsidR="00413AF4" w:rsidRPr="00C03B68" w:rsidRDefault="00413AF4" w:rsidP="002F2B45">
      <w:pPr>
        <w:pStyle w:val="B1"/>
        <w:rPr>
          <w:lang w:eastAsia="ja-JP"/>
        </w:rPr>
      </w:pPr>
      <w:r>
        <w:rPr>
          <w:rFonts w:hint="eastAsia"/>
          <w:lang w:eastAsia="ja-JP"/>
        </w:rPr>
        <w:t>-</w:t>
      </w:r>
      <w:r>
        <w:rPr>
          <w:rFonts w:hint="eastAsia"/>
          <w:lang w:eastAsia="ja-JP"/>
        </w:rPr>
        <w:tab/>
      </w:r>
      <w:r w:rsidRPr="00C03B68">
        <w:rPr>
          <w:lang w:eastAsia="ja-JP"/>
        </w:rPr>
        <w:t xml:space="preserve">The media subtype (payload format name) goes in SDP "a=rtpmap" as the encoding name.  The RTP clock rate in "a=rtpmap" </w:t>
      </w:r>
      <w:r w:rsidRPr="00C03B68">
        <w:rPr>
          <w:rFonts w:hint="eastAsia"/>
          <w:lang w:eastAsia="ja-JP"/>
        </w:rPr>
        <w:t>shall</w:t>
      </w:r>
      <w:r w:rsidRPr="00C03B68">
        <w:rPr>
          <w:lang w:eastAsia="ja-JP"/>
        </w:rPr>
        <w:t xml:space="preserve"> be 16000, and the encoding parameters (number of channels) </w:t>
      </w:r>
      <w:r w:rsidRPr="00C03B68">
        <w:rPr>
          <w:rFonts w:hint="eastAsia"/>
          <w:lang w:eastAsia="ja-JP"/>
        </w:rPr>
        <w:t>shall</w:t>
      </w:r>
      <w:r w:rsidRPr="00C03B68">
        <w:rPr>
          <w:lang w:eastAsia="ja-JP"/>
        </w:rPr>
        <w:t xml:space="preserve"> </w:t>
      </w:r>
      <w:r>
        <w:rPr>
          <w:lang w:eastAsia="ja-JP"/>
        </w:rPr>
        <w:t>be</w:t>
      </w:r>
      <w:r w:rsidRPr="00C03B68">
        <w:rPr>
          <w:rFonts w:hint="eastAsia"/>
          <w:lang w:eastAsia="ja-JP"/>
        </w:rPr>
        <w:t xml:space="preserve"> </w:t>
      </w:r>
      <w:r w:rsidRPr="00C03B68">
        <w:rPr>
          <w:lang w:eastAsia="ja-JP"/>
        </w:rPr>
        <w:t>omitted.</w:t>
      </w:r>
    </w:p>
    <w:p w14:paraId="12CCEF87" w14:textId="77777777" w:rsidR="00413AF4" w:rsidRPr="00C03B68" w:rsidRDefault="00413AF4" w:rsidP="002F2B45">
      <w:pPr>
        <w:pStyle w:val="B1"/>
        <w:rPr>
          <w:lang w:eastAsia="ja-JP"/>
        </w:rPr>
      </w:pPr>
      <w:r>
        <w:rPr>
          <w:rFonts w:hint="eastAsia"/>
          <w:lang w:eastAsia="ja-JP"/>
        </w:rPr>
        <w:t>-</w:t>
      </w:r>
      <w:r>
        <w:rPr>
          <w:rFonts w:hint="eastAsia"/>
          <w:lang w:eastAsia="ja-JP"/>
        </w:rPr>
        <w:tab/>
      </w:r>
      <w:r w:rsidRPr="00C03B68">
        <w:rPr>
          <w:lang w:eastAsia="ja-JP"/>
        </w:rPr>
        <w:t>The parameters "ptime" and "maxptime" go in the SDP "a=ptime" and "a=maxptime" attributes, respectively.</w:t>
      </w:r>
    </w:p>
    <w:p w14:paraId="5B0DD90B" w14:textId="77777777" w:rsidR="00413AF4" w:rsidRDefault="00413AF4" w:rsidP="002F2B45">
      <w:pPr>
        <w:pStyle w:val="B1"/>
        <w:rPr>
          <w:lang w:eastAsia="ja-JP"/>
        </w:rPr>
      </w:pPr>
      <w:r>
        <w:rPr>
          <w:rFonts w:hint="eastAsia"/>
          <w:lang w:eastAsia="ja-JP"/>
        </w:rPr>
        <w:t>-</w:t>
      </w:r>
      <w:r>
        <w:rPr>
          <w:rFonts w:hint="eastAsia"/>
          <w:lang w:eastAsia="ja-JP"/>
        </w:rPr>
        <w:tab/>
      </w:r>
      <w:r w:rsidRPr="00C03B68">
        <w:rPr>
          <w:lang w:eastAsia="ja-JP"/>
        </w:rPr>
        <w:t>Any remaining parameters go in the SDP "a=fmtp" attribute by copying them direct</w:t>
      </w:r>
      <w:r>
        <w:rPr>
          <w:lang w:eastAsia="ja-JP"/>
        </w:rPr>
        <w:t xml:space="preserve">ly </w:t>
      </w:r>
      <w:r w:rsidRPr="00C03B68">
        <w:rPr>
          <w:lang w:eastAsia="ja-JP"/>
        </w:rPr>
        <w:t>from the media type parameter string as a semicolon-separated list of parameter=value pairs.</w:t>
      </w:r>
    </w:p>
    <w:p w14:paraId="3D4C7461" w14:textId="77777777" w:rsidR="00413AF4" w:rsidRDefault="00413AF4" w:rsidP="002F2B45">
      <w:pPr>
        <w:rPr>
          <w:lang w:eastAsia="ja-JP"/>
        </w:rPr>
      </w:pPr>
      <w:r w:rsidRPr="00C03B68">
        <w:rPr>
          <w:lang w:eastAsia="ja-JP"/>
        </w:rPr>
        <w:t>Mapping to</w:t>
      </w:r>
      <w:r w:rsidRPr="00C03B68">
        <w:rPr>
          <w:rFonts w:hint="eastAsia"/>
          <w:lang w:eastAsia="ja-JP"/>
        </w:rPr>
        <w:t xml:space="preserve"> </w:t>
      </w:r>
      <w:r w:rsidRPr="00C03B68">
        <w:rPr>
          <w:rFonts w:eastAsia="Malgun Gothic" w:hint="eastAsia"/>
          <w:lang w:eastAsia="ko-KR"/>
        </w:rPr>
        <w:t xml:space="preserve">fields in </w:t>
      </w:r>
      <w:r w:rsidRPr="00C03B68">
        <w:rPr>
          <w:rFonts w:hint="eastAsia"/>
          <w:lang w:eastAsia="ja-JP"/>
        </w:rPr>
        <w:t>SDP</w:t>
      </w:r>
      <w:r w:rsidRPr="00C03B68">
        <w:rPr>
          <w:rFonts w:eastAsia="Malgun Gothic" w:hint="eastAsia"/>
          <w:lang w:eastAsia="ko-KR"/>
        </w:rPr>
        <w:t xml:space="preserve"> is</w:t>
      </w:r>
      <w:r w:rsidRPr="00C03B68">
        <w:rPr>
          <w:rFonts w:hint="eastAsia"/>
          <w:lang w:eastAsia="ja-JP"/>
        </w:rPr>
        <w:t xml:space="preserve"> </w:t>
      </w:r>
      <w:r w:rsidRPr="00A05B79">
        <w:rPr>
          <w:rFonts w:eastAsia="Malgun Gothic"/>
        </w:rPr>
        <w:t xml:space="preserve">specified </w:t>
      </w:r>
      <w:r w:rsidRPr="00A05B79">
        <w:t xml:space="preserve">in </w:t>
      </w:r>
      <w:r w:rsidRPr="00A05B79">
        <w:rPr>
          <w:rFonts w:eastAsia="Malgun Gothic"/>
        </w:rPr>
        <w:t xml:space="preserve">clause </w:t>
      </w:r>
      <w:r w:rsidRPr="00C03B68">
        <w:rPr>
          <w:rFonts w:eastAsia="Malgun Gothic" w:hint="eastAsia"/>
          <w:lang w:eastAsia="ko-KR"/>
        </w:rPr>
        <w:t>6</w:t>
      </w:r>
      <w:r w:rsidRPr="00C03B68">
        <w:rPr>
          <w:rFonts w:hint="eastAsia"/>
          <w:lang w:eastAsia="ja-JP"/>
        </w:rPr>
        <w:t xml:space="preserve"> of [</w:t>
      </w:r>
      <w:r>
        <w:rPr>
          <w:lang w:eastAsia="ja-JP"/>
        </w:rPr>
        <w:t>33</w:t>
      </w:r>
      <w:r w:rsidRPr="00C03B68">
        <w:rPr>
          <w:rFonts w:hint="eastAsia"/>
          <w:lang w:eastAsia="ja-JP"/>
        </w:rPr>
        <w:t>]</w:t>
      </w:r>
      <w:r>
        <w:rPr>
          <w:lang w:eastAsia="ja-JP"/>
        </w:rPr>
        <w:t>.</w:t>
      </w:r>
    </w:p>
    <w:p w14:paraId="391990F8" w14:textId="58018615" w:rsidR="00413AF4" w:rsidRPr="00FD4F85" w:rsidRDefault="00413AF4" w:rsidP="002F2B45">
      <w:pPr>
        <w:pStyle w:val="Heading2"/>
      </w:pPr>
      <w:bookmarkStart w:id="4123" w:name="_CRA_4_3"/>
      <w:bookmarkStart w:id="4124" w:name="_Toc187501883"/>
      <w:bookmarkStart w:id="4125" w:name="_Toc178590717"/>
      <w:bookmarkEnd w:id="4123"/>
      <w:r w:rsidRPr="00FD4F85">
        <w:t>A.4.3</w:t>
      </w:r>
      <w:r w:rsidRPr="00FD4F85">
        <w:tab/>
        <w:t>Detailed Description</w:t>
      </w:r>
      <w:r w:rsidRPr="00A05B79">
        <w:t xml:space="preserve"> of </w:t>
      </w:r>
      <w:r w:rsidRPr="00FD4F85">
        <w:t>Usage of SDP Parameters</w:t>
      </w:r>
      <w:bookmarkEnd w:id="4124"/>
      <w:bookmarkEnd w:id="4125"/>
    </w:p>
    <w:p w14:paraId="24DB4ADE" w14:textId="20663579" w:rsidR="00413AF4" w:rsidRDefault="00413AF4" w:rsidP="002F2B45">
      <w:pPr>
        <w:pStyle w:val="Heading3"/>
      </w:pPr>
      <w:bookmarkStart w:id="4126" w:name="_CRA_4_3_1"/>
      <w:bookmarkStart w:id="4127" w:name="_Toc187501884"/>
      <w:bookmarkStart w:id="4128" w:name="_Toc178590718"/>
      <w:bookmarkEnd w:id="4126"/>
      <w:r w:rsidRPr="00B32C7F">
        <w:t>A.</w:t>
      </w:r>
      <w:r>
        <w:t>4</w:t>
      </w:r>
      <w:r w:rsidRPr="00B32C7F">
        <w:t>.</w:t>
      </w:r>
      <w:r>
        <w:t>3</w:t>
      </w:r>
      <w:r w:rsidRPr="00B32C7F">
        <w:t>.</w:t>
      </w:r>
      <w:r>
        <w:t>1</w:t>
      </w:r>
      <w:r w:rsidRPr="00B32C7F">
        <w:tab/>
      </w:r>
      <w:r>
        <w:t>Offer-Answer Model Considerations</w:t>
      </w:r>
      <w:bookmarkEnd w:id="4127"/>
      <w:bookmarkEnd w:id="4128"/>
    </w:p>
    <w:p w14:paraId="0BD3F926" w14:textId="77777777" w:rsidR="00413AF4" w:rsidRDefault="00413AF4" w:rsidP="002F2B45">
      <w:r w:rsidRPr="00715944">
        <w:t xml:space="preserve">The following considerations apply when using SDP Offer-Answer procedures to negotiate the use of </w:t>
      </w:r>
      <w:r>
        <w:t>I</w:t>
      </w:r>
      <w:r w:rsidRPr="00715944">
        <w:t>V</w:t>
      </w:r>
      <w:r>
        <w:t>A</w:t>
      </w:r>
      <w:r w:rsidRPr="00715944">
        <w:t>S payload in RTP:</w:t>
      </w:r>
    </w:p>
    <w:p w14:paraId="5E09D9C1" w14:textId="77777777" w:rsidR="00413AF4" w:rsidRPr="00C03B68" w:rsidRDefault="00413AF4" w:rsidP="002F2B45">
      <w:pPr>
        <w:pStyle w:val="NO"/>
        <w:rPr>
          <w:rFonts w:eastAsia="Malgun Gothic"/>
          <w:lang w:eastAsia="ko-KR"/>
        </w:rPr>
      </w:pPr>
      <w:r w:rsidRPr="00C03B68">
        <w:rPr>
          <w:rFonts w:eastAsia="Malgun Gothic" w:hint="eastAsia"/>
          <w:b/>
          <w:lang w:val="en-US" w:eastAsia="ko-KR"/>
        </w:rPr>
        <w:lastRenderedPageBreak/>
        <w:t>hf-only</w:t>
      </w:r>
      <w:r w:rsidRPr="00C03B68">
        <w:rPr>
          <w:rFonts w:eastAsia="Malgun Gothic" w:hint="eastAsia"/>
          <w:lang w:eastAsia="ko-KR"/>
        </w:rPr>
        <w:t>:</w:t>
      </w:r>
      <w:r w:rsidRPr="00C03B68">
        <w:rPr>
          <w:rFonts w:eastAsia="Malgun Gothic" w:hint="eastAsia"/>
          <w:lang w:eastAsia="ko-KR"/>
        </w:rPr>
        <w:tab/>
      </w:r>
      <w:r>
        <w:rPr>
          <w:rFonts w:eastAsia="Malgun Gothic"/>
          <w:lang w:eastAsia="ko-KR"/>
        </w:rPr>
        <w:t>Shall not be included in the SDP offer. The answerer shall include this parameter only if it is set to 1 in the SDP offer. If the value in the SDP offer is not equal to 1, the payload type shall be rejected.</w:t>
      </w:r>
    </w:p>
    <w:p w14:paraId="3AF3AEBC" w14:textId="77777777" w:rsidR="00413AF4" w:rsidRPr="00C03B68" w:rsidRDefault="00413AF4" w:rsidP="002F2B45">
      <w:pPr>
        <w:pStyle w:val="EX"/>
        <w:rPr>
          <w:rFonts w:eastAsia="Malgun Gothic"/>
          <w:lang w:val="en-US" w:eastAsia="ko-KR"/>
        </w:rPr>
      </w:pPr>
      <w:del w:id="4129" w:author="Author">
        <w:r w:rsidRPr="003043FF" w:rsidDel="003043FF">
          <w:rPr>
            <w:rFonts w:eastAsia="Malgun Gothic"/>
            <w:b/>
            <w:lang w:val="en-US" w:eastAsia="ko-KR"/>
          </w:rPr>
          <w:delText>ims</w:delText>
        </w:r>
      </w:del>
      <w:ins w:id="4130" w:author="Author">
        <w:r>
          <w:rPr>
            <w:rFonts w:eastAsia="Malgun Gothic"/>
            <w:b/>
            <w:lang w:val="en-US" w:eastAsia="ko-KR"/>
          </w:rPr>
          <w:t>mono-init</w:t>
        </w:r>
      </w:ins>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the </w:t>
      </w:r>
      <w:ins w:id="4131" w:author="Author">
        <w:r>
          <w:rPr>
            <w:rFonts w:eastAsia="Malgun Gothic"/>
            <w:lang w:eastAsia="ko-KR"/>
          </w:rPr>
          <w:t>mono-init</w:t>
        </w:r>
      </w:ins>
      <w:del w:id="4132" w:author="Author">
        <w:r w:rsidDel="00C1754A">
          <w:rPr>
            <w:rFonts w:eastAsia="Malgun Gothic"/>
            <w:lang w:eastAsia="ko-KR"/>
          </w:rPr>
          <w:delText>ivas-mode-switch</w:delText>
        </w:r>
        <w:r>
          <w:rPr>
            <w:rFonts w:eastAsia="Malgun Gothic"/>
            <w:lang w:eastAsia="ko-KR"/>
          </w:rPr>
          <w:delText xml:space="preserve"> (ims)</w:delText>
        </w:r>
      </w:del>
      <w:r>
        <w:rPr>
          <w:rFonts w:eastAsia="Malgun Gothic"/>
          <w:lang w:eastAsia="ko-KR"/>
        </w:rPr>
        <w:t xml:space="preserve"> is</w:t>
      </w:r>
      <w:r w:rsidRPr="00C03B68">
        <w:rPr>
          <w:rFonts w:eastAsia="Malgun Gothic"/>
          <w:lang w:eastAsia="ko-KR"/>
        </w:rPr>
        <w:t xml:space="preserve"> defined for the send and the receive directions, </w:t>
      </w:r>
      <w:ins w:id="4133" w:author="Author">
        <w:r>
          <w:rPr>
            <w:rFonts w:eastAsia="Malgun Gothic"/>
            <w:lang w:eastAsia="ko-KR"/>
          </w:rPr>
          <w:t>mono-init</w:t>
        </w:r>
      </w:ins>
      <w:del w:id="4134" w:author="Author">
        <w:r>
          <w:rPr>
            <w:rFonts w:eastAsia="Malgun Gothic"/>
            <w:lang w:eastAsia="ko-KR"/>
          </w:rPr>
          <w:delText>ims</w:delText>
        </w:r>
      </w:del>
      <w:r w:rsidRPr="00C03B68">
        <w:rPr>
          <w:rFonts w:eastAsia="Malgun Gothic"/>
          <w:lang w:eastAsia="ko-KR"/>
        </w:rPr>
        <w:t xml:space="preserve"> should be used but </w:t>
      </w:r>
      <w:del w:id="4135" w:author="Author">
        <w:r>
          <w:rPr>
            <w:rFonts w:eastAsia="Malgun Gothic"/>
            <w:lang w:eastAsia="ko-KR"/>
          </w:rPr>
          <w:delText>ims</w:delText>
        </w:r>
      </w:del>
      <w:ins w:id="4136" w:author="Author">
        <w:r>
          <w:rPr>
            <w:rFonts w:eastAsia="Malgun Gothic"/>
            <w:lang w:eastAsia="ko-KR"/>
          </w:rPr>
          <w:t>mono-init</w:t>
        </w:r>
      </w:ins>
      <w:r w:rsidRPr="00C03B68">
        <w:rPr>
          <w:rFonts w:eastAsia="Malgun Gothic"/>
          <w:lang w:eastAsia="ko-KR"/>
        </w:rPr>
        <w:t xml:space="preserve">-send and </w:t>
      </w:r>
      <w:del w:id="4137" w:author="Author">
        <w:r>
          <w:rPr>
            <w:rFonts w:eastAsia="Malgun Gothic"/>
            <w:lang w:eastAsia="ko-KR"/>
          </w:rPr>
          <w:delText>ims</w:delText>
        </w:r>
      </w:del>
      <w:ins w:id="4138" w:author="Author">
        <w:r>
          <w:rPr>
            <w:rFonts w:eastAsia="Malgun Gothic"/>
            <w:lang w:eastAsia="ko-KR"/>
          </w:rPr>
          <w:t>mono-init</w:t>
        </w:r>
      </w:ins>
      <w:r w:rsidRPr="00C03B68">
        <w:rPr>
          <w:rFonts w:eastAsia="Malgun Gothic"/>
          <w:lang w:eastAsia="ko-KR"/>
        </w:rPr>
        <w:t xml:space="preserve">-recv may also be used. </w:t>
      </w:r>
      <w:del w:id="4139" w:author="Author">
        <w:r>
          <w:rPr>
            <w:rFonts w:eastAsia="Malgun Gothic"/>
            <w:lang w:eastAsia="ko-KR"/>
          </w:rPr>
          <w:delText>ims</w:delText>
        </w:r>
      </w:del>
      <w:ins w:id="4140" w:author="Author">
        <w:r>
          <w:rPr>
            <w:rFonts w:eastAsia="Malgun Gothic"/>
            <w:lang w:eastAsia="ko-KR"/>
          </w:rPr>
          <w:t>mono-init</w:t>
        </w:r>
      </w:ins>
      <w:r w:rsidRPr="00C03B68">
        <w:rPr>
          <w:rFonts w:eastAsia="Malgun Gothic"/>
          <w:lang w:eastAsia="ko-KR"/>
        </w:rPr>
        <w:t xml:space="preserve"> can be used even if the session is negotiated to be sendonly, recvonly</w:t>
      </w:r>
      <w:r w:rsidRPr="00C03B68">
        <w:rPr>
          <w:rFonts w:eastAsia="Malgun Gothic" w:hint="eastAsia"/>
          <w:lang w:eastAsia="ko-KR"/>
        </w:rPr>
        <w:t>,</w:t>
      </w:r>
      <w:r w:rsidRPr="00C03B68">
        <w:rPr>
          <w:rFonts w:eastAsia="Malgun Gothic"/>
          <w:lang w:eastAsia="ko-KR"/>
        </w:rPr>
        <w:t xml:space="preserve"> or inactive. For sendonly session, </w:t>
      </w:r>
      <w:del w:id="4141" w:author="Author">
        <w:r>
          <w:rPr>
            <w:rFonts w:eastAsia="Malgun Gothic"/>
            <w:lang w:eastAsia="ko-KR"/>
          </w:rPr>
          <w:delText>ims</w:delText>
        </w:r>
      </w:del>
      <w:ins w:id="4142" w:author="Author">
        <w:r>
          <w:rPr>
            <w:rFonts w:eastAsia="Malgun Gothic"/>
            <w:lang w:eastAsia="ko-KR"/>
          </w:rPr>
          <w:t>mono-init</w:t>
        </w:r>
      </w:ins>
      <w:r>
        <w:rPr>
          <w:rFonts w:eastAsia="Malgun Gothic"/>
          <w:lang w:eastAsia="ko-KR"/>
        </w:rPr>
        <w:t xml:space="preserve"> </w:t>
      </w:r>
      <w:r w:rsidRPr="00C03B68">
        <w:rPr>
          <w:rFonts w:eastAsia="Malgun Gothic"/>
          <w:lang w:eastAsia="ko-KR"/>
        </w:rPr>
        <w:t xml:space="preserve">and </w:t>
      </w:r>
      <w:del w:id="4143" w:author="Author">
        <w:r>
          <w:rPr>
            <w:rFonts w:eastAsia="Malgun Gothic"/>
            <w:lang w:eastAsia="ko-KR"/>
          </w:rPr>
          <w:delText>ims</w:delText>
        </w:r>
      </w:del>
      <w:ins w:id="4144" w:author="Author">
        <w:r>
          <w:rPr>
            <w:rFonts w:eastAsia="Malgun Gothic"/>
            <w:lang w:eastAsia="ko-KR"/>
          </w:rPr>
          <w:t>mono-init</w:t>
        </w:r>
      </w:ins>
      <w:r w:rsidRPr="00C03B68">
        <w:rPr>
          <w:rFonts w:eastAsia="Malgun Gothic"/>
          <w:lang w:eastAsia="ko-KR"/>
        </w:rPr>
        <w:t>-send can be interchangeabl</w:t>
      </w:r>
      <w:r w:rsidRPr="00C03B68">
        <w:rPr>
          <w:rFonts w:eastAsia="Malgun Gothic" w:hint="eastAsia"/>
          <w:lang w:eastAsia="ko-KR"/>
        </w:rPr>
        <w:t xml:space="preserve">y </w:t>
      </w:r>
      <w:r w:rsidRPr="00C03B68">
        <w:rPr>
          <w:rFonts w:eastAsia="Malgun Gothic"/>
          <w:lang w:eastAsia="ko-KR"/>
        </w:rPr>
        <w:t xml:space="preserve">used. For recvonly session, </w:t>
      </w:r>
      <w:del w:id="4145" w:author="Author">
        <w:r>
          <w:rPr>
            <w:rFonts w:eastAsia="Malgun Gothic"/>
            <w:lang w:eastAsia="ko-KR"/>
          </w:rPr>
          <w:delText>ims</w:delText>
        </w:r>
      </w:del>
      <w:ins w:id="4146" w:author="Author">
        <w:r>
          <w:rPr>
            <w:rFonts w:eastAsia="Malgun Gothic"/>
            <w:lang w:eastAsia="ko-KR"/>
          </w:rPr>
          <w:t>mono-init</w:t>
        </w:r>
      </w:ins>
      <w:r w:rsidRPr="00C03B68">
        <w:rPr>
          <w:rFonts w:eastAsia="Malgun Gothic"/>
          <w:lang w:eastAsia="ko-KR"/>
        </w:rPr>
        <w:t xml:space="preserve"> and </w:t>
      </w:r>
      <w:del w:id="4147" w:author="Author">
        <w:r>
          <w:rPr>
            <w:rFonts w:eastAsia="Malgun Gothic"/>
            <w:lang w:eastAsia="ko-KR"/>
          </w:rPr>
          <w:delText>ims</w:delText>
        </w:r>
      </w:del>
      <w:ins w:id="4148" w:author="Author">
        <w:r>
          <w:rPr>
            <w:rFonts w:eastAsia="Malgun Gothic"/>
            <w:lang w:eastAsia="ko-KR"/>
          </w:rPr>
          <w:t>mono-init</w:t>
        </w:r>
      </w:ins>
      <w:r w:rsidRPr="00C03B68">
        <w:rPr>
          <w:rFonts w:eastAsia="Malgun Gothic"/>
          <w:lang w:eastAsia="ko-KR"/>
        </w:rPr>
        <w:t>-recv can be interchangeably used.</w:t>
      </w:r>
      <w:r>
        <w:rPr>
          <w:rFonts w:eastAsia="Malgun Gothic"/>
          <w:lang w:eastAsia="ko-KR"/>
        </w:rPr>
        <w:t xml:space="preserve"> </w:t>
      </w:r>
      <w:r w:rsidRPr="00C03B68">
        <w:rPr>
          <w:rFonts w:eastAsia="Malgun Gothic"/>
          <w:lang w:eastAsia="ko-KR"/>
        </w:rPr>
        <w:t xml:space="preserve">When </w:t>
      </w:r>
      <w:del w:id="4149" w:author="Author">
        <w:r>
          <w:rPr>
            <w:rFonts w:eastAsia="Malgun Gothic"/>
            <w:lang w:eastAsia="ko-KR"/>
          </w:rPr>
          <w:delText>ims</w:delText>
        </w:r>
      </w:del>
      <w:ins w:id="4150" w:author="Author">
        <w:r>
          <w:rPr>
            <w:rFonts w:eastAsia="Malgun Gothic"/>
            <w:lang w:eastAsia="ko-KR"/>
          </w:rPr>
          <w:t>mono-init</w:t>
        </w:r>
      </w:ins>
      <w:r w:rsidRPr="00C03B68">
        <w:rPr>
          <w:rFonts w:eastAsia="Malgun Gothic"/>
          <w:lang w:eastAsia="ko-KR"/>
        </w:rPr>
        <w:t xml:space="preserve"> is not offered for a payload type, the answerer may include </w:t>
      </w:r>
      <w:del w:id="4151" w:author="Author">
        <w:r>
          <w:rPr>
            <w:rFonts w:eastAsia="Malgun Gothic"/>
            <w:lang w:eastAsia="ko-KR"/>
          </w:rPr>
          <w:delText>ims</w:delText>
        </w:r>
      </w:del>
      <w:ins w:id="4152" w:author="Author">
        <w:r>
          <w:rPr>
            <w:rFonts w:eastAsia="Malgun Gothic"/>
            <w:lang w:eastAsia="ko-KR"/>
          </w:rPr>
          <w:t>mono-init</w:t>
        </w:r>
      </w:ins>
      <w:r w:rsidRPr="00C03B68">
        <w:rPr>
          <w:rFonts w:eastAsia="Malgun Gothic"/>
          <w:lang w:eastAsia="ko-KR"/>
        </w:rPr>
        <w:t xml:space="preserve"> for the payload type in the SDP answer. When </w:t>
      </w:r>
      <w:del w:id="4153" w:author="Author">
        <w:r>
          <w:rPr>
            <w:rFonts w:eastAsia="Malgun Gothic"/>
            <w:lang w:eastAsia="ko-KR"/>
          </w:rPr>
          <w:delText>ims</w:delText>
        </w:r>
      </w:del>
      <w:ins w:id="4154" w:author="Author">
        <w:r>
          <w:rPr>
            <w:rFonts w:eastAsia="Malgun Gothic"/>
            <w:lang w:eastAsia="ko-KR"/>
          </w:rPr>
          <w:t>mono-init</w:t>
        </w:r>
      </w:ins>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55" w:author="Author">
        <w:r>
          <w:rPr>
            <w:rFonts w:eastAsia="Malgun Gothic"/>
            <w:lang w:eastAsia="ko-KR"/>
          </w:rPr>
          <w:delText>ims</w:delText>
        </w:r>
      </w:del>
      <w:ins w:id="4156" w:author="Author">
        <w:r>
          <w:rPr>
            <w:rFonts w:eastAsia="Malgun Gothic"/>
            <w:lang w:eastAsia="ko-KR"/>
          </w:rPr>
          <w:t>mono-init</w:t>
        </w:r>
      </w:ins>
      <w:r w:rsidRPr="00C03B68">
        <w:rPr>
          <w:rFonts w:eastAsia="Malgun Gothic" w:hint="eastAsia"/>
          <w:lang w:eastAsia="ko-KR"/>
        </w:rPr>
        <w:t xml:space="preserve"> </w:t>
      </w:r>
      <w:r w:rsidRPr="00C03B68">
        <w:rPr>
          <w:rFonts w:eastAsia="Malgun Gothic"/>
          <w:lang w:eastAsia="ko-KR"/>
        </w:rPr>
        <w:t>for the payload type in the SDP answer.</w:t>
      </w:r>
    </w:p>
    <w:p w14:paraId="3183322C" w14:textId="77777777" w:rsidR="00413AF4" w:rsidRDefault="00413AF4" w:rsidP="008E36B8">
      <w:pPr>
        <w:pStyle w:val="EX"/>
        <w:rPr>
          <w:rFonts w:eastAsia="Malgun Gothic"/>
          <w:lang w:eastAsia="ko-KR"/>
        </w:rPr>
      </w:pPr>
      <w:del w:id="4157" w:author="Author">
        <w:r w:rsidRPr="00D1525C" w:rsidDel="00D1525C">
          <w:rPr>
            <w:rFonts w:eastAsia="Malgun Gothic"/>
            <w:b/>
            <w:lang w:val="en-US" w:eastAsia="ko-KR"/>
          </w:rPr>
          <w:delText>ims</w:delText>
        </w:r>
      </w:del>
      <w:ins w:id="4158" w:author="Author">
        <w:r>
          <w:rPr>
            <w:rFonts w:eastAsia="Malgun Gothic"/>
            <w:b/>
            <w:lang w:val="en-US" w:eastAsia="ko-KR"/>
          </w:rPr>
          <w:t>mono-init</w:t>
        </w:r>
      </w:ins>
      <w:r w:rsidRPr="00D1525C">
        <w:rPr>
          <w:rFonts w:eastAsia="Malgun Gothic"/>
          <w:b/>
          <w:lang w:val="en-US" w:eastAsia="ko-KR"/>
        </w:rPr>
        <w:t>-send</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del w:id="4159" w:author="Author">
        <w:r>
          <w:rPr>
            <w:rFonts w:eastAsia="Malgun Gothic"/>
            <w:lang w:eastAsia="ko-KR"/>
          </w:rPr>
          <w:delText>ims</w:delText>
        </w:r>
      </w:del>
      <w:ins w:id="4160" w:author="Author">
        <w:r>
          <w:rPr>
            <w:rFonts w:eastAsia="Malgun Gothic"/>
            <w:lang w:eastAsia="ko-KR"/>
          </w:rPr>
          <w:t>mono-init</w:t>
        </w:r>
      </w:ins>
      <w:r>
        <w:rPr>
          <w:rFonts w:eastAsia="Malgun Gothic"/>
          <w:lang w:eastAsia="ko-KR"/>
        </w:rPr>
        <w:t>-send</w:t>
      </w:r>
      <w:r w:rsidRPr="00C03B68">
        <w:rPr>
          <w:rFonts w:eastAsia="Malgun Gothic"/>
          <w:lang w:eastAsia="ko-KR"/>
        </w:rPr>
        <w:t xml:space="preserve"> is not offered for a payload type, the answerer may include </w:t>
      </w:r>
      <w:del w:id="4161" w:author="Author">
        <w:r>
          <w:rPr>
            <w:rFonts w:eastAsia="Malgun Gothic"/>
            <w:lang w:eastAsia="ko-KR"/>
          </w:rPr>
          <w:delText>ims</w:delText>
        </w:r>
      </w:del>
      <w:ins w:id="4162" w:author="Author">
        <w:r>
          <w:rPr>
            <w:rFonts w:eastAsia="Malgun Gothic"/>
            <w:lang w:eastAsia="ko-KR"/>
          </w:rPr>
          <w:t>mono-init</w:t>
        </w:r>
      </w:ins>
      <w:r>
        <w:rPr>
          <w:rFonts w:eastAsia="Malgun Gothic"/>
          <w:lang w:eastAsia="ko-KR"/>
        </w:rPr>
        <w:t>-recv</w:t>
      </w:r>
      <w:r w:rsidRPr="00C03B68">
        <w:rPr>
          <w:rFonts w:eastAsia="Malgun Gothic"/>
          <w:lang w:eastAsia="ko-KR"/>
        </w:rPr>
        <w:t xml:space="preserve"> for the payload type in the SDP answer. When </w:t>
      </w:r>
      <w:del w:id="4163" w:author="Author">
        <w:r>
          <w:rPr>
            <w:rFonts w:eastAsia="Malgun Gothic"/>
            <w:lang w:eastAsia="ko-KR"/>
          </w:rPr>
          <w:delText>ims</w:delText>
        </w:r>
      </w:del>
      <w:ins w:id="4164" w:author="Author">
        <w:r>
          <w:rPr>
            <w:rFonts w:eastAsia="Malgun Gothic"/>
            <w:lang w:eastAsia="ko-KR"/>
          </w:rPr>
          <w:t>mono-init</w:t>
        </w:r>
      </w:ins>
      <w:r>
        <w:rPr>
          <w:rFonts w:eastAsia="Malgun Gothic"/>
          <w:lang w:eastAsia="ko-KR"/>
        </w:rPr>
        <w:t>-send</w:t>
      </w:r>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65" w:author="Author">
        <w:r>
          <w:rPr>
            <w:rFonts w:eastAsia="Malgun Gothic"/>
            <w:lang w:eastAsia="ko-KR"/>
          </w:rPr>
          <w:delText>ims</w:delText>
        </w:r>
      </w:del>
      <w:ins w:id="4166" w:author="Author">
        <w:r>
          <w:rPr>
            <w:rFonts w:eastAsia="Malgun Gothic"/>
            <w:lang w:eastAsia="ko-KR"/>
          </w:rPr>
          <w:t>mono-init</w:t>
        </w:r>
      </w:ins>
      <w:r>
        <w:rPr>
          <w:rFonts w:eastAsia="Malgun Gothic"/>
          <w:lang w:eastAsia="ko-KR"/>
        </w:rPr>
        <w:t>-send</w:t>
      </w:r>
      <w:r w:rsidRPr="00C03B68">
        <w:rPr>
          <w:rFonts w:eastAsia="Malgun Gothic" w:hint="eastAsia"/>
          <w:lang w:eastAsia="ko-KR"/>
        </w:rPr>
        <w:t xml:space="preserve"> </w:t>
      </w:r>
      <w:r w:rsidRPr="00C03B68">
        <w:rPr>
          <w:rFonts w:eastAsia="Malgun Gothic"/>
          <w:lang w:eastAsia="ko-KR"/>
        </w:rPr>
        <w:t>for the payload type in the SDP answer.</w:t>
      </w:r>
    </w:p>
    <w:p w14:paraId="11288D97" w14:textId="77777777" w:rsidR="00413AF4" w:rsidRPr="00B62CAE" w:rsidRDefault="00413AF4" w:rsidP="008E36B8">
      <w:pPr>
        <w:pStyle w:val="EX"/>
        <w:rPr>
          <w:rFonts w:eastAsia="Malgun Gothic"/>
          <w:lang w:eastAsia="ko-KR"/>
        </w:rPr>
      </w:pPr>
      <w:del w:id="4167" w:author="Author">
        <w:r w:rsidRPr="0035394F" w:rsidDel="0035394F">
          <w:rPr>
            <w:rFonts w:eastAsia="Malgun Gothic"/>
            <w:b/>
            <w:lang w:val="en-US" w:eastAsia="ko-KR"/>
          </w:rPr>
          <w:delText>ims</w:delText>
        </w:r>
      </w:del>
      <w:ins w:id="4168" w:author="Author">
        <w:r>
          <w:rPr>
            <w:rFonts w:eastAsia="Malgun Gothic"/>
            <w:b/>
            <w:lang w:val="en-US" w:eastAsia="ko-KR"/>
          </w:rPr>
          <w:t>mono-init</w:t>
        </w:r>
      </w:ins>
      <w:r>
        <w:rPr>
          <w:rFonts w:eastAsia="Malgun Gothic"/>
          <w:b/>
          <w:lang w:val="en-US" w:eastAsia="ko-KR"/>
        </w:rPr>
        <w:t>-recv</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del w:id="4169" w:author="Author">
        <w:r>
          <w:rPr>
            <w:rFonts w:eastAsia="Malgun Gothic"/>
            <w:lang w:eastAsia="ko-KR"/>
          </w:rPr>
          <w:delText>ims</w:delText>
        </w:r>
      </w:del>
      <w:ins w:id="4170" w:author="Author">
        <w:r>
          <w:rPr>
            <w:rFonts w:eastAsia="Malgun Gothic"/>
            <w:lang w:eastAsia="ko-KR"/>
          </w:rPr>
          <w:t>mono-init</w:t>
        </w:r>
      </w:ins>
      <w:r>
        <w:rPr>
          <w:rFonts w:eastAsia="Malgun Gothic"/>
          <w:lang w:eastAsia="ko-KR"/>
        </w:rPr>
        <w:t>-recv</w:t>
      </w:r>
      <w:r w:rsidRPr="00C03B68">
        <w:rPr>
          <w:rFonts w:eastAsia="Malgun Gothic"/>
          <w:lang w:eastAsia="ko-KR"/>
        </w:rPr>
        <w:t xml:space="preserve"> is not offered for a payload type, the answerer may include </w:t>
      </w:r>
      <w:del w:id="4171" w:author="Author">
        <w:r>
          <w:rPr>
            <w:rFonts w:eastAsia="Malgun Gothic"/>
            <w:lang w:eastAsia="ko-KR"/>
          </w:rPr>
          <w:delText>ims</w:delText>
        </w:r>
      </w:del>
      <w:ins w:id="4172" w:author="Author">
        <w:r>
          <w:rPr>
            <w:rFonts w:eastAsia="Malgun Gothic"/>
            <w:lang w:eastAsia="ko-KR"/>
          </w:rPr>
          <w:t>mono-init</w:t>
        </w:r>
      </w:ins>
      <w:r>
        <w:rPr>
          <w:rFonts w:eastAsia="Malgun Gothic"/>
          <w:lang w:eastAsia="ko-KR"/>
        </w:rPr>
        <w:t>-send</w:t>
      </w:r>
      <w:r w:rsidRPr="00C03B68">
        <w:rPr>
          <w:rFonts w:eastAsia="Malgun Gothic"/>
          <w:lang w:eastAsia="ko-KR"/>
        </w:rPr>
        <w:t xml:space="preserve"> for the payload type in the SDP answer. When </w:t>
      </w:r>
      <w:del w:id="4173" w:author="Author">
        <w:r>
          <w:rPr>
            <w:rFonts w:eastAsia="Malgun Gothic"/>
            <w:lang w:eastAsia="ko-KR"/>
          </w:rPr>
          <w:delText>ims</w:delText>
        </w:r>
      </w:del>
      <w:ins w:id="4174" w:author="Author">
        <w:r>
          <w:rPr>
            <w:rFonts w:eastAsia="Malgun Gothic"/>
            <w:lang w:eastAsia="ko-KR"/>
          </w:rPr>
          <w:t>mono-init</w:t>
        </w:r>
      </w:ins>
      <w:r>
        <w:rPr>
          <w:rFonts w:eastAsia="Malgun Gothic"/>
          <w:lang w:eastAsia="ko-KR"/>
        </w:rPr>
        <w:t>-recv</w:t>
      </w:r>
      <w:r w:rsidRPr="00C03B68">
        <w:rPr>
          <w:rFonts w:eastAsia="Malgun Gothic" w:hint="eastAsia"/>
          <w:lang w:eastAsia="ko-KR"/>
        </w:rPr>
        <w:t xml:space="preserve"> </w:t>
      </w:r>
      <w:r w:rsidRPr="00C03B68">
        <w:rPr>
          <w:rFonts w:eastAsia="Malgun Gothic"/>
          <w:lang w:eastAsia="ko-KR"/>
        </w:rPr>
        <w:t xml:space="preserve">is offered for a payload type </w:t>
      </w:r>
      <w:r w:rsidRPr="00C03B68">
        <w:rPr>
          <w:rFonts w:eastAsia="Malgun Gothic" w:hint="eastAsia"/>
          <w:lang w:eastAsia="ko-KR"/>
        </w:rPr>
        <w:t>and the payload type</w:t>
      </w:r>
      <w:r w:rsidRPr="00C03B68">
        <w:rPr>
          <w:rFonts w:eastAsia="Malgun Gothic"/>
          <w:lang w:eastAsia="ko-KR"/>
        </w:rPr>
        <w:t xml:space="preserve"> is accepted, the answer</w:t>
      </w:r>
      <w:r w:rsidRPr="00C03B68">
        <w:rPr>
          <w:rFonts w:eastAsia="Malgun Gothic" w:hint="eastAsia"/>
          <w:lang w:eastAsia="ko-KR"/>
        </w:rPr>
        <w:t xml:space="preserve">er </w:t>
      </w:r>
      <w:r w:rsidRPr="00C03B68">
        <w:rPr>
          <w:rFonts w:eastAsia="Malgun Gothic"/>
          <w:lang w:eastAsia="ko-KR"/>
        </w:rPr>
        <w:t xml:space="preserve">shall not modify or remove </w:t>
      </w:r>
      <w:del w:id="4175" w:author="Author">
        <w:r>
          <w:rPr>
            <w:rFonts w:eastAsia="Malgun Gothic"/>
            <w:lang w:eastAsia="ko-KR"/>
          </w:rPr>
          <w:delText>ims</w:delText>
        </w:r>
      </w:del>
      <w:ins w:id="4176" w:author="Author">
        <w:r>
          <w:rPr>
            <w:rFonts w:eastAsia="Malgun Gothic"/>
            <w:lang w:eastAsia="ko-KR"/>
          </w:rPr>
          <w:t>mono-init</w:t>
        </w:r>
      </w:ins>
      <w:r>
        <w:rPr>
          <w:rFonts w:eastAsia="Malgun Gothic"/>
          <w:lang w:eastAsia="ko-KR"/>
        </w:rPr>
        <w:t>-recv</w:t>
      </w:r>
      <w:r w:rsidRPr="00C03B68">
        <w:rPr>
          <w:rFonts w:eastAsia="Malgun Gothic" w:hint="eastAsia"/>
          <w:lang w:eastAsia="ko-KR"/>
        </w:rPr>
        <w:t xml:space="preserve"> </w:t>
      </w:r>
      <w:r w:rsidRPr="00C03B68">
        <w:rPr>
          <w:rFonts w:eastAsia="Malgun Gothic"/>
          <w:lang w:eastAsia="ko-KR"/>
        </w:rPr>
        <w:t>for the payload type in the SDP answer.</w:t>
      </w:r>
    </w:p>
    <w:p w14:paraId="5BCC97E5" w14:textId="77777777" w:rsidR="00413AF4" w:rsidRDefault="00413AF4" w:rsidP="002F2B45">
      <w:pPr>
        <w:pStyle w:val="EX"/>
        <w:rPr>
          <w:lang w:val="en-US" w:eastAsia="ko-KR"/>
        </w:rPr>
      </w:pPr>
      <w:r w:rsidRPr="00C82F72">
        <w:rPr>
          <w:rFonts w:hint="eastAsia"/>
          <w:b/>
          <w:lang w:val="en-US" w:eastAsia="ko-KR"/>
        </w:rPr>
        <w:t>cmr</w:t>
      </w:r>
      <w:r w:rsidRPr="00C82F72">
        <w:rPr>
          <w:rFonts w:hint="eastAsia"/>
          <w:lang w:val="en-US" w:eastAsia="ko-KR"/>
        </w:rPr>
        <w:t>:</w:t>
      </w:r>
      <w:r w:rsidRPr="00C82F72">
        <w:rPr>
          <w:rFonts w:hint="eastAsia"/>
          <w:lang w:val="en-US" w:eastAsia="ko-KR"/>
        </w:rPr>
        <w:tab/>
      </w:r>
      <w:r w:rsidRPr="00C82F72">
        <w:rPr>
          <w:lang w:val="en-US" w:eastAsia="ko-KR"/>
        </w:rPr>
        <w:t>When cmr is not offered for a payload type, the answerer may include cmr for the payload type in the SDP answer. When cmr is offered for a payload type and th</w:t>
      </w:r>
      <w:r w:rsidRPr="00C82F72">
        <w:rPr>
          <w:rFonts w:hint="eastAsia"/>
          <w:lang w:val="en-US" w:eastAsia="ko-KR"/>
        </w:rPr>
        <w:t>e</w:t>
      </w:r>
      <w:r w:rsidRPr="00C82F72">
        <w:rPr>
          <w:lang w:val="en-US" w:eastAsia="ko-KR"/>
        </w:rPr>
        <w:t xml:space="preserve"> payload type is accepted, the answerer shall not </w:t>
      </w:r>
      <w:r w:rsidRPr="00C82F72">
        <w:rPr>
          <w:rFonts w:hint="eastAsia"/>
          <w:lang w:val="en-US" w:eastAsia="ko-KR"/>
        </w:rPr>
        <w:t xml:space="preserve">modify or </w:t>
      </w:r>
      <w:r w:rsidRPr="00C82F72">
        <w:rPr>
          <w:lang w:val="en-US" w:eastAsia="ko-KR"/>
        </w:rPr>
        <w:t>remove cmr for the payload type in the SDP answer.</w:t>
      </w:r>
    </w:p>
    <w:p w14:paraId="52EC1551" w14:textId="77777777" w:rsidR="00413AF4" w:rsidRPr="00C03B68" w:rsidRDefault="00413AF4"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br</w:t>
      </w:r>
      <w:r w:rsidRPr="00C03B68">
        <w:rPr>
          <w:rFonts w:eastAsia="Malgun Gothic" w:hint="eastAsia"/>
          <w:lang w:val="en-US" w:eastAsia="ko-KR"/>
        </w:rPr>
        <w:t>:</w:t>
      </w:r>
      <w:r w:rsidRPr="00C03B68">
        <w:rPr>
          <w:rFonts w:eastAsia="Malgun Gothic" w:hint="eastAsia"/>
          <w:lang w:eastAsia="ko-KR"/>
        </w:rPr>
        <w:tab/>
      </w:r>
      <w:r w:rsidRPr="00C03B68">
        <w:rPr>
          <w:rFonts w:eastAsia="Malgun Gothic"/>
          <w:lang w:eastAsia="ko-KR"/>
        </w:rPr>
        <w:t xml:space="preserve">When the same bitrate or bitrate range is defined for the send and the receive directions, </w:t>
      </w:r>
      <w:r>
        <w:rPr>
          <w:rFonts w:eastAsia="Malgun Gothic"/>
          <w:lang w:eastAsia="ko-KR"/>
        </w:rPr>
        <w:t>i</w:t>
      </w:r>
      <w:r w:rsidRPr="00C03B68">
        <w:rPr>
          <w:rFonts w:eastAsia="Malgun Gothic"/>
          <w:lang w:eastAsia="ko-KR"/>
        </w:rPr>
        <w:t xml:space="preserve">br should be used but </w:t>
      </w:r>
      <w:r>
        <w:rPr>
          <w:rFonts w:eastAsia="Malgun Gothic"/>
          <w:lang w:eastAsia="ko-KR"/>
        </w:rPr>
        <w:t>i</w:t>
      </w:r>
      <w:r w:rsidRPr="00C03B68">
        <w:rPr>
          <w:rFonts w:eastAsia="Malgun Gothic"/>
          <w:lang w:eastAsia="ko-KR"/>
        </w:rPr>
        <w:t xml:space="preserve">br-send and </w:t>
      </w:r>
      <w:r>
        <w:rPr>
          <w:rFonts w:eastAsia="Malgun Gothic"/>
          <w:lang w:eastAsia="ko-KR"/>
        </w:rPr>
        <w:t>i</w:t>
      </w:r>
      <w:r w:rsidRPr="00C03B68">
        <w:rPr>
          <w:rFonts w:eastAsia="Malgun Gothic"/>
          <w:lang w:eastAsia="ko-KR"/>
        </w:rPr>
        <w:t xml:space="preserve">br-recv may also be used. </w:t>
      </w:r>
      <w:r>
        <w:rPr>
          <w:rFonts w:eastAsia="Malgun Gothic"/>
          <w:lang w:eastAsia="ko-KR"/>
        </w:rPr>
        <w:t>i</w:t>
      </w:r>
      <w:r w:rsidRPr="00C03B68">
        <w:rPr>
          <w:rFonts w:eastAsia="Malgun Gothic"/>
          <w:lang w:eastAsia="ko-KR"/>
        </w:rPr>
        <w:t>br can be used even if the session is negotiated to be sendonly, recvonly</w:t>
      </w:r>
      <w:r w:rsidRPr="00C03B68">
        <w:rPr>
          <w:rFonts w:eastAsia="Malgun Gothic" w:hint="eastAsia"/>
          <w:lang w:eastAsia="ko-KR"/>
        </w:rPr>
        <w:t>,</w:t>
      </w:r>
      <w:r w:rsidRPr="00C03B68">
        <w:rPr>
          <w:rFonts w:eastAsia="Malgun Gothic"/>
          <w:lang w:eastAsia="ko-KR"/>
        </w:rPr>
        <w:t xml:space="preserve"> or inactive. For sendonly session, </w:t>
      </w:r>
      <w:r>
        <w:rPr>
          <w:rFonts w:eastAsia="Malgun Gothic"/>
          <w:lang w:eastAsia="ko-KR"/>
        </w:rPr>
        <w:t>i</w:t>
      </w:r>
      <w:r w:rsidRPr="00C03B68">
        <w:rPr>
          <w:rFonts w:eastAsia="Malgun Gothic"/>
          <w:lang w:eastAsia="ko-KR"/>
        </w:rPr>
        <w:t xml:space="preserve">br and </w:t>
      </w:r>
      <w:r>
        <w:rPr>
          <w:rFonts w:eastAsia="Malgun Gothic"/>
          <w:lang w:eastAsia="ko-KR"/>
        </w:rPr>
        <w:t>i</w:t>
      </w:r>
      <w:r w:rsidRPr="00C03B68">
        <w:rPr>
          <w:rFonts w:eastAsia="Malgun Gothic"/>
          <w:lang w:eastAsia="ko-KR"/>
        </w:rPr>
        <w:t>br-send can be interchangeabl</w:t>
      </w:r>
      <w:r w:rsidRPr="00C03B68">
        <w:rPr>
          <w:rFonts w:eastAsia="Malgun Gothic" w:hint="eastAsia"/>
          <w:lang w:eastAsia="ko-KR"/>
        </w:rPr>
        <w:t xml:space="preserve">y </w:t>
      </w:r>
      <w:r w:rsidRPr="00C03B68">
        <w:rPr>
          <w:rFonts w:eastAsia="Malgun Gothic"/>
          <w:lang w:eastAsia="ko-KR"/>
        </w:rPr>
        <w:t xml:space="preserve">used. For recvonly session, </w:t>
      </w:r>
      <w:r>
        <w:rPr>
          <w:rFonts w:eastAsia="Malgun Gothic"/>
          <w:lang w:eastAsia="ko-KR"/>
        </w:rPr>
        <w:t>i</w:t>
      </w:r>
      <w:r w:rsidRPr="00C03B68">
        <w:rPr>
          <w:rFonts w:eastAsia="Malgun Gothic"/>
          <w:lang w:eastAsia="ko-KR"/>
        </w:rPr>
        <w:t xml:space="preserve">br and </w:t>
      </w:r>
      <w:r>
        <w:rPr>
          <w:rFonts w:eastAsia="Malgun Gothic"/>
          <w:lang w:eastAsia="ko-KR"/>
        </w:rPr>
        <w:t>i</w:t>
      </w:r>
      <w:r w:rsidRPr="00C03B68">
        <w:rPr>
          <w:rFonts w:eastAsia="Malgun Gothic"/>
          <w:lang w:eastAsia="ko-KR"/>
        </w:rPr>
        <w:t xml:space="preserve">br-recv can be interchangeably used. When </w:t>
      </w:r>
      <w:r>
        <w:rPr>
          <w:rFonts w:eastAsia="Malgun Gothic"/>
          <w:lang w:eastAsia="ko-KR"/>
        </w:rPr>
        <w:t>i</w:t>
      </w:r>
      <w:r w:rsidRPr="00C03B68">
        <w:rPr>
          <w:rFonts w:eastAsia="Malgun Gothic"/>
          <w:lang w:eastAsia="ko-KR"/>
        </w:rPr>
        <w:t xml:space="preserve">br is not offered for a payload type, the answerer may include </w:t>
      </w:r>
      <w:r>
        <w:rPr>
          <w:rFonts w:eastAsia="Malgun Gothic"/>
          <w:lang w:eastAsia="ko-KR"/>
        </w:rPr>
        <w:t>i</w:t>
      </w:r>
      <w:r w:rsidRPr="00C03B68">
        <w:rPr>
          <w:rFonts w:eastAsia="Malgun Gothic"/>
          <w:lang w:eastAsia="ko-KR"/>
        </w:rPr>
        <w:t xml:space="preserve">br for the payload type in the SDP answer. When </w:t>
      </w:r>
      <w:r>
        <w:rPr>
          <w:rFonts w:eastAsia="Malgun Gothic"/>
          <w:lang w:eastAsia="ko-KR"/>
        </w:rPr>
        <w:t>i</w:t>
      </w:r>
      <w:r w:rsidRPr="00C03B68">
        <w:rPr>
          <w:rFonts w:eastAsia="Malgun Gothic"/>
          <w:lang w:eastAsia="ko-KR"/>
        </w:rPr>
        <w:t>br is offered for a payload type and th</w:t>
      </w:r>
      <w:r w:rsidRPr="00C03B68">
        <w:rPr>
          <w:rFonts w:eastAsia="Malgun Gothic" w:hint="eastAsia"/>
          <w:lang w:eastAsia="ko-KR"/>
        </w:rPr>
        <w:t>e</w:t>
      </w:r>
      <w:r w:rsidRPr="00C03B68">
        <w:rPr>
          <w:rFonts w:eastAsia="Malgun Gothic"/>
          <w:lang w:eastAsia="ko-KR"/>
        </w:rPr>
        <w:t xml:space="preserve"> payload type is accepted, the answerer shall include </w:t>
      </w:r>
      <w:r>
        <w:rPr>
          <w:rFonts w:eastAsia="Malgun Gothic"/>
          <w:lang w:eastAsia="ko-KR"/>
        </w:rPr>
        <w:t>i</w:t>
      </w:r>
      <w:r w:rsidRPr="00C03B68">
        <w:rPr>
          <w:rFonts w:eastAsia="Malgun Gothic"/>
          <w:lang w:eastAsia="ko-KR"/>
        </w:rPr>
        <w:t xml:space="preserve">br in the SDP answer </w:t>
      </w:r>
      <w:r w:rsidRPr="00C03B68">
        <w:rPr>
          <w:rFonts w:eastAsia="Malgun Gothic" w:hint="eastAsia"/>
          <w:lang w:eastAsia="ko-KR"/>
        </w:rPr>
        <w:t>which</w:t>
      </w:r>
      <w:r w:rsidRPr="00C03B68">
        <w:rPr>
          <w:rFonts w:eastAsia="Malgun Gothic"/>
          <w:lang w:eastAsia="ko-KR"/>
        </w:rPr>
        <w:t xml:space="preserve"> shall be </w:t>
      </w:r>
      <w:r w:rsidRPr="00C03B68">
        <w:rPr>
          <w:rFonts w:eastAsia="Malgun Gothic" w:hint="eastAsia"/>
          <w:lang w:eastAsia="ko-KR"/>
        </w:rPr>
        <w:t xml:space="preserve">identical to or </w:t>
      </w:r>
      <w:r w:rsidRPr="00C03B68">
        <w:rPr>
          <w:rFonts w:eastAsia="Malgun Gothic"/>
          <w:lang w:eastAsia="ko-KR"/>
        </w:rPr>
        <w:t xml:space="preserve">a subset of </w:t>
      </w:r>
      <w:r>
        <w:rPr>
          <w:rFonts w:eastAsia="Malgun Gothic"/>
          <w:lang w:eastAsia="ko-KR"/>
        </w:rPr>
        <w:t>i</w:t>
      </w:r>
      <w:r w:rsidRPr="00C03B68">
        <w:rPr>
          <w:rFonts w:eastAsia="Malgun Gothic"/>
          <w:lang w:eastAsia="ko-KR"/>
        </w:rPr>
        <w:t>br for the payload type in the SDP offer</w:t>
      </w:r>
      <w:r w:rsidRPr="00C03B68">
        <w:rPr>
          <w:rFonts w:eastAsia="Malgun Gothic" w:hint="eastAsia"/>
          <w:lang w:eastAsia="ko-KR"/>
        </w:rPr>
        <w:t>.</w:t>
      </w:r>
    </w:p>
    <w:p w14:paraId="45FA9832" w14:textId="77777777" w:rsidR="00413AF4" w:rsidRPr="00C03B68" w:rsidRDefault="00413AF4"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br-send</w:t>
      </w:r>
      <w:r w:rsidRPr="00C03B68">
        <w:rPr>
          <w:rFonts w:eastAsia="Malgun Gothic" w:hint="eastAsia"/>
          <w:lang w:val="en-US" w:eastAsia="ko-KR"/>
        </w:rPr>
        <w:t>:</w:t>
      </w:r>
      <w:r w:rsidRPr="00C03B68">
        <w:rPr>
          <w:rFonts w:eastAsia="Malgun Gothic" w:hint="eastAsia"/>
          <w:lang w:val="en-US" w:eastAsia="ko-KR"/>
        </w:rPr>
        <w:tab/>
      </w:r>
      <w:r w:rsidRPr="00C03B68">
        <w:rPr>
          <w:rFonts w:eastAsia="Malgun Gothic"/>
          <w:lang w:eastAsia="ko-KR"/>
        </w:rPr>
        <w:t xml:space="preserve">When </w:t>
      </w:r>
      <w:r>
        <w:rPr>
          <w:rFonts w:eastAsia="Malgun Gothic"/>
          <w:lang w:eastAsia="ko-KR"/>
        </w:rPr>
        <w:t>i</w:t>
      </w:r>
      <w:r w:rsidRPr="00C03B68">
        <w:rPr>
          <w:rFonts w:eastAsia="Malgun Gothic"/>
          <w:lang w:eastAsia="ko-KR"/>
        </w:rPr>
        <w:t xml:space="preserve">br-send is not offered for a payload type, the answerer may include </w:t>
      </w:r>
      <w:r>
        <w:rPr>
          <w:rFonts w:eastAsia="Malgun Gothic"/>
          <w:lang w:eastAsia="ko-KR"/>
        </w:rPr>
        <w:t>i</w:t>
      </w:r>
      <w:r w:rsidRPr="00C03B68">
        <w:rPr>
          <w:rFonts w:eastAsia="Malgun Gothic"/>
          <w:lang w:eastAsia="ko-KR"/>
        </w:rPr>
        <w:t xml:space="preserve">br-recv for the </w:t>
      </w:r>
      <w:r w:rsidRPr="00C03B68">
        <w:rPr>
          <w:rFonts w:eastAsia="Malgun Gothic"/>
          <w:lang w:val="en-US" w:eastAsia="ko-KR"/>
        </w:rPr>
        <w:t>payload</w:t>
      </w:r>
      <w:r w:rsidRPr="00C03B68">
        <w:rPr>
          <w:rFonts w:eastAsia="Malgun Gothic"/>
          <w:lang w:eastAsia="ko-KR"/>
        </w:rPr>
        <w:t xml:space="preserve"> type in the SDP answer. </w:t>
      </w:r>
      <w:r w:rsidRPr="00C03B68">
        <w:rPr>
          <w:rFonts w:eastAsia="Malgun Gothic" w:hint="eastAsia"/>
          <w:lang w:eastAsia="ko-KR"/>
        </w:rPr>
        <w:t>When</w:t>
      </w:r>
      <w:r w:rsidRPr="00C03B68">
        <w:rPr>
          <w:rFonts w:eastAsia="Malgun Gothic"/>
          <w:lang w:eastAsia="ko-KR"/>
        </w:rPr>
        <w:t xml:space="preserve"> </w:t>
      </w:r>
      <w:r>
        <w:rPr>
          <w:rFonts w:eastAsia="Malgun Gothic"/>
          <w:lang w:eastAsia="ko-KR"/>
        </w:rPr>
        <w:t>i</w:t>
      </w:r>
      <w:r w:rsidRPr="00C03B68">
        <w:rPr>
          <w:rFonts w:eastAsia="Malgun Gothic"/>
          <w:lang w:eastAsia="ko-KR"/>
        </w:rPr>
        <w:t>br-send is offered for a payload type and th</w:t>
      </w:r>
      <w:r w:rsidRPr="00C03B68">
        <w:rPr>
          <w:rFonts w:eastAsia="Malgun Gothic" w:hint="eastAsia"/>
          <w:lang w:eastAsia="ko-KR"/>
        </w:rPr>
        <w:t>e</w:t>
      </w:r>
      <w:r w:rsidRPr="00C03B68">
        <w:rPr>
          <w:rFonts w:eastAsia="Malgun Gothic"/>
          <w:lang w:eastAsia="ko-KR"/>
        </w:rPr>
        <w:t xml:space="preserve"> payload type is accepted, the answerer shall include </w:t>
      </w:r>
      <w:r>
        <w:rPr>
          <w:rFonts w:eastAsia="Malgun Gothic"/>
          <w:lang w:eastAsia="ko-KR"/>
        </w:rPr>
        <w:t>i</w:t>
      </w:r>
      <w:r w:rsidRPr="00C03B68">
        <w:rPr>
          <w:rFonts w:eastAsia="Malgun Gothic"/>
          <w:lang w:eastAsia="ko-KR"/>
        </w:rPr>
        <w:t xml:space="preserve">br-recv in the SDP answer, and the </w:t>
      </w:r>
      <w:r>
        <w:rPr>
          <w:rFonts w:eastAsia="Malgun Gothic"/>
          <w:lang w:eastAsia="ko-KR"/>
        </w:rPr>
        <w:t>i</w:t>
      </w:r>
      <w:r w:rsidRPr="00C03B68">
        <w:rPr>
          <w:rFonts w:eastAsia="Malgun Gothic"/>
          <w:lang w:eastAsia="ko-KR"/>
        </w:rPr>
        <w:t xml:space="preserve">br-recv shall be identical to or a subset of </w:t>
      </w:r>
      <w:r>
        <w:rPr>
          <w:rFonts w:eastAsia="Malgun Gothic"/>
          <w:lang w:eastAsia="ko-KR"/>
        </w:rPr>
        <w:t>i</w:t>
      </w:r>
      <w:r w:rsidRPr="00C03B68">
        <w:rPr>
          <w:rFonts w:eastAsia="Malgun Gothic"/>
          <w:lang w:eastAsia="ko-KR"/>
        </w:rPr>
        <w:t>br-send for the payload type in the SDP offer.</w:t>
      </w:r>
    </w:p>
    <w:p w14:paraId="39AD92DA" w14:textId="77777777" w:rsidR="00413AF4" w:rsidRPr="00C03B68" w:rsidRDefault="00413AF4" w:rsidP="002F2B45">
      <w:pPr>
        <w:pStyle w:val="EX"/>
        <w:rPr>
          <w:rFonts w:eastAsia="Malgun Gothic"/>
          <w:lang w:val="en-US" w:eastAsia="ko-KR"/>
        </w:rPr>
      </w:pPr>
      <w:r>
        <w:rPr>
          <w:rFonts w:eastAsia="Malgun Gothic"/>
          <w:b/>
          <w:lang w:val="en-US" w:eastAsia="ko-KR"/>
        </w:rPr>
        <w:t>i</w:t>
      </w:r>
      <w:r w:rsidRPr="00C03B68">
        <w:rPr>
          <w:rFonts w:eastAsia="Malgun Gothic" w:hint="eastAsia"/>
          <w:b/>
          <w:lang w:val="en-US" w:eastAsia="ko-KR"/>
        </w:rPr>
        <w:t>br-recv</w:t>
      </w:r>
      <w:r w:rsidRPr="00C03B68">
        <w:rPr>
          <w:rFonts w:eastAsia="Malgun Gothic" w:hint="eastAsia"/>
          <w:lang w:eastAsia="ko-KR"/>
        </w:rPr>
        <w:t>:</w:t>
      </w:r>
      <w:r w:rsidRPr="00C03B68">
        <w:rPr>
          <w:rFonts w:eastAsia="Malgun Gothic" w:hint="eastAsia"/>
          <w:lang w:eastAsia="ko-KR"/>
        </w:rPr>
        <w:tab/>
      </w:r>
      <w:r w:rsidRPr="00C03B68">
        <w:rPr>
          <w:rFonts w:eastAsia="Malgun Gothic"/>
          <w:lang w:val="en-US" w:eastAsia="ko-KR"/>
        </w:rPr>
        <w:t xml:space="preserve">When </w:t>
      </w:r>
      <w:r>
        <w:rPr>
          <w:rFonts w:eastAsia="Malgun Gothic"/>
          <w:lang w:val="en-US" w:eastAsia="ko-KR"/>
        </w:rPr>
        <w:t>i</w:t>
      </w:r>
      <w:r w:rsidRPr="00C03B68">
        <w:rPr>
          <w:rFonts w:eastAsia="Malgun Gothic"/>
          <w:lang w:val="en-US" w:eastAsia="ko-KR"/>
        </w:rPr>
        <w:t xml:space="preserve">br-recv is not offered for a payload type, the answerer may include </w:t>
      </w:r>
      <w:r>
        <w:rPr>
          <w:rFonts w:eastAsia="Malgun Gothic"/>
          <w:lang w:val="en-US" w:eastAsia="ko-KR"/>
        </w:rPr>
        <w:t>i</w:t>
      </w:r>
      <w:r w:rsidRPr="00C03B68">
        <w:rPr>
          <w:rFonts w:eastAsia="Malgun Gothic"/>
          <w:lang w:val="en-US" w:eastAsia="ko-KR"/>
        </w:rPr>
        <w:t xml:space="preserve">br-send for the payload type in the SDP answer. </w:t>
      </w:r>
      <w:r w:rsidRPr="00C03B68">
        <w:rPr>
          <w:rFonts w:eastAsia="Malgun Gothic" w:hint="eastAsia"/>
          <w:lang w:val="en-US" w:eastAsia="ko-KR"/>
        </w:rPr>
        <w:t>When</w:t>
      </w:r>
      <w:r w:rsidRPr="00C03B68">
        <w:rPr>
          <w:rFonts w:eastAsia="Malgun Gothic"/>
          <w:lang w:val="en-US" w:eastAsia="ko-KR"/>
        </w:rPr>
        <w:t xml:space="preserve"> </w:t>
      </w:r>
      <w:r>
        <w:rPr>
          <w:rFonts w:eastAsia="Malgun Gothic"/>
          <w:lang w:val="en-US" w:eastAsia="ko-KR"/>
        </w:rPr>
        <w:t>i</w:t>
      </w:r>
      <w:r w:rsidRPr="00C03B68">
        <w:rPr>
          <w:rFonts w:eastAsia="Malgun Gothic"/>
          <w:lang w:val="en-US" w:eastAsia="ko-KR"/>
        </w:rPr>
        <w:t xml:space="preserve">br-recv is offered for a payload type </w:t>
      </w:r>
      <w:r w:rsidRPr="00C03B68">
        <w:rPr>
          <w:rFonts w:eastAsia="Malgun Gothic"/>
          <w:lang w:eastAsia="ko-KR"/>
        </w:rPr>
        <w:t>and th</w:t>
      </w:r>
      <w:r w:rsidRPr="00C03B68">
        <w:rPr>
          <w:rFonts w:eastAsia="Malgun Gothic" w:hint="eastAsia"/>
          <w:lang w:eastAsia="ko-KR"/>
        </w:rPr>
        <w:t>e</w:t>
      </w:r>
      <w:r w:rsidRPr="00C03B68">
        <w:rPr>
          <w:rFonts w:eastAsia="Malgun Gothic"/>
          <w:lang w:eastAsia="ko-KR"/>
        </w:rPr>
        <w:t xml:space="preserve"> payload type is accepted</w:t>
      </w:r>
      <w:r w:rsidRPr="00C03B68">
        <w:rPr>
          <w:rFonts w:eastAsia="Malgun Gothic"/>
          <w:lang w:val="en-US" w:eastAsia="ko-KR"/>
        </w:rPr>
        <w:t xml:space="preserve">, the answerer shall include </w:t>
      </w:r>
      <w:r>
        <w:rPr>
          <w:rFonts w:eastAsia="Malgun Gothic"/>
          <w:lang w:val="en-US" w:eastAsia="ko-KR"/>
        </w:rPr>
        <w:t>i</w:t>
      </w:r>
      <w:r w:rsidRPr="00C03B68">
        <w:rPr>
          <w:rFonts w:eastAsia="Malgun Gothic"/>
          <w:lang w:val="en-US" w:eastAsia="ko-KR"/>
        </w:rPr>
        <w:t xml:space="preserve">br-send in the SDP answer, and the </w:t>
      </w:r>
      <w:r>
        <w:rPr>
          <w:rFonts w:eastAsia="Malgun Gothic"/>
          <w:lang w:val="en-US" w:eastAsia="ko-KR"/>
        </w:rPr>
        <w:t>i</w:t>
      </w:r>
      <w:r w:rsidRPr="00C03B68">
        <w:rPr>
          <w:rFonts w:eastAsia="Malgun Gothic"/>
          <w:lang w:val="en-US" w:eastAsia="ko-KR"/>
        </w:rPr>
        <w:t xml:space="preserve">br-send shall be </w:t>
      </w:r>
      <w:r w:rsidRPr="00C03B68">
        <w:rPr>
          <w:rFonts w:eastAsia="Malgun Gothic"/>
          <w:lang w:eastAsia="ko-KR"/>
        </w:rPr>
        <w:t xml:space="preserve">identical to or </w:t>
      </w:r>
      <w:r w:rsidRPr="00C03B68">
        <w:rPr>
          <w:rFonts w:eastAsia="Malgun Gothic"/>
          <w:lang w:val="en-US" w:eastAsia="ko-KR"/>
        </w:rPr>
        <w:t xml:space="preserve">a subset of </w:t>
      </w:r>
      <w:r>
        <w:rPr>
          <w:rFonts w:eastAsia="Malgun Gothic"/>
          <w:lang w:val="en-US" w:eastAsia="ko-KR"/>
        </w:rPr>
        <w:t>i</w:t>
      </w:r>
      <w:r w:rsidRPr="00C03B68">
        <w:rPr>
          <w:rFonts w:eastAsia="Malgun Gothic"/>
          <w:lang w:val="en-US" w:eastAsia="ko-KR"/>
        </w:rPr>
        <w:t>br-recv for the payload type in the SDP offer.</w:t>
      </w:r>
    </w:p>
    <w:p w14:paraId="52E7831F" w14:textId="77777777" w:rsidR="00413AF4" w:rsidRPr="00C03B68" w:rsidRDefault="00413AF4"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w:t>
      </w:r>
      <w:r w:rsidRPr="00C03B68">
        <w:rPr>
          <w:rFonts w:eastAsia="Malgun Gothic" w:hint="eastAsia"/>
          <w:lang w:val="en-US" w:eastAsia="ko-KR"/>
        </w:rPr>
        <w:t>:</w:t>
      </w:r>
      <w:r w:rsidRPr="00C03B68">
        <w:rPr>
          <w:rFonts w:eastAsia="Malgun Gothic" w:hint="eastAsia"/>
          <w:lang w:val="en-US" w:eastAsia="ko-KR"/>
        </w:rPr>
        <w:tab/>
      </w:r>
      <w:r w:rsidRPr="00C82F72">
        <w:rPr>
          <w:lang w:eastAsia="ko-KR"/>
        </w:rPr>
        <w:t xml:space="preserve">When the same bandwidth or bandwidth range is defined for the send and the receive directions, </w:t>
      </w:r>
      <w:r>
        <w:rPr>
          <w:lang w:eastAsia="ko-KR"/>
        </w:rPr>
        <w:t>i</w:t>
      </w:r>
      <w:r w:rsidRPr="00C82F72">
        <w:rPr>
          <w:lang w:eastAsia="ko-KR"/>
        </w:rPr>
        <w:t xml:space="preserve">bw should be used but </w:t>
      </w:r>
      <w:r>
        <w:rPr>
          <w:lang w:eastAsia="ko-KR"/>
        </w:rPr>
        <w:t>i</w:t>
      </w:r>
      <w:r w:rsidRPr="00C82F72">
        <w:rPr>
          <w:lang w:eastAsia="ko-KR"/>
        </w:rPr>
        <w:t xml:space="preserve">bw-send and </w:t>
      </w:r>
      <w:r>
        <w:rPr>
          <w:lang w:eastAsia="ko-KR"/>
        </w:rPr>
        <w:t>i</w:t>
      </w:r>
      <w:r w:rsidRPr="00C82F72">
        <w:rPr>
          <w:lang w:eastAsia="ko-KR"/>
        </w:rPr>
        <w:t xml:space="preserve">bw-recv may also be used. </w:t>
      </w:r>
      <w:r>
        <w:rPr>
          <w:lang w:eastAsia="ko-KR"/>
        </w:rPr>
        <w:t>i</w:t>
      </w:r>
      <w:r w:rsidRPr="00C82F72">
        <w:rPr>
          <w:lang w:eastAsia="ko-KR"/>
        </w:rPr>
        <w:t>bw can be used even if the session is negotiated to be sendonly, recvonly</w:t>
      </w:r>
      <w:r w:rsidRPr="00C82F72">
        <w:rPr>
          <w:rFonts w:hint="eastAsia"/>
          <w:lang w:eastAsia="ko-KR"/>
        </w:rPr>
        <w:t>,</w:t>
      </w:r>
      <w:r w:rsidRPr="00C82F72">
        <w:rPr>
          <w:lang w:eastAsia="ko-KR"/>
        </w:rPr>
        <w:t xml:space="preserve"> or inactive. For sendonly session, </w:t>
      </w:r>
      <w:r>
        <w:rPr>
          <w:lang w:eastAsia="ko-KR"/>
        </w:rPr>
        <w:t>i</w:t>
      </w:r>
      <w:r w:rsidRPr="00C82F72">
        <w:rPr>
          <w:lang w:eastAsia="ko-KR"/>
        </w:rPr>
        <w:t xml:space="preserve">bw and </w:t>
      </w:r>
      <w:r>
        <w:rPr>
          <w:lang w:eastAsia="ko-KR"/>
        </w:rPr>
        <w:t>i</w:t>
      </w:r>
      <w:r w:rsidRPr="00C82F72">
        <w:rPr>
          <w:lang w:eastAsia="ko-KR"/>
        </w:rPr>
        <w:t>bw-send can be interchangeabl</w:t>
      </w:r>
      <w:r w:rsidRPr="00C82F72">
        <w:rPr>
          <w:rFonts w:hint="eastAsia"/>
          <w:lang w:eastAsia="ko-KR"/>
        </w:rPr>
        <w:t>y</w:t>
      </w:r>
      <w:r w:rsidRPr="00C82F72">
        <w:rPr>
          <w:lang w:eastAsia="ko-KR"/>
        </w:rPr>
        <w:t xml:space="preserve"> used. For recvonly session, </w:t>
      </w:r>
      <w:r>
        <w:rPr>
          <w:lang w:eastAsia="ko-KR"/>
        </w:rPr>
        <w:t>i</w:t>
      </w:r>
      <w:r w:rsidRPr="00C82F72">
        <w:rPr>
          <w:lang w:eastAsia="ko-KR"/>
        </w:rPr>
        <w:t xml:space="preserve">bw and </w:t>
      </w:r>
      <w:r>
        <w:rPr>
          <w:lang w:eastAsia="ko-KR"/>
        </w:rPr>
        <w:t>i</w:t>
      </w:r>
      <w:r w:rsidRPr="00C82F72">
        <w:rPr>
          <w:lang w:eastAsia="ko-KR"/>
        </w:rPr>
        <w:t xml:space="preserve">bw-recv can be interchangeably used. When </w:t>
      </w:r>
      <w:r>
        <w:rPr>
          <w:lang w:eastAsia="ko-KR"/>
        </w:rPr>
        <w:t>i</w:t>
      </w:r>
      <w:r w:rsidRPr="00C82F72">
        <w:rPr>
          <w:lang w:eastAsia="ko-KR"/>
        </w:rPr>
        <w:t xml:space="preserve">bw is not offered for a payload type, the answerer may include </w:t>
      </w:r>
      <w:r>
        <w:rPr>
          <w:lang w:eastAsia="ko-KR"/>
        </w:rPr>
        <w:t>i</w:t>
      </w:r>
      <w:r w:rsidRPr="00C82F72">
        <w:rPr>
          <w:lang w:eastAsia="ko-KR"/>
        </w:rPr>
        <w:t xml:space="preserve">bw for the payload type in the SDP answer. When </w:t>
      </w:r>
      <w:r>
        <w:rPr>
          <w:lang w:eastAsia="ko-KR"/>
        </w:rPr>
        <w:t>i</w:t>
      </w:r>
      <w:r w:rsidRPr="00C82F72">
        <w:rPr>
          <w:lang w:eastAsia="ko-KR"/>
        </w:rPr>
        <w:t>bw is offered for a payload type and th</w:t>
      </w:r>
      <w:r w:rsidRPr="00C82F72">
        <w:rPr>
          <w:rFonts w:hint="eastAsia"/>
          <w:lang w:eastAsia="ko-KR"/>
        </w:rPr>
        <w:t>e</w:t>
      </w:r>
      <w:r w:rsidRPr="00C82F72">
        <w:rPr>
          <w:lang w:eastAsia="ko-KR"/>
        </w:rPr>
        <w:t xml:space="preserve"> payload type is accepted, the answerer shall include </w:t>
      </w:r>
      <w:r>
        <w:rPr>
          <w:lang w:eastAsia="ko-KR"/>
        </w:rPr>
        <w:t>i</w:t>
      </w:r>
      <w:r w:rsidRPr="00C82F72">
        <w:rPr>
          <w:lang w:eastAsia="ko-KR"/>
        </w:rPr>
        <w:t xml:space="preserve">bw in the SDP answer, </w:t>
      </w:r>
      <w:r w:rsidRPr="00C82F72">
        <w:rPr>
          <w:rFonts w:hint="eastAsia"/>
          <w:lang w:eastAsia="ko-KR"/>
        </w:rPr>
        <w:t>which</w:t>
      </w:r>
      <w:r w:rsidRPr="00C82F72">
        <w:rPr>
          <w:lang w:eastAsia="ko-KR"/>
        </w:rPr>
        <w:t xml:space="preserve"> shall be </w:t>
      </w:r>
      <w:r w:rsidRPr="00C82F72">
        <w:rPr>
          <w:rFonts w:hint="eastAsia"/>
          <w:lang w:eastAsia="ko-KR"/>
        </w:rPr>
        <w:t xml:space="preserve">identical to or </w:t>
      </w:r>
      <w:r w:rsidRPr="00C82F72">
        <w:rPr>
          <w:lang w:eastAsia="ko-KR"/>
        </w:rPr>
        <w:t xml:space="preserve">a subset of </w:t>
      </w:r>
      <w:r>
        <w:rPr>
          <w:lang w:eastAsia="ko-KR"/>
        </w:rPr>
        <w:t>i</w:t>
      </w:r>
      <w:r w:rsidRPr="00C82F72">
        <w:rPr>
          <w:lang w:eastAsia="ko-KR"/>
        </w:rPr>
        <w:t>bw for the payload type in the SDP offer</w:t>
      </w:r>
      <w:r w:rsidRPr="00C03B68">
        <w:rPr>
          <w:rFonts w:eastAsia="Malgun Gothic"/>
          <w:lang w:eastAsia="ko-KR"/>
        </w:rPr>
        <w:t>.</w:t>
      </w:r>
    </w:p>
    <w:p w14:paraId="169E1282" w14:textId="77777777" w:rsidR="00413AF4" w:rsidRPr="00C03B68" w:rsidRDefault="00413AF4"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bw-send</w:t>
      </w:r>
      <w:r w:rsidRPr="00C03B68">
        <w:rPr>
          <w:rFonts w:eastAsia="Malgun Gothic" w:hint="eastAsia"/>
          <w:lang w:eastAsia="ko-KR"/>
        </w:rPr>
        <w:t>:</w:t>
      </w:r>
      <w:r w:rsidRPr="00C03B68">
        <w:rPr>
          <w:rFonts w:eastAsia="Malgun Gothic" w:hint="eastAsia"/>
          <w:lang w:eastAsia="ko-KR"/>
        </w:rPr>
        <w:tab/>
      </w:r>
      <w:r w:rsidRPr="00C03B68">
        <w:rPr>
          <w:rFonts w:eastAsia="Malgun Gothic"/>
          <w:lang w:eastAsia="ko-KR"/>
        </w:rPr>
        <w:t xml:space="preserve">When </w:t>
      </w:r>
      <w:r>
        <w:rPr>
          <w:rFonts w:eastAsia="Malgun Gothic"/>
          <w:lang w:eastAsia="ko-KR"/>
        </w:rPr>
        <w:t>i</w:t>
      </w:r>
      <w:r w:rsidRPr="00C03B68">
        <w:rPr>
          <w:rFonts w:eastAsia="Malgun Gothic"/>
          <w:lang w:eastAsia="ko-KR"/>
        </w:rPr>
        <w:t xml:space="preserve">bw-send is not offered for a payload type, the answerer may include </w:t>
      </w:r>
      <w:r>
        <w:rPr>
          <w:rFonts w:eastAsia="Malgun Gothic"/>
          <w:lang w:eastAsia="ko-KR"/>
        </w:rPr>
        <w:t>i</w:t>
      </w:r>
      <w:r w:rsidRPr="00C03B68">
        <w:rPr>
          <w:rFonts w:eastAsia="Malgun Gothic"/>
          <w:lang w:eastAsia="ko-KR"/>
        </w:rPr>
        <w:t xml:space="preserve">bw-recv for the payload type in the SDP answer. </w:t>
      </w:r>
      <w:r w:rsidRPr="00C03B68">
        <w:rPr>
          <w:rFonts w:eastAsia="Malgun Gothic" w:hint="eastAsia"/>
          <w:lang w:eastAsia="ko-KR"/>
        </w:rPr>
        <w:t>When</w:t>
      </w:r>
      <w:r w:rsidRPr="00C03B68">
        <w:rPr>
          <w:rFonts w:eastAsia="Malgun Gothic"/>
          <w:lang w:eastAsia="ko-KR"/>
        </w:rPr>
        <w:t xml:space="preserve"> </w:t>
      </w:r>
      <w:r>
        <w:rPr>
          <w:rFonts w:eastAsia="Malgun Gothic"/>
          <w:lang w:eastAsia="ko-KR"/>
        </w:rPr>
        <w:t>i</w:t>
      </w:r>
      <w:r w:rsidRPr="00C03B68">
        <w:rPr>
          <w:rFonts w:eastAsia="Malgun Gothic"/>
          <w:lang w:eastAsia="ko-KR"/>
        </w:rPr>
        <w:t xml:space="preserve">bw-send is offered for a payload type </w:t>
      </w:r>
      <w:r w:rsidRPr="00C03B68">
        <w:rPr>
          <w:rFonts w:eastAsia="Malgun Gothic" w:hint="eastAsia"/>
          <w:lang w:eastAsia="ko-KR"/>
        </w:rPr>
        <w:t>and the payload is</w:t>
      </w:r>
      <w:r w:rsidRPr="00C03B68">
        <w:rPr>
          <w:rFonts w:eastAsia="Malgun Gothic"/>
          <w:lang w:eastAsia="ko-KR"/>
        </w:rPr>
        <w:t xml:space="preserve"> accepted, the answerer shall include </w:t>
      </w:r>
      <w:r>
        <w:rPr>
          <w:rFonts w:eastAsia="Malgun Gothic"/>
          <w:lang w:eastAsia="ko-KR"/>
        </w:rPr>
        <w:t>i</w:t>
      </w:r>
      <w:r w:rsidRPr="00C03B68">
        <w:rPr>
          <w:rFonts w:eastAsia="Malgun Gothic"/>
          <w:lang w:eastAsia="ko-KR"/>
        </w:rPr>
        <w:t xml:space="preserve">bw-recv in the SDP answer, and the </w:t>
      </w:r>
      <w:r>
        <w:rPr>
          <w:rFonts w:eastAsia="Malgun Gothic"/>
          <w:lang w:eastAsia="ko-KR"/>
        </w:rPr>
        <w:t>i</w:t>
      </w:r>
      <w:r w:rsidRPr="00C03B68">
        <w:rPr>
          <w:rFonts w:eastAsia="Malgun Gothic"/>
          <w:lang w:eastAsia="ko-KR"/>
        </w:rPr>
        <w:t xml:space="preserve">bw-recv shall be identical to or a subset of </w:t>
      </w:r>
      <w:r>
        <w:rPr>
          <w:rFonts w:eastAsia="Malgun Gothic"/>
          <w:lang w:eastAsia="ko-KR"/>
        </w:rPr>
        <w:t>i</w:t>
      </w:r>
      <w:r w:rsidRPr="00C03B68">
        <w:rPr>
          <w:rFonts w:eastAsia="Malgun Gothic"/>
          <w:lang w:eastAsia="ko-KR"/>
        </w:rPr>
        <w:t>bw-send for the payload type in the SDP offer.</w:t>
      </w:r>
    </w:p>
    <w:p w14:paraId="4938BB53" w14:textId="77777777" w:rsidR="00413AF4" w:rsidRPr="00C03B68" w:rsidRDefault="00413AF4" w:rsidP="002F2B45">
      <w:pPr>
        <w:pStyle w:val="EX"/>
        <w:rPr>
          <w:rFonts w:eastAsia="Malgun Gothic"/>
          <w:lang w:eastAsia="ko-KR"/>
        </w:rPr>
      </w:pPr>
      <w:r>
        <w:rPr>
          <w:rFonts w:eastAsia="Malgun Gothic"/>
          <w:b/>
          <w:lang w:val="en-US" w:eastAsia="ko-KR"/>
        </w:rPr>
        <w:t>i</w:t>
      </w:r>
      <w:r w:rsidRPr="00C03B68">
        <w:rPr>
          <w:rFonts w:eastAsia="Malgun Gothic" w:hint="eastAsia"/>
          <w:b/>
          <w:lang w:val="en-US" w:eastAsia="ko-KR"/>
        </w:rPr>
        <w:t>bw-recv</w:t>
      </w:r>
      <w:r w:rsidRPr="00C03B68">
        <w:rPr>
          <w:rFonts w:eastAsia="Malgun Gothic" w:hint="eastAsia"/>
          <w:b/>
          <w:lang w:val="en-US" w:eastAsia="ko-KR"/>
        </w:rPr>
        <w:tab/>
      </w:r>
      <w:r w:rsidRPr="00C03B68">
        <w:t xml:space="preserve">When </w:t>
      </w:r>
      <w:r>
        <w:t>i</w:t>
      </w:r>
      <w:r w:rsidRPr="00C03B68">
        <w:t xml:space="preserve">bw-recv is not offered for a payload type, the answerer may include </w:t>
      </w:r>
      <w:r>
        <w:t>i</w:t>
      </w:r>
      <w:r w:rsidRPr="00C03B68">
        <w:t xml:space="preserve">bw-send for the payload type in the SDP answer. </w:t>
      </w:r>
      <w:r w:rsidRPr="00C03B68">
        <w:rPr>
          <w:rFonts w:hint="eastAsia"/>
        </w:rPr>
        <w:t>When</w:t>
      </w:r>
      <w:r w:rsidRPr="00C03B68">
        <w:t xml:space="preserve"> </w:t>
      </w:r>
      <w:r>
        <w:t>i</w:t>
      </w:r>
      <w:r w:rsidRPr="00C03B68">
        <w:t xml:space="preserve">bw-recv is offered for a payload type </w:t>
      </w:r>
      <w:r w:rsidRPr="00C03B68">
        <w:rPr>
          <w:rFonts w:hint="eastAsia"/>
        </w:rPr>
        <w:t>and the payload</w:t>
      </w:r>
      <w:r w:rsidRPr="00C03B68">
        <w:t xml:space="preserve"> is accepted, the answerer shall include </w:t>
      </w:r>
      <w:r>
        <w:t>i</w:t>
      </w:r>
      <w:r w:rsidRPr="00C03B68">
        <w:t xml:space="preserve">bw-send in the SDP answer, and the </w:t>
      </w:r>
      <w:r>
        <w:t>i</w:t>
      </w:r>
      <w:r w:rsidRPr="00C03B68">
        <w:t xml:space="preserve">bw-send shall be </w:t>
      </w:r>
      <w:r w:rsidRPr="00C03B68">
        <w:rPr>
          <w:rFonts w:eastAsia="Malgun Gothic"/>
          <w:lang w:eastAsia="ko-KR"/>
        </w:rPr>
        <w:t xml:space="preserve">identical to or </w:t>
      </w:r>
      <w:r w:rsidRPr="00C03B68">
        <w:t xml:space="preserve">a subset of </w:t>
      </w:r>
      <w:r>
        <w:t>i</w:t>
      </w:r>
      <w:r w:rsidRPr="00C03B68">
        <w:t>bw-recv for the payload type in the SDP offer.</w:t>
      </w:r>
    </w:p>
    <w:p w14:paraId="20773E8A" w14:textId="77777777" w:rsidR="00413AF4" w:rsidRDefault="00413AF4" w:rsidP="002F2B45">
      <w:pPr>
        <w:pStyle w:val="EX"/>
        <w:rPr>
          <w:lang w:eastAsia="ko-KR"/>
        </w:rPr>
      </w:pPr>
      <w:r w:rsidRPr="00C82F72">
        <w:rPr>
          <w:rFonts w:hint="eastAsia"/>
          <w:b/>
          <w:lang w:val="en-US" w:eastAsia="ja-JP"/>
        </w:rPr>
        <w:lastRenderedPageBreak/>
        <w:t>c</w:t>
      </w:r>
      <w:r>
        <w:rPr>
          <w:b/>
          <w:lang w:val="en-US" w:eastAsia="ja-JP"/>
        </w:rPr>
        <w:t>f</w:t>
      </w:r>
      <w:r w:rsidRPr="00C82F72">
        <w:rPr>
          <w:rFonts w:hint="eastAsia"/>
          <w:lang w:eastAsia="ko-KR"/>
        </w:rPr>
        <w:t>:</w:t>
      </w:r>
      <w:r w:rsidRPr="00C82F72">
        <w:rPr>
          <w:rFonts w:hint="eastAsia"/>
          <w:lang w:eastAsia="ko-KR"/>
        </w:rPr>
        <w:tab/>
      </w:r>
      <w:r w:rsidRPr="00C76B76">
        <w:rPr>
          <w:lang w:val="en-US" w:eastAsia="ko-KR"/>
        </w:rPr>
        <w:t>When the same IVAS Immersive mo</w:t>
      </w:r>
      <w:r>
        <w:rPr>
          <w:lang w:val="en-US" w:eastAsia="ko-KR"/>
        </w:rPr>
        <w:t xml:space="preserve">de coded formats are defined for the send and the receive directions, cf should be used but cf-send and cf-recv may also be used. </w:t>
      </w:r>
      <w:r w:rsidRPr="00C82F72">
        <w:rPr>
          <w:lang w:eastAsia="ko-KR"/>
        </w:rPr>
        <w:t xml:space="preserve">For sendonly session, </w:t>
      </w:r>
      <w:r>
        <w:rPr>
          <w:lang w:eastAsia="ko-KR"/>
        </w:rPr>
        <w:t>cf</w:t>
      </w:r>
      <w:r w:rsidRPr="00C82F72">
        <w:rPr>
          <w:lang w:eastAsia="ko-KR"/>
        </w:rPr>
        <w:t xml:space="preserve"> and </w:t>
      </w:r>
      <w:r>
        <w:rPr>
          <w:lang w:eastAsia="ko-KR"/>
        </w:rPr>
        <w:t>cf</w:t>
      </w:r>
      <w:r w:rsidRPr="00C82F72">
        <w:rPr>
          <w:lang w:eastAsia="ko-KR"/>
        </w:rPr>
        <w:t>-send can be interchangeabl</w:t>
      </w:r>
      <w:r w:rsidRPr="00C82F72">
        <w:rPr>
          <w:rFonts w:hint="eastAsia"/>
          <w:lang w:eastAsia="ko-KR"/>
        </w:rPr>
        <w:t>y</w:t>
      </w:r>
      <w:r w:rsidRPr="00C82F72">
        <w:rPr>
          <w:lang w:eastAsia="ko-KR"/>
        </w:rPr>
        <w:t xml:space="preserve"> used. For recvonly session, </w:t>
      </w:r>
      <w:r>
        <w:rPr>
          <w:lang w:eastAsia="ko-KR"/>
        </w:rPr>
        <w:t>cf</w:t>
      </w:r>
      <w:r w:rsidRPr="00C82F72">
        <w:rPr>
          <w:lang w:eastAsia="ko-KR"/>
        </w:rPr>
        <w:t xml:space="preserve"> and </w:t>
      </w:r>
      <w:r>
        <w:rPr>
          <w:lang w:eastAsia="ko-KR"/>
        </w:rPr>
        <w:t>cf</w:t>
      </w:r>
      <w:r w:rsidRPr="00C82F72">
        <w:rPr>
          <w:lang w:eastAsia="ko-KR"/>
        </w:rPr>
        <w:t>-recv can be interchangeably used.</w:t>
      </w:r>
    </w:p>
    <w:p w14:paraId="19A6F061" w14:textId="77777777" w:rsidR="00413AF4" w:rsidRPr="00055A83" w:rsidRDefault="00413AF4" w:rsidP="008E36B8">
      <w:pPr>
        <w:pStyle w:val="NO"/>
        <w:rPr>
          <w:lang w:eastAsia="ja-JP"/>
        </w:rPr>
      </w:pPr>
      <w:r>
        <w:rPr>
          <w:lang w:eastAsia="ja-JP"/>
        </w:rPr>
        <w:t>NOTE:</w:t>
      </w:r>
      <w:r>
        <w:rPr>
          <w:lang w:eastAsia="ja-JP"/>
        </w:rPr>
        <w:tab/>
      </w:r>
      <w:r w:rsidRPr="0007546F">
        <w:rPr>
          <w:lang w:eastAsia="ja-JP"/>
        </w:rPr>
        <w:t>The IVAS codec does not support switching</w:t>
      </w:r>
      <w:r>
        <w:rPr>
          <w:lang w:eastAsia="ja-JP"/>
        </w:rPr>
        <w:t xml:space="preserve"> of coded formats (see Table A.4.1-1) without reinitialization</w:t>
      </w:r>
      <w:r w:rsidRPr="0007546F">
        <w:rPr>
          <w:lang w:eastAsia="ja-JP"/>
        </w:rPr>
        <w:t>. Change of formats would therefore require reinitialization</w:t>
      </w:r>
      <w:r>
        <w:rPr>
          <w:lang w:eastAsia="ja-JP"/>
        </w:rPr>
        <w:t xml:space="preserve"> handling for the IVAS codec</w:t>
      </w:r>
      <w:r w:rsidRPr="0007546F">
        <w:rPr>
          <w:lang w:eastAsia="ja-JP"/>
        </w:rPr>
        <w:t xml:space="preserve"> on application level.</w:t>
      </w:r>
    </w:p>
    <w:p w14:paraId="34606E37" w14:textId="77777777" w:rsidR="00413AF4" w:rsidRPr="00055A83" w:rsidRDefault="00413AF4" w:rsidP="002F2B45">
      <w:pPr>
        <w:pStyle w:val="EX"/>
        <w:rPr>
          <w:lang w:eastAsia="ja-JP"/>
        </w:rPr>
      </w:pPr>
      <w:r w:rsidRPr="00C82F72">
        <w:rPr>
          <w:rFonts w:hint="eastAsia"/>
          <w:b/>
          <w:lang w:val="en-US" w:eastAsia="ja-JP"/>
        </w:rPr>
        <w:t>c</w:t>
      </w:r>
      <w:r>
        <w:rPr>
          <w:b/>
          <w:lang w:val="en-US" w:eastAsia="ja-JP"/>
        </w:rPr>
        <w:t>f</w:t>
      </w:r>
      <w:r w:rsidRPr="00C82F72">
        <w:rPr>
          <w:rFonts w:hint="eastAsia"/>
          <w:b/>
          <w:lang w:val="en-US" w:eastAsia="ja-JP"/>
        </w:rPr>
        <w:t>-</w:t>
      </w:r>
      <w:r w:rsidRPr="00C82F72">
        <w:rPr>
          <w:rFonts w:hint="eastAsia"/>
          <w:b/>
          <w:lang w:val="en-US" w:eastAsia="ko-KR"/>
        </w:rPr>
        <w:t>send</w:t>
      </w:r>
      <w:r w:rsidRPr="00C82F72">
        <w:rPr>
          <w:rFonts w:hint="eastAsia"/>
          <w:lang w:eastAsia="ko-KR"/>
        </w:rPr>
        <w:t>:</w:t>
      </w:r>
      <w:r w:rsidRPr="00C82F72">
        <w:rPr>
          <w:rFonts w:hint="eastAsia"/>
          <w:lang w:eastAsia="ko-KR"/>
        </w:rPr>
        <w:tab/>
      </w:r>
      <w:r w:rsidRPr="00C76B76">
        <w:rPr>
          <w:lang w:eastAsia="ko-KR"/>
        </w:rPr>
        <w:t xml:space="preserve">The SDP offer </w:t>
      </w:r>
      <w:r>
        <w:rPr>
          <w:lang w:eastAsia="ko-KR"/>
        </w:rPr>
        <w:t xml:space="preserve">shall contain the cf-send parameter and </w:t>
      </w:r>
      <w:r w:rsidRPr="00C76B76">
        <w:rPr>
          <w:lang w:eastAsia="ko-KR"/>
        </w:rPr>
        <w:t>list at least one but may list several IVAS I</w:t>
      </w:r>
      <w:r w:rsidRPr="00FB1F54">
        <w:rPr>
          <w:lang w:eastAsia="ko-KR"/>
        </w:rPr>
        <w:t xml:space="preserve">mmersive mode coded formats. The SDP answer shall include at least one IVAS Immersive mode coded format </w:t>
      </w:r>
      <w:r>
        <w:rPr>
          <w:lang w:eastAsia="ko-KR"/>
        </w:rPr>
        <w:t xml:space="preserve">in cf-recv or </w:t>
      </w:r>
      <w:r w:rsidRPr="00FB1F54">
        <w:rPr>
          <w:lang w:eastAsia="ko-KR"/>
        </w:rPr>
        <w:t>and should respond with the one most preferred coded format from the list in the SDP offer</w:t>
      </w:r>
      <w:r w:rsidRPr="00FB1F54">
        <w:rPr>
          <w:lang w:val="en-US" w:eastAsia="ko-KR"/>
        </w:rPr>
        <w:t xml:space="preserve">. If more than one format is present in the SDP answer, the first format shall be used at the start </w:t>
      </w:r>
      <w:ins w:id="4177" w:author="Author">
        <w:r>
          <w:rPr>
            <w:lang w:val="en-US" w:eastAsia="ko-KR"/>
          </w:rPr>
          <w:t xml:space="preserve">or update </w:t>
        </w:r>
      </w:ins>
      <w:r w:rsidRPr="00FB1F54">
        <w:rPr>
          <w:lang w:val="en-US" w:eastAsia="ko-KR"/>
        </w:rPr>
        <w:t>of a session and may only be modified by the adaptation mechanisms present in this specification.</w:t>
      </w:r>
      <w:r>
        <w:rPr>
          <w:lang w:val="en-US" w:eastAsia="ko-KR"/>
        </w:rPr>
        <w:t xml:space="preserve"> When cf-send is offered for a payload type and the payload type is accepted, the answerer shall include </w:t>
      </w:r>
      <w:r>
        <w:rPr>
          <w:rFonts w:hint="eastAsia"/>
          <w:lang w:val="en-US" w:eastAsia="ko-KR"/>
        </w:rPr>
        <w:t>c</w:t>
      </w:r>
      <w:r>
        <w:rPr>
          <w:lang w:val="en-US" w:eastAsia="ko-KR"/>
        </w:rPr>
        <w:t>f</w:t>
      </w:r>
      <w:r>
        <w:rPr>
          <w:rFonts w:hint="eastAsia"/>
          <w:lang w:val="en-US" w:eastAsia="ko-KR"/>
        </w:rPr>
        <w:t xml:space="preserve">-recv </w:t>
      </w:r>
      <w:r>
        <w:rPr>
          <w:lang w:val="en-US" w:eastAsia="ko-KR"/>
        </w:rPr>
        <w:t>in the SDP answer</w:t>
      </w:r>
      <w:r>
        <w:rPr>
          <w:rFonts w:hint="eastAsia"/>
          <w:lang w:val="en-US" w:eastAsia="ko-KR"/>
        </w:rPr>
        <w:t>, and</w:t>
      </w:r>
      <w:r>
        <w:rPr>
          <w:lang w:val="en-US" w:eastAsia="ko-KR"/>
        </w:rPr>
        <w:t xml:space="preserve"> the cf-recv </w:t>
      </w:r>
      <w:r>
        <w:rPr>
          <w:rFonts w:hint="eastAsia"/>
          <w:lang w:val="en-US" w:eastAsia="ko-KR"/>
        </w:rPr>
        <w:t>shall be identical to</w:t>
      </w:r>
      <w:r>
        <w:rPr>
          <w:lang w:val="en-US" w:eastAsia="ko-KR"/>
        </w:rPr>
        <w:t xml:space="preserve"> or a subset of</w:t>
      </w:r>
      <w:r>
        <w:rPr>
          <w:rFonts w:hint="eastAsia"/>
          <w:lang w:val="en-US" w:eastAsia="ko-KR"/>
        </w:rPr>
        <w:t xml:space="preserve"> </w:t>
      </w:r>
      <w:r>
        <w:rPr>
          <w:lang w:val="en-US" w:eastAsia="ko-KR"/>
        </w:rPr>
        <w:t xml:space="preserve">the cf-send parameter </w:t>
      </w:r>
      <w:r>
        <w:rPr>
          <w:rFonts w:hint="eastAsia"/>
          <w:lang w:val="en-US" w:eastAsia="ko-KR"/>
        </w:rPr>
        <w:t xml:space="preserve">for the payload type </w:t>
      </w:r>
      <w:r>
        <w:rPr>
          <w:lang w:val="en-US" w:eastAsia="ko-KR"/>
        </w:rPr>
        <w:t>in the SDP offer.</w:t>
      </w:r>
      <w:r>
        <w:rPr>
          <w:lang w:eastAsia="ja-JP"/>
        </w:rPr>
        <w:t xml:space="preserve"> If cf-recv is not offered for a payload type,</w:t>
      </w:r>
      <w:r w:rsidRPr="003B57B4">
        <w:rPr>
          <w:lang w:val="en-US" w:eastAsia="ko-KR"/>
        </w:rPr>
        <w:t xml:space="preserve"> cf-send in the answer may indicate any coded format.</w:t>
      </w:r>
    </w:p>
    <w:p w14:paraId="7270F790" w14:textId="77777777" w:rsidR="00413AF4" w:rsidRDefault="00413AF4" w:rsidP="00935C45">
      <w:pPr>
        <w:pStyle w:val="EX"/>
        <w:rPr>
          <w:ins w:id="4178" w:author="Author"/>
          <w:lang w:eastAsia="ja-JP"/>
        </w:rPr>
      </w:pPr>
      <w:r w:rsidRPr="00C82F72">
        <w:rPr>
          <w:rFonts w:hint="eastAsia"/>
          <w:b/>
          <w:lang w:eastAsia="ja-JP"/>
        </w:rPr>
        <w:t>c</w:t>
      </w:r>
      <w:r>
        <w:rPr>
          <w:b/>
          <w:lang w:eastAsia="ja-JP"/>
        </w:rPr>
        <w:t>f</w:t>
      </w:r>
      <w:r w:rsidRPr="00C82F72">
        <w:rPr>
          <w:rFonts w:hint="eastAsia"/>
          <w:b/>
          <w:lang w:val="en-US" w:eastAsia="ko-KR"/>
        </w:rPr>
        <w:t>-recv</w:t>
      </w:r>
      <w:r>
        <w:rPr>
          <w:rFonts w:hint="eastAsia"/>
        </w:rPr>
        <w:tab/>
      </w:r>
      <w:r>
        <w:rPr>
          <w:lang w:val="en-US" w:eastAsia="ko-KR"/>
        </w:rPr>
        <w:t xml:space="preserve">When cf-recv is offered for a payload type and the payload type is accepted, the answerer shall include </w:t>
      </w:r>
      <w:r>
        <w:rPr>
          <w:rFonts w:hint="eastAsia"/>
          <w:lang w:val="en-US" w:eastAsia="ko-KR"/>
        </w:rPr>
        <w:t>c</w:t>
      </w:r>
      <w:r>
        <w:rPr>
          <w:lang w:val="en-US" w:eastAsia="ko-KR"/>
        </w:rPr>
        <w:t>f</w:t>
      </w:r>
      <w:r>
        <w:rPr>
          <w:rFonts w:hint="eastAsia"/>
          <w:lang w:val="en-US" w:eastAsia="ko-KR"/>
        </w:rPr>
        <w:t xml:space="preserve">-send </w:t>
      </w:r>
      <w:r>
        <w:rPr>
          <w:lang w:val="en-US" w:eastAsia="ko-KR"/>
        </w:rPr>
        <w:t>in the SDP answer</w:t>
      </w:r>
      <w:r>
        <w:rPr>
          <w:rFonts w:hint="eastAsia"/>
          <w:lang w:val="en-US" w:eastAsia="ko-KR"/>
        </w:rPr>
        <w:t>, and</w:t>
      </w:r>
      <w:r>
        <w:rPr>
          <w:lang w:val="en-US" w:eastAsia="ko-KR"/>
        </w:rPr>
        <w:t xml:space="preserve"> the cf-send </w:t>
      </w:r>
      <w:r>
        <w:rPr>
          <w:rFonts w:hint="eastAsia"/>
          <w:lang w:val="en-US" w:eastAsia="ko-KR"/>
        </w:rPr>
        <w:t>shall be identical to</w:t>
      </w:r>
      <w:r>
        <w:rPr>
          <w:lang w:val="en-US" w:eastAsia="ko-KR"/>
        </w:rPr>
        <w:t xml:space="preserve"> or a subset of the cf-recv parameter </w:t>
      </w:r>
      <w:r>
        <w:rPr>
          <w:rFonts w:hint="eastAsia"/>
          <w:lang w:val="en-US" w:eastAsia="ko-KR"/>
        </w:rPr>
        <w:t xml:space="preserve">for the payload type </w:t>
      </w:r>
      <w:r>
        <w:rPr>
          <w:lang w:val="en-US" w:eastAsia="ko-KR"/>
        </w:rPr>
        <w:t>in the SDP offer</w:t>
      </w:r>
      <w:r>
        <w:rPr>
          <w:rFonts w:hint="eastAsia"/>
          <w:lang w:eastAsia="ja-JP"/>
        </w:rPr>
        <w:t>.</w:t>
      </w:r>
    </w:p>
    <w:p w14:paraId="72D6495E" w14:textId="77777777" w:rsidR="00413AF4" w:rsidRDefault="00413AF4" w:rsidP="004D4A1F">
      <w:pPr>
        <w:pStyle w:val="EX"/>
        <w:rPr>
          <w:ins w:id="4179" w:author="Author"/>
          <w:lang w:eastAsia="ja-JP"/>
        </w:rPr>
      </w:pPr>
      <w:ins w:id="4180" w:author="Author">
        <w:r w:rsidRPr="00055594">
          <w:rPr>
            <w:b/>
            <w:lang w:val="en-US" w:eastAsia="ja-JP"/>
          </w:rPr>
          <w:t>cf</w:t>
        </w:r>
        <w:r w:rsidRPr="00055594">
          <w:rPr>
            <w:b/>
            <w:lang w:eastAsia="ja-JP"/>
          </w:rPr>
          <w:t>-</w:t>
        </w:r>
        <w:r>
          <w:rPr>
            <w:b/>
            <w:lang w:eastAsia="ja-JP"/>
          </w:rPr>
          <w:t>sub-info</w:t>
        </w:r>
        <w:r>
          <w:rPr>
            <w:lang w:eastAsia="ja-JP"/>
          </w:rPr>
          <w:t>:</w:t>
        </w:r>
        <w:r>
          <w:rPr>
            <w:lang w:eastAsia="ja-JP"/>
          </w:rPr>
          <w:tab/>
        </w:r>
        <w:r w:rsidRPr="00055594">
          <w:rPr>
            <w:lang w:eastAsia="ja-JP"/>
          </w:rPr>
          <w:t xml:space="preserve">If present, </w:t>
        </w:r>
        <w:r>
          <w:rPr>
            <w:lang w:eastAsia="ja-JP"/>
          </w:rPr>
          <w:t>the parameter lists</w:t>
        </w:r>
        <w:r w:rsidRPr="00B2596A">
          <w:rPr>
            <w:lang w:eastAsia="ja-JP"/>
          </w:rPr>
          <w:t xml:space="preserve"> </w:t>
        </w:r>
        <w:r>
          <w:rPr>
            <w:lang w:eastAsia="ja-JP"/>
          </w:rPr>
          <w:t xml:space="preserve">supported </w:t>
        </w:r>
        <w:r w:rsidRPr="00B2596A">
          <w:rPr>
            <w:lang w:eastAsia="ja-JP"/>
          </w:rPr>
          <w:t>subformat</w:t>
        </w:r>
        <w:r>
          <w:rPr>
            <w:lang w:eastAsia="ja-JP"/>
          </w:rPr>
          <w:t>s for each coded format in the cf parameter having a defined subformat according to table A.4.1-2 for the session. The cf-sub-info is a declarative parameter, and the parameter is not mirrored in the SDP answer. The media receiver may include their own cf-sub-info in the SDP answer.</w:t>
        </w:r>
      </w:ins>
    </w:p>
    <w:p w14:paraId="21C9974F" w14:textId="77777777" w:rsidR="00413AF4" w:rsidRPr="006F4DDF" w:rsidRDefault="00413AF4" w:rsidP="004D4A1F">
      <w:pPr>
        <w:pStyle w:val="EX"/>
        <w:rPr>
          <w:ins w:id="4181" w:author="Author"/>
        </w:rPr>
      </w:pPr>
      <w:ins w:id="4182" w:author="Author">
        <w:r>
          <w:rPr>
            <w:b/>
            <w:lang w:val="en-US" w:eastAsia="ja-JP"/>
          </w:rPr>
          <w:t>ivas-icm</w:t>
        </w:r>
        <w:r w:rsidRPr="006F4DDF">
          <w:rPr>
            <w:lang w:eastAsia="ja-JP"/>
          </w:rPr>
          <w:t>:</w:t>
        </w:r>
        <w:r w:rsidRPr="006F4DDF">
          <w:rPr>
            <w:lang w:eastAsia="ja-JP"/>
          </w:rPr>
          <w:tab/>
          <w:t>If present, the parameter shall list</w:t>
        </w:r>
        <w:r w:rsidRPr="006F4DDF">
          <w:t xml:space="preserve"> the subformat, bitrate and bandwidth used by the media sender at the start or update of the session in a colon separated list for each coded format in the SDP offer. In case there are multiple coded formats in the SDP offer, the </w:t>
        </w:r>
        <w:r>
          <w:t>ivas-icm</w:t>
        </w:r>
        <w:r w:rsidRPr="006F4DDF">
          <w:t xml:space="preserve"> parameter list for each of the coded format is carried as a comma separated list in the same order as the coded formats in the cf parameter</w:t>
        </w:r>
        <w:r>
          <w:t xml:space="preserve"> </w:t>
        </w:r>
        <w:r w:rsidRPr="00F436DF">
          <w:t>(e.g., sub1:ibr1:ibw1,sub2:ibr2:ibw2)</w:t>
        </w:r>
        <w:r w:rsidRPr="006F4DDF">
          <w:t>. The listed parameter values shall comply with the relevant parameters (</w:t>
        </w:r>
        <w:r>
          <w:t xml:space="preserve">cf or </w:t>
        </w:r>
        <w:r w:rsidRPr="00592994">
          <w:t>cf-sub-info</w:t>
        </w:r>
        <w:r w:rsidRPr="006F4DDF">
          <w:t xml:space="preserve">, ibr, ibw) in the SDP offer. </w:t>
        </w:r>
        <w:r w:rsidRPr="00592994">
          <w:t>T</w:t>
        </w:r>
        <w:r w:rsidRPr="006F4DDF">
          <w:t xml:space="preserve">he </w:t>
        </w:r>
        <w:r>
          <w:t>ivas-icm</w:t>
        </w:r>
        <w:r w:rsidRPr="006F4DDF">
          <w:t xml:space="preserve"> parameter list corresponding to</w:t>
        </w:r>
        <w:r>
          <w:t xml:space="preserve"> only</w:t>
        </w:r>
        <w:r w:rsidRPr="006F4DDF">
          <w:t xml:space="preserve"> the first coded format</w:t>
        </w:r>
        <w:r>
          <w:t xml:space="preserve"> listed</w:t>
        </w:r>
        <w:r w:rsidRPr="006F4DDF">
          <w:t xml:space="preserve"> in the cf parameter in the SDP answer </w:t>
        </w:r>
        <w:r>
          <w:t xml:space="preserve">shall </w:t>
        </w:r>
        <w:r w:rsidRPr="006F4DDF">
          <w:t>be included in the SDP answer</w:t>
        </w:r>
        <w:r w:rsidRPr="006F4DDF">
          <w:rPr>
            <w:rStyle w:val="CommentReference"/>
          </w:rPr>
          <w:t>.</w:t>
        </w:r>
        <w:r w:rsidRPr="006F4DDF">
          <w:t xml:space="preserve"> If the SDP answer modifies the bitrate and/or bandwidth range</w:t>
        </w:r>
        <w:r>
          <w:t xml:space="preserve"> </w:t>
        </w:r>
        <w:r w:rsidRPr="006F4DDF">
          <w:t xml:space="preserve">the media receiver may lower the bitrate and/or bandwidth listed in the </w:t>
        </w:r>
        <w:r>
          <w:t xml:space="preserve">ivas-icm </w:t>
        </w:r>
        <w:r w:rsidRPr="006F4DDF">
          <w:t xml:space="preserve">parameter in the SDP answer. </w:t>
        </w:r>
        <w:r w:rsidRPr="006F4DDF">
          <w:rPr>
            <w:lang w:val="en-US" w:eastAsia="ko-KR"/>
          </w:rPr>
          <w:t xml:space="preserve">When the same </w:t>
        </w:r>
        <w:r>
          <w:rPr>
            <w:lang w:val="en-US" w:eastAsia="ko-KR"/>
          </w:rPr>
          <w:t>ivas-icm</w:t>
        </w:r>
        <w:r w:rsidRPr="006F4DDF">
          <w:rPr>
            <w:lang w:val="en-US" w:eastAsia="ko-KR"/>
          </w:rPr>
          <w:t xml:space="preserve"> parameter values are defined for the send and the receive directions, </w:t>
        </w:r>
        <w:r>
          <w:rPr>
            <w:lang w:val="en-US" w:eastAsia="ko-KR"/>
          </w:rPr>
          <w:t>ivas-icm</w:t>
        </w:r>
        <w:r w:rsidRPr="006F4DDF">
          <w:rPr>
            <w:lang w:val="en-US" w:eastAsia="ko-KR"/>
          </w:rPr>
          <w:t xml:space="preserve"> should be used but </w:t>
        </w:r>
        <w:r>
          <w:rPr>
            <w:lang w:val="en-US" w:eastAsia="ko-KR"/>
          </w:rPr>
          <w:t>ivas-icm</w:t>
        </w:r>
        <w:r w:rsidRPr="006F4DDF">
          <w:rPr>
            <w:lang w:val="en-US" w:eastAsia="ko-KR"/>
          </w:rPr>
          <w:t xml:space="preserve">-send and </w:t>
        </w:r>
        <w:r>
          <w:rPr>
            <w:lang w:val="en-US" w:eastAsia="ko-KR"/>
          </w:rPr>
          <w:t>ivas-icm</w:t>
        </w:r>
        <w:r w:rsidRPr="006F4DDF">
          <w:rPr>
            <w:lang w:val="en-US" w:eastAsia="ko-KR"/>
          </w:rPr>
          <w:t xml:space="preserve">-recv may also be used. </w:t>
        </w:r>
        <w:r w:rsidRPr="006F4DDF">
          <w:rPr>
            <w:lang w:eastAsia="ko-KR"/>
          </w:rPr>
          <w:t xml:space="preserve">For sendonly session, </w:t>
        </w:r>
        <w:r>
          <w:rPr>
            <w:lang w:eastAsia="ko-KR"/>
          </w:rPr>
          <w:t>ivas-icm</w:t>
        </w:r>
        <w:r w:rsidRPr="006F4DDF">
          <w:rPr>
            <w:lang w:eastAsia="ko-KR"/>
          </w:rPr>
          <w:t xml:space="preserve"> and </w:t>
        </w:r>
        <w:r>
          <w:rPr>
            <w:lang w:eastAsia="ko-KR"/>
          </w:rPr>
          <w:t>ivas-icm</w:t>
        </w:r>
        <w:r w:rsidRPr="006F4DDF">
          <w:rPr>
            <w:lang w:eastAsia="ko-KR"/>
          </w:rPr>
          <w:t>-send can be interchangeabl</w:t>
        </w:r>
        <w:r w:rsidRPr="006F4DDF">
          <w:rPr>
            <w:rFonts w:hint="eastAsia"/>
            <w:lang w:eastAsia="ko-KR"/>
          </w:rPr>
          <w:t>y</w:t>
        </w:r>
        <w:r w:rsidRPr="006F4DDF">
          <w:rPr>
            <w:lang w:eastAsia="ko-KR"/>
          </w:rPr>
          <w:t xml:space="preserve"> used. </w:t>
        </w:r>
        <w:r w:rsidRPr="00F436DF">
          <w:rPr>
            <w:lang w:eastAsia="ko-KR"/>
          </w:rPr>
          <w:t>For recvonly session, ivas-icm (or the directional variants) shall not be used.</w:t>
        </w:r>
      </w:ins>
    </w:p>
    <w:p w14:paraId="4DBE646D" w14:textId="77777777" w:rsidR="00413AF4" w:rsidRPr="006F4DDF" w:rsidRDefault="00413AF4" w:rsidP="004D4A1F">
      <w:pPr>
        <w:pStyle w:val="EX"/>
        <w:rPr>
          <w:ins w:id="4183" w:author="Author"/>
        </w:rPr>
      </w:pPr>
      <w:ins w:id="4184" w:author="Author">
        <w:r>
          <w:rPr>
            <w:b/>
            <w:lang w:val="en-US" w:eastAsia="ja-JP"/>
          </w:rPr>
          <w:t>ivas-icm</w:t>
        </w:r>
        <w:r w:rsidRPr="006F4DDF">
          <w:rPr>
            <w:b/>
          </w:rPr>
          <w:t>-send</w:t>
        </w:r>
        <w:r w:rsidRPr="006F4DDF">
          <w:t>:</w:t>
        </w:r>
        <w:r w:rsidRPr="006F4DDF">
          <w:tab/>
        </w:r>
        <w:r w:rsidRPr="006F4DDF">
          <w:rPr>
            <w:rFonts w:eastAsia="Malgun Gothic" w:hint="eastAsia"/>
            <w:lang w:eastAsia="ko-KR"/>
          </w:rPr>
          <w:t>When</w:t>
        </w:r>
        <w:r w:rsidRPr="006F4DDF">
          <w:rPr>
            <w:rFonts w:eastAsia="Malgun Gothic"/>
            <w:lang w:eastAsia="ko-KR"/>
          </w:rPr>
          <w:t xml:space="preserve"> </w:t>
        </w:r>
        <w:r>
          <w:rPr>
            <w:rFonts w:eastAsia="Malgun Gothic"/>
            <w:lang w:eastAsia="ko-KR"/>
          </w:rPr>
          <w:t>ivas-icm</w:t>
        </w:r>
        <w:r w:rsidRPr="006F4DDF">
          <w:rPr>
            <w:rFonts w:eastAsia="Malgun Gothic"/>
            <w:lang w:eastAsia="ko-KR"/>
          </w:rPr>
          <w:t xml:space="preserve">-send is offered for a payload type </w:t>
        </w:r>
        <w:r w:rsidRPr="006F4DDF">
          <w:rPr>
            <w:rFonts w:eastAsia="Malgun Gothic" w:hint="eastAsia"/>
            <w:lang w:eastAsia="ko-KR"/>
          </w:rPr>
          <w:t>and the payload is</w:t>
        </w:r>
        <w:r w:rsidRPr="006F4DDF">
          <w:rPr>
            <w:rFonts w:eastAsia="Malgun Gothic"/>
            <w:lang w:eastAsia="ko-KR"/>
          </w:rPr>
          <w:t xml:space="preserve"> accepted, the answerer shall include </w:t>
        </w:r>
        <w:r>
          <w:rPr>
            <w:rFonts w:eastAsia="Malgun Gothic"/>
            <w:lang w:eastAsia="ko-KR"/>
          </w:rPr>
          <w:t>ivas-icm</w:t>
        </w:r>
        <w:r w:rsidRPr="006F4DDF">
          <w:rPr>
            <w:rFonts w:eastAsia="Malgun Gothic"/>
            <w:lang w:eastAsia="ko-KR"/>
          </w:rPr>
          <w:t xml:space="preserve">-recv in the SDP answer, and the </w:t>
        </w:r>
        <w:r>
          <w:rPr>
            <w:rFonts w:eastAsia="Malgun Gothic"/>
            <w:lang w:eastAsia="ko-KR"/>
          </w:rPr>
          <w:t>ivas-icm</w:t>
        </w:r>
        <w:r w:rsidRPr="006F4DDF">
          <w:rPr>
            <w:rFonts w:eastAsia="Malgun Gothic"/>
            <w:lang w:eastAsia="ko-KR"/>
          </w:rPr>
          <w:t xml:space="preserve">-recv shall be identical to or a subset of </w:t>
        </w:r>
        <w:r>
          <w:rPr>
            <w:rFonts w:eastAsia="Malgun Gothic"/>
            <w:lang w:eastAsia="ko-KR"/>
          </w:rPr>
          <w:t>ivas-icm</w:t>
        </w:r>
        <w:r w:rsidRPr="006F4DDF">
          <w:rPr>
            <w:rFonts w:eastAsia="Malgun Gothic"/>
            <w:lang w:eastAsia="ko-KR"/>
          </w:rPr>
          <w:t>-send for the payload type in the SDP offer with the exception that the listed bitrate and bandwidth values may be lowered.</w:t>
        </w:r>
      </w:ins>
    </w:p>
    <w:p w14:paraId="1C1F8251" w14:textId="77777777" w:rsidR="00413AF4" w:rsidDel="00CE6729" w:rsidRDefault="00413AF4" w:rsidP="004D4A1F">
      <w:pPr>
        <w:pStyle w:val="EX"/>
        <w:rPr>
          <w:del w:id="4185" w:author="Author"/>
        </w:rPr>
      </w:pPr>
      <w:ins w:id="4186" w:author="Author">
        <w:r>
          <w:rPr>
            <w:b/>
          </w:rPr>
          <w:t>ivas-icm</w:t>
        </w:r>
        <w:r w:rsidRPr="006F4DDF">
          <w:rPr>
            <w:b/>
          </w:rPr>
          <w:t>-recv</w:t>
        </w:r>
        <w:r w:rsidRPr="006F4DDF">
          <w:t>:</w:t>
        </w:r>
        <w:r w:rsidRPr="006F4DDF">
          <w:tab/>
        </w:r>
        <w:r w:rsidRPr="00F436DF">
          <w:t>The ivas-icm-recv parameter shall not be present in the initial SDP offer. The ivas-icm-recv shall be present in the SDP answer only if ivas-icm or ivas-icm-send is present in the initial SDP offer.</w:t>
        </w:r>
      </w:ins>
    </w:p>
    <w:p w14:paraId="7FD7134C" w14:textId="77777777" w:rsidR="00413AF4" w:rsidRDefault="00413AF4" w:rsidP="004D4A1F">
      <w:pPr>
        <w:pStyle w:val="EX"/>
        <w:rPr>
          <w:ins w:id="4187" w:author="Author"/>
        </w:rPr>
      </w:pPr>
    </w:p>
    <w:p w14:paraId="790C3B73" w14:textId="77777777" w:rsidR="00413AF4" w:rsidRPr="00E70A29" w:rsidRDefault="00413AF4" w:rsidP="00CE6729">
      <w:pPr>
        <w:pStyle w:val="EX"/>
        <w:rPr>
          <w:ins w:id="4188" w:author="Author"/>
          <w:rFonts w:eastAsia="Malgun Gothic"/>
          <w:lang w:val="en-US" w:eastAsia="ko-KR"/>
        </w:rPr>
      </w:pPr>
      <w:bookmarkStart w:id="4189" w:name="OLE_LINK1"/>
      <w:ins w:id="4190" w:author="Author">
        <w:r>
          <w:rPr>
            <w:b/>
            <w:lang w:val="en-US" w:eastAsia="ja-JP"/>
          </w:rPr>
          <w:lastRenderedPageBreak/>
          <w:t>ns-mode-init</w:t>
        </w:r>
        <w:r w:rsidRPr="00D97230">
          <w:rPr>
            <w:lang w:eastAsia="ja-JP"/>
          </w:rPr>
          <w:t>:</w:t>
        </w:r>
        <w:r w:rsidRPr="00D97230">
          <w:rPr>
            <w:lang w:eastAsia="ja-JP"/>
          </w:rPr>
          <w:tab/>
          <w:t>If present, the parameter in the SDP offer shall list</w:t>
        </w:r>
        <w:r>
          <w:rPr>
            <w:lang w:eastAsia="ja-JP"/>
          </w:rPr>
          <w:t xml:space="preserve"> one or more suppression modes in a comma separated list in the order of preference. When </w:t>
        </w:r>
        <w:r w:rsidDel="002C308F">
          <w:rPr>
            <w:lang w:eastAsia="ja-JP"/>
          </w:rPr>
          <w:t>ns</w:t>
        </w:r>
        <w:r>
          <w:rPr>
            <w:lang w:eastAsia="ja-JP"/>
          </w:rPr>
          <w:t xml:space="preserve">-mode-init is offered for a payload type and </w:t>
        </w:r>
        <w:r w:rsidRPr="00E70A29">
          <w:rPr>
            <w:rFonts w:eastAsia="Malgun Gothic"/>
            <w:lang w:eastAsia="ko-KR"/>
          </w:rPr>
          <w:t xml:space="preserve">if the parameter </w:t>
        </w:r>
        <w:r>
          <w:rPr>
            <w:lang w:eastAsia="ja-JP"/>
          </w:rPr>
          <w:t xml:space="preserve">is </w:t>
        </w:r>
        <w:r w:rsidRPr="00E70A29">
          <w:rPr>
            <w:rFonts w:eastAsia="Malgun Gothic"/>
            <w:lang w:eastAsia="ko-KR"/>
          </w:rPr>
          <w:t>supported by the answerer</w:t>
        </w:r>
        <w:r>
          <w:rPr>
            <w:lang w:eastAsia="ja-JP"/>
          </w:rPr>
          <w:t>, the answerer shall include a single suppression mode from the offered list in the SDP answer.</w:t>
        </w:r>
        <w:r w:rsidRPr="009B2DCA">
          <w:rPr>
            <w:rFonts w:eastAsia="Malgun Gothic"/>
          </w:rPr>
          <w:t xml:space="preserve"> </w:t>
        </w:r>
        <w:r w:rsidRPr="00E70A29">
          <w:rPr>
            <w:rFonts w:eastAsia="Malgun Gothic"/>
            <w:lang w:eastAsia="ko-KR"/>
          </w:rPr>
          <w:t xml:space="preserve">When the same suppression modes are defined for the send and the receive directions,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should be used but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-send and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-recv may also be used. </w:t>
        </w:r>
        <w:r w:rsidRPr="00E70A29">
          <w:rPr>
            <w:lang w:eastAsia="ko-KR"/>
          </w:rPr>
          <w:t xml:space="preserve">For sendonly session, </w:t>
        </w:r>
        <w:r w:rsidRPr="00E70A29" w:rsidDel="002C308F">
          <w:rPr>
            <w:lang w:eastAsia="ko-KR"/>
          </w:rPr>
          <w:t>ns-mode</w:t>
        </w:r>
        <w:r>
          <w:rPr>
            <w:lang w:eastAsia="ko-KR"/>
          </w:rPr>
          <w:t>-init</w:t>
        </w:r>
        <w:r w:rsidRPr="00E70A29">
          <w:rPr>
            <w:lang w:eastAsia="ko-KR"/>
          </w:rPr>
          <w:t xml:space="preserve"> and </w:t>
        </w:r>
        <w:r w:rsidRPr="00E70A29" w:rsidDel="002C308F">
          <w:rPr>
            <w:lang w:eastAsia="ko-KR"/>
          </w:rPr>
          <w:t>ns-mode</w:t>
        </w:r>
        <w:r>
          <w:rPr>
            <w:lang w:eastAsia="ko-KR"/>
          </w:rPr>
          <w:t>-init</w:t>
        </w:r>
        <w:r w:rsidRPr="00E70A29">
          <w:rPr>
            <w:lang w:eastAsia="ko-KR"/>
          </w:rPr>
          <w:t xml:space="preserve">-send can be interchangeably used. For recvonly session, </w:t>
        </w:r>
        <w:r w:rsidRPr="00E70A29" w:rsidDel="002C308F">
          <w:rPr>
            <w:lang w:eastAsia="ko-KR"/>
          </w:rPr>
          <w:t>ns-mode</w:t>
        </w:r>
        <w:r>
          <w:rPr>
            <w:lang w:eastAsia="ko-KR"/>
          </w:rPr>
          <w:t>-init</w:t>
        </w:r>
        <w:r w:rsidRPr="00E70A29">
          <w:rPr>
            <w:lang w:eastAsia="ko-KR"/>
          </w:rPr>
          <w:t xml:space="preserve"> and </w:t>
        </w:r>
        <w:r w:rsidRPr="00E70A29" w:rsidDel="002C308F">
          <w:rPr>
            <w:lang w:eastAsia="ko-KR"/>
          </w:rPr>
          <w:t>ns-mode</w:t>
        </w:r>
        <w:r>
          <w:rPr>
            <w:lang w:eastAsia="ko-KR"/>
          </w:rPr>
          <w:t>-init</w:t>
        </w:r>
        <w:r w:rsidRPr="00E70A29">
          <w:rPr>
            <w:lang w:eastAsia="ko-KR"/>
          </w:rPr>
          <w:t xml:space="preserve">-recv can be interchangeably used. When </w:t>
        </w:r>
        <w:r w:rsidRPr="00E70A29" w:rsidDel="002C308F">
          <w:rPr>
            <w:lang w:eastAsia="ko-KR"/>
          </w:rPr>
          <w:t>ns-mode</w:t>
        </w:r>
        <w:r>
          <w:rPr>
            <w:lang w:eastAsia="ko-KR"/>
          </w:rPr>
          <w:t>-init</w:t>
        </w:r>
        <w:r w:rsidRPr="00E70A29">
          <w:rPr>
            <w:lang w:eastAsia="ko-KR"/>
          </w:rPr>
          <w:t xml:space="preserve"> is not offered for a payload type, the answerer may include </w:t>
        </w:r>
        <w:r w:rsidRPr="00E70A29" w:rsidDel="002C308F">
          <w:rPr>
            <w:lang w:eastAsia="ko-KR"/>
          </w:rPr>
          <w:t>ns-mode</w:t>
        </w:r>
        <w:r>
          <w:rPr>
            <w:lang w:eastAsia="ko-KR"/>
          </w:rPr>
          <w:t>-init</w:t>
        </w:r>
        <w:r w:rsidRPr="00E70A29">
          <w:rPr>
            <w:lang w:eastAsia="ko-KR"/>
          </w:rPr>
          <w:t xml:space="preserve"> with a single suppression mode for the payload type in the SDP answer. </w:t>
        </w:r>
        <w:r w:rsidRPr="00E70A29">
          <w:rPr>
            <w:rFonts w:eastAsia="Malgun Gothic"/>
            <w:lang w:eastAsia="ko-KR"/>
          </w:rPr>
          <w:t xml:space="preserve">When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is offered and the receiver does not support the parameter for the session, the </w:t>
        </w:r>
        <w:r w:rsidRPr="00E70A29" w:rsidDel="002C308F">
          <w:rPr>
            <w:rFonts w:eastAsia="Malgun Gothic"/>
            <w:lang w:eastAsia="ko-KR"/>
          </w:rPr>
          <w:t>ns-mode</w:t>
        </w:r>
        <w:r>
          <w:rPr>
            <w:rFonts w:eastAsia="Malgun Gothic"/>
            <w:lang w:eastAsia="ko-KR"/>
          </w:rPr>
          <w:t>-init</w:t>
        </w:r>
        <w:r w:rsidRPr="00E70A29">
          <w:rPr>
            <w:rFonts w:eastAsia="Malgun Gothic"/>
            <w:lang w:eastAsia="ko-KR"/>
          </w:rPr>
          <w:t xml:space="preserve"> parameter shall be dropped from the SDP answer.</w:t>
        </w:r>
        <w:r>
          <w:rPr>
            <w:rFonts w:eastAsia="Malgun Gothic"/>
            <w:lang w:eastAsia="ko-KR"/>
          </w:rPr>
          <w:t xml:space="preserve"> </w:t>
        </w:r>
        <w:r w:rsidRPr="00E70A29">
          <w:rPr>
            <w:rFonts w:eastAsia="Malgun Gothic"/>
            <w:lang w:eastAsia="ko-KR"/>
          </w:rPr>
          <w:t>If DAS PI type is negotiated for the session, the media sender may change the suppression level and indicate the change via DAS forward indication and the media receiver may request changes in the suppression level via DAS requests. If the DAS PI type is not negotiated for the session, the negotiated suppression mode should be used throughout the session.</w:t>
        </w:r>
      </w:ins>
    </w:p>
    <w:p w14:paraId="655199BF" w14:textId="77777777" w:rsidR="00413AF4" w:rsidRPr="00D97230" w:rsidRDefault="00413AF4" w:rsidP="00CE6729">
      <w:pPr>
        <w:pStyle w:val="EX"/>
        <w:rPr>
          <w:ins w:id="4191" w:author="Author"/>
          <w:rFonts w:eastAsia="Malgun Gothic"/>
          <w:lang w:eastAsia="ko-KR"/>
        </w:rPr>
      </w:pPr>
      <w:ins w:id="4192" w:author="Author">
        <w:r w:rsidDel="002C308F">
          <w:rPr>
            <w:b/>
            <w:lang w:eastAsia="ja-JP"/>
          </w:rPr>
          <w:t>ns-mode</w:t>
        </w:r>
        <w:r>
          <w:rPr>
            <w:b/>
            <w:lang w:eastAsia="ja-JP"/>
          </w:rPr>
          <w:t>-init</w:t>
        </w:r>
        <w:r w:rsidRPr="00D97230">
          <w:rPr>
            <w:b/>
            <w:lang w:eastAsia="ja-JP"/>
          </w:rPr>
          <w:t>-send</w:t>
        </w:r>
        <w:r w:rsidRPr="00D97230">
          <w:rPr>
            <w:lang w:eastAsia="ja-JP"/>
          </w:rPr>
          <w:t>:</w:t>
        </w:r>
        <w:r w:rsidRPr="00D97230">
          <w:rPr>
            <w:lang w:eastAsia="ja-JP"/>
          </w:rPr>
          <w:tab/>
        </w:r>
        <w:r w:rsidRPr="001E483E">
          <w:rPr>
            <w:rFonts w:eastAsia="Malgun Gothic"/>
            <w:lang w:eastAsia="ko-KR"/>
          </w:rPr>
          <w:t xml:space="preserve">When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-send is not offered for a payload type, the answerer may include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-recv for the payload type in the SDP answer. When </w:t>
        </w:r>
        <w:r w:rsidRPr="001E483E" w:rsidDel="002C308F">
          <w:rPr>
            <w:rFonts w:eastAsia="Malgun Gothic"/>
            <w:lang w:eastAsia="ko-KR"/>
          </w:rPr>
          <w:t>ns-mode</w:t>
        </w:r>
        <w:r>
          <w:rPr>
            <w:rFonts w:eastAsia="Malgun Gothic"/>
            <w:lang w:eastAsia="ko-KR"/>
          </w:rPr>
          <w:t>-init</w:t>
        </w:r>
        <w:r w:rsidRPr="001E483E">
          <w:rPr>
            <w:rFonts w:eastAsia="Malgun Gothic"/>
            <w:lang w:eastAsia="ko-KR"/>
          </w:rPr>
          <w:t xml:space="preserve">-send is offered for a payload type and the payload type is accepted, the answerer shall include </w:t>
        </w:r>
        <w:r w:rsidRPr="001E483E" w:rsidDel="002C308F">
          <w:rPr>
            <w:rFonts w:eastAsia="Malgun Gothic"/>
            <w:lang w:eastAsia="ko-KR"/>
          </w:rPr>
          <w:t>ns-mode</w:t>
        </w:r>
        <w:r>
          <w:rPr>
            <w:rFonts w:eastAsia="Malgun Gothic"/>
            <w:lang w:eastAsia="ko-KR"/>
          </w:rPr>
          <w:t>-init</w:t>
        </w:r>
        <w:r w:rsidRPr="001E483E">
          <w:rPr>
            <w:rFonts w:eastAsia="Malgun Gothic"/>
            <w:lang w:eastAsia="ko-KR"/>
          </w:rPr>
          <w:t>-recv in the SDP answer, if the answerer supports the parameter.</w:t>
        </w:r>
        <w:r>
          <w:rPr>
            <w:rFonts w:eastAsia="Malgun Gothic"/>
            <w:lang w:eastAsia="ko-KR"/>
          </w:rPr>
          <w:t xml:space="preserve"> If the receiver does not support the parameter for the session, the </w:t>
        </w:r>
        <w:r w:rsidDel="002C308F">
          <w:rPr>
            <w:rFonts w:eastAsia="Malgun Gothic"/>
            <w:lang w:eastAsia="ko-KR"/>
          </w:rPr>
          <w:t>ns-mode</w:t>
        </w:r>
        <w:r>
          <w:rPr>
            <w:rFonts w:eastAsia="Malgun Gothic"/>
            <w:lang w:eastAsia="ko-KR"/>
          </w:rPr>
          <w:t>-init-recv shall be dropped from the SDP answer.</w:t>
        </w:r>
      </w:ins>
    </w:p>
    <w:p w14:paraId="06840EAE" w14:textId="10E45FC6" w:rsidR="00413AF4" w:rsidRPr="00426075" w:rsidRDefault="00413AF4" w:rsidP="00CE6729">
      <w:pPr>
        <w:pStyle w:val="EX"/>
        <w:rPr>
          <w:ins w:id="4193" w:author="Author"/>
          <w:lang w:eastAsia="ja-JP"/>
        </w:rPr>
      </w:pPr>
      <w:ins w:id="4194" w:author="Author">
        <w:r w:rsidDel="002C308F">
          <w:rPr>
            <w:b/>
            <w:lang w:eastAsia="ja-JP"/>
          </w:rPr>
          <w:t>ns-mode</w:t>
        </w:r>
        <w:r>
          <w:rPr>
            <w:b/>
            <w:lang w:eastAsia="ja-JP"/>
          </w:rPr>
          <w:t>-init</w:t>
        </w:r>
        <w:r w:rsidRPr="00D97230">
          <w:rPr>
            <w:b/>
            <w:lang w:eastAsia="ja-JP"/>
          </w:rPr>
          <w:t>-recv</w:t>
        </w:r>
        <w:r w:rsidRPr="00D97230">
          <w:rPr>
            <w:lang w:eastAsia="ja-JP"/>
          </w:rPr>
          <w:t>:</w:t>
        </w:r>
        <w:r w:rsidRPr="00D97230">
          <w:tab/>
          <w:t xml:space="preserve">When </w:t>
        </w:r>
        <w:r w:rsidDel="002C308F">
          <w:t>ns-mode</w:t>
        </w:r>
        <w:r>
          <w:t>-init</w:t>
        </w:r>
        <w:r w:rsidRPr="00D97230">
          <w:t xml:space="preserve">-recv is not offered for a payload type, the answerer may include </w:t>
        </w:r>
        <w:r w:rsidDel="002C308F">
          <w:t>ns-mode</w:t>
        </w:r>
        <w:r>
          <w:t>-init</w:t>
        </w:r>
        <w:r w:rsidRPr="00D97230">
          <w:t xml:space="preserve">-send for the payload type in the SDP answer. </w:t>
        </w:r>
        <w:r w:rsidRPr="00D97230">
          <w:rPr>
            <w:rFonts w:hint="eastAsia"/>
          </w:rPr>
          <w:t>When</w:t>
        </w:r>
        <w:r w:rsidRPr="00D97230">
          <w:t xml:space="preserve"> </w:t>
        </w:r>
        <w:r w:rsidDel="002C308F">
          <w:t>ns-mode</w:t>
        </w:r>
        <w:r>
          <w:t>-init</w:t>
        </w:r>
        <w:r w:rsidRPr="00D97230">
          <w:t xml:space="preserve">-recv is offered for a payload type </w:t>
        </w:r>
        <w:r w:rsidRPr="00D97230">
          <w:rPr>
            <w:rFonts w:hint="eastAsia"/>
          </w:rPr>
          <w:t>and the payload</w:t>
        </w:r>
        <w:r w:rsidRPr="00D97230">
          <w:t xml:space="preserve"> is accepted, the answerer shall include </w:t>
        </w:r>
        <w:r w:rsidDel="002C308F">
          <w:t>ns-mode</w:t>
        </w:r>
        <w:r>
          <w:t>-init</w:t>
        </w:r>
        <w:r w:rsidRPr="00D97230">
          <w:t>-send in the SDP answer</w:t>
        </w:r>
        <w:r>
          <w:t>, if the answerer supports the parameter.</w:t>
        </w:r>
        <w:r w:rsidRPr="00D97230" w:rsidDel="00196A4E">
          <w:t xml:space="preserve"> </w:t>
        </w:r>
        <w:r>
          <w:rPr>
            <w:rFonts w:eastAsia="Malgun Gothic"/>
            <w:lang w:eastAsia="ko-KR"/>
          </w:rPr>
          <w:t xml:space="preserve">If the receiver does not support the parameter for the session, the </w:t>
        </w:r>
        <w:r w:rsidDel="002C308F">
          <w:rPr>
            <w:rFonts w:eastAsia="Malgun Gothic"/>
            <w:lang w:eastAsia="ko-KR"/>
          </w:rPr>
          <w:t>ns-mode</w:t>
        </w:r>
        <w:r>
          <w:rPr>
            <w:rFonts w:eastAsia="Malgun Gothic"/>
            <w:lang w:eastAsia="ko-KR"/>
          </w:rPr>
          <w:t>-init-send shall be dropped from the SDP answer.</w:t>
        </w:r>
        <w:bookmarkEnd w:id="4189"/>
      </w:ins>
    </w:p>
    <w:p w14:paraId="1333D7F8" w14:textId="77777777" w:rsidR="00413AF4" w:rsidRDefault="00413AF4" w:rsidP="0062033B">
      <w:pPr>
        <w:pStyle w:val="EX"/>
        <w:rPr>
          <w:ins w:id="4195" w:author="Author"/>
          <w:lang w:eastAsia="ja-JP"/>
        </w:rPr>
      </w:pPr>
    </w:p>
    <w:p w14:paraId="46F105C2" w14:textId="77777777" w:rsidR="00413AF4" w:rsidRPr="000D326F" w:rsidRDefault="00413AF4" w:rsidP="0062033B">
      <w:pPr>
        <w:pStyle w:val="EX"/>
        <w:rPr>
          <w:lang w:eastAsia="ja-JP"/>
        </w:rPr>
      </w:pPr>
    </w:p>
    <w:p w14:paraId="2776B3F4" w14:textId="77777777" w:rsidR="00413AF4" w:rsidRDefault="00413AF4" w:rsidP="002F2B45">
      <w:pPr>
        <w:pStyle w:val="EX"/>
      </w:pPr>
      <w:r w:rsidRPr="00BC476A">
        <w:rPr>
          <w:b/>
          <w:bCs/>
        </w:rPr>
        <w:t>pi-types</w:t>
      </w:r>
      <w:r w:rsidRPr="00BC476A">
        <w:t>:</w:t>
      </w:r>
      <w:r>
        <w:tab/>
      </w:r>
      <w:r w:rsidRPr="00BC476A">
        <w:t xml:space="preserve">The SDP offer shall list at least one but may list several supported pi types when pi data is enabled in the offer. When one or more of the offered pi types are supported, the SDP answer </w:t>
      </w:r>
      <w:r w:rsidRPr="00BC476A">
        <w:rPr>
          <w:lang w:val="en-US"/>
        </w:rPr>
        <w:t xml:space="preserve">shall be identical to or a subset of the pi types listed in the SDP offer. When the same pi types are defined for the send and the receive directions, pi-types should be used but pi-types-send and pi-types-recv may also be used. </w:t>
      </w:r>
      <w:r w:rsidRPr="00BC476A">
        <w:t xml:space="preserve">For sendonly session, pi-types and pi-types-send can be interchangeably used. For recvonly session, pi-types and pi-types-recv can be interchangeably used. </w:t>
      </w:r>
      <w:ins w:id="4196" w:author="Author">
        <w:r>
          <w:t>The pi types listed in the SDP answer should be supported and applicable for the session.</w:t>
        </w:r>
        <w:r w:rsidRPr="00BC476A">
          <w:t xml:space="preserve"> </w:t>
        </w:r>
      </w:ins>
      <w:r w:rsidRPr="00BC476A">
        <w:t>When none of the offered pi-types is supported, the answerer shall not include pi-types in the SDP answer.</w:t>
      </w:r>
    </w:p>
    <w:p w14:paraId="0FE24E44" w14:textId="77777777" w:rsidR="00413AF4" w:rsidRDefault="00413AF4" w:rsidP="002F2B45">
      <w:pPr>
        <w:pStyle w:val="EX"/>
      </w:pPr>
      <w:r w:rsidRPr="00BC476A">
        <w:rPr>
          <w:b/>
          <w:bCs/>
        </w:rPr>
        <w:t>pi-types-send:</w:t>
      </w:r>
      <w:r>
        <w:tab/>
      </w:r>
      <w:r w:rsidRPr="00BC476A">
        <w:rPr>
          <w:lang w:val="en-US"/>
        </w:rPr>
        <w:t>When pi-types-send is offered in the SDP offer and it is accepted, the answerer shall include pi-types-recv in the SDP answer, and the pi-types-recv shall be identical to or a subset of the pi-types-send parameter in the SDP offer</w:t>
      </w:r>
      <w:r w:rsidRPr="00BC476A">
        <w:t>.</w:t>
      </w:r>
    </w:p>
    <w:p w14:paraId="77E14A23" w14:textId="77777777" w:rsidR="00413AF4" w:rsidRDefault="00413AF4" w:rsidP="002F2B45">
      <w:pPr>
        <w:pStyle w:val="EX"/>
      </w:pPr>
      <w:r w:rsidRPr="00BC476A">
        <w:rPr>
          <w:b/>
          <w:bCs/>
        </w:rPr>
        <w:t>pi-types-recv</w:t>
      </w:r>
      <w:r w:rsidRPr="00BC476A">
        <w:t>:</w:t>
      </w:r>
      <w:r>
        <w:tab/>
      </w:r>
      <w:r w:rsidRPr="00BC476A">
        <w:rPr>
          <w:lang w:val="en-US"/>
        </w:rPr>
        <w:t>When pi-types-recv is offered in the SDP offer and it is accepted, the answerer shall include pi-types-send in the SDP answer, and the pi-types-send shall be identical to or a subset of the pi-types-recv parameter in the SDP offer</w:t>
      </w:r>
      <w:r w:rsidRPr="00BC476A">
        <w:t>.</w:t>
      </w:r>
    </w:p>
    <w:p w14:paraId="18E60CD7" w14:textId="77777777" w:rsidR="00413AF4" w:rsidRDefault="00413AF4" w:rsidP="002F2B45">
      <w:pPr>
        <w:pStyle w:val="EX"/>
      </w:pPr>
      <w:r w:rsidRPr="00BC476A">
        <w:rPr>
          <w:b/>
          <w:bCs/>
        </w:rPr>
        <w:t>pi-br</w:t>
      </w:r>
      <w:r w:rsidRPr="00BC476A">
        <w:t>:</w:t>
      </w:r>
      <w:r>
        <w:tab/>
      </w:r>
      <w:r w:rsidRPr="00BC476A">
        <w:t>When the same bitrate is defined for the send and the receive directions, pi-br should be used but pi-br-send and pi-br-recv may also be used. pi-br can be used even if the session is negotiated to be sendonly, recvonly, or inactive. For sendonly session, pi-br and pi-br-send can be interchangeably used. For recvonly session, pi-br and pi-br-recv can be interchangeably used. When pi-br is not offered in the SDP offer, the answerer shall not include pi-br in the SDP answer. When pi-br is offered in the SDP offer and it is accepted, the answerer shall include pi-br in the SDP answer which shall be identical or lower than pi-br in the SDP offer.</w:t>
      </w:r>
    </w:p>
    <w:p w14:paraId="4C874BC7" w14:textId="77777777" w:rsidR="00413AF4" w:rsidRDefault="00413AF4" w:rsidP="002F2B45">
      <w:pPr>
        <w:pStyle w:val="EX"/>
      </w:pPr>
      <w:r w:rsidRPr="00BC476A">
        <w:rPr>
          <w:b/>
          <w:bCs/>
        </w:rPr>
        <w:t>pi-br-send</w:t>
      </w:r>
      <w:r w:rsidRPr="00BC476A">
        <w:t>:</w:t>
      </w:r>
      <w:r>
        <w:tab/>
      </w:r>
      <w:r w:rsidRPr="00BC476A">
        <w:t>When pi-br-send is offered in the SDP offer and it is accepted, the answerer shall include pi-br-recv in the SDP answer, and the pi-br-recv shall be identical or lower than pi-br-send in the SDP offer.</w:t>
      </w:r>
    </w:p>
    <w:p w14:paraId="7D72E98E" w14:textId="77777777" w:rsidR="00413AF4" w:rsidRDefault="00413AF4" w:rsidP="002F2B45">
      <w:pPr>
        <w:pStyle w:val="EX"/>
        <w:rPr>
          <w:lang w:eastAsia="ja-JP"/>
        </w:rPr>
      </w:pPr>
      <w:r w:rsidRPr="00BC476A">
        <w:rPr>
          <w:b/>
          <w:bCs/>
        </w:rPr>
        <w:t>pi-br-recv</w:t>
      </w:r>
      <w:r w:rsidRPr="00BC476A">
        <w:t>:</w:t>
      </w:r>
      <w:r>
        <w:tab/>
      </w:r>
      <w:r w:rsidRPr="00BC476A">
        <w:t>When pi-br-recv is offered in the SDP offer and it is accepted, the answerer shall include pi-br-send in the SDP answer, and the pi-br-send shall be identical or lower than pi-br-recv in the SDP offer.</w:t>
      </w:r>
    </w:p>
    <w:p w14:paraId="3C76EBBD" w14:textId="77777777" w:rsidR="00413AF4" w:rsidRPr="00D71B00" w:rsidRDefault="00413AF4" w:rsidP="00154EDF">
      <w:pPr>
        <w:pStyle w:val="EX"/>
        <w:rPr>
          <w:ins w:id="4197" w:author="Author"/>
        </w:rPr>
      </w:pPr>
      <w:ins w:id="4198" w:author="Author">
        <w:r w:rsidRPr="00D71B00">
          <w:lastRenderedPageBreak/>
          <w:t>Split rendering related offer-answer considerations</w:t>
        </w:r>
      </w:ins>
    </w:p>
    <w:p w14:paraId="393E94F1" w14:textId="77777777" w:rsidR="00413AF4" w:rsidRPr="00F14B2F" w:rsidRDefault="00413AF4" w:rsidP="00154EDF">
      <w:pPr>
        <w:pStyle w:val="EX"/>
        <w:rPr>
          <w:ins w:id="4199" w:author="Author"/>
          <w:bCs/>
          <w:lang w:val="en-US" w:eastAsia="ko-KR"/>
        </w:rPr>
      </w:pPr>
      <w:ins w:id="4200" w:author="Author">
        <w:r w:rsidRPr="00C82F72">
          <w:rPr>
            <w:rFonts w:hint="eastAsia"/>
            <w:b/>
            <w:lang w:eastAsia="ja-JP"/>
          </w:rPr>
          <w:t>c</w:t>
        </w:r>
        <w:r>
          <w:rPr>
            <w:b/>
            <w:lang w:eastAsia="ja-JP"/>
          </w:rPr>
          <w:t>f</w:t>
        </w:r>
        <w:r w:rsidRPr="00C82F72">
          <w:rPr>
            <w:rFonts w:hint="eastAsia"/>
            <w:b/>
            <w:lang w:val="en-US" w:eastAsia="ko-KR"/>
          </w:rPr>
          <w:t>-recv</w:t>
        </w:r>
        <w:r>
          <w:rPr>
            <w:b/>
            <w:lang w:val="en-US" w:eastAsia="ko-KR"/>
          </w:rPr>
          <w:t>:</w:t>
        </w:r>
        <w:r>
          <w:rPr>
            <w:b/>
            <w:lang w:val="en-US" w:eastAsia="ko-KR"/>
          </w:rPr>
          <w:tab/>
        </w:r>
        <w:r>
          <w:rPr>
            <w:lang w:val="en-US" w:eastAsia="ko-KR"/>
          </w:rPr>
          <w:t>When cf-recv is offered for a payload type (typically by lightweight end device), it</w:t>
        </w:r>
        <w:r w:rsidRPr="004A15E7">
          <w:rPr>
            <w:bCs/>
            <w:lang w:val="en-US" w:eastAsia="ko-KR"/>
          </w:rPr>
          <w:t xml:space="preserve"> </w:t>
        </w:r>
        <w:r>
          <w:rPr>
            <w:bCs/>
            <w:lang w:val="en-US" w:eastAsia="ko-KR"/>
          </w:rPr>
          <w:t xml:space="preserve">must list at least SR as one IVAS Immersive mode coded formats. To accept the offer with split rendering used in the subsequent session, the answer shall contain cf_send with SR as the only IVAS Immersive mode coded format.  </w:t>
        </w:r>
      </w:ins>
    </w:p>
    <w:p w14:paraId="30E4AEE1" w14:textId="77777777" w:rsidR="00413AF4" w:rsidRDefault="00413AF4" w:rsidP="00154EDF">
      <w:pPr>
        <w:pStyle w:val="EX"/>
        <w:rPr>
          <w:ins w:id="4201" w:author="Author"/>
          <w:bCs/>
          <w:lang w:val="en-US" w:eastAsia="ko-KR"/>
        </w:rPr>
      </w:pPr>
      <w:ins w:id="4202" w:author="Author">
        <w:r w:rsidRPr="00C82F72">
          <w:rPr>
            <w:rFonts w:hint="eastAsia"/>
            <w:b/>
            <w:lang w:eastAsia="ja-JP"/>
          </w:rPr>
          <w:t>c</w:t>
        </w:r>
        <w:r>
          <w:rPr>
            <w:b/>
            <w:lang w:eastAsia="ja-JP"/>
          </w:rPr>
          <w:t>f</w:t>
        </w:r>
        <w:r w:rsidRPr="00C82F72">
          <w:rPr>
            <w:rFonts w:hint="eastAsia"/>
            <w:b/>
            <w:lang w:val="en-US" w:eastAsia="ko-KR"/>
          </w:rPr>
          <w:t>-</w:t>
        </w:r>
        <w:r>
          <w:rPr>
            <w:b/>
            <w:lang w:val="en-US" w:eastAsia="ko-KR"/>
          </w:rPr>
          <w:t>send:</w:t>
        </w:r>
        <w:r>
          <w:rPr>
            <w:b/>
            <w:lang w:val="en-US" w:eastAsia="ko-KR"/>
          </w:rPr>
          <w:tab/>
        </w:r>
        <w:r>
          <w:rPr>
            <w:lang w:val="en-US" w:eastAsia="ko-KR"/>
          </w:rPr>
          <w:t>When cf-send is offered for a payload type (typically by a pre-rendering node/device other than lightweight end device), it</w:t>
        </w:r>
        <w:r w:rsidRPr="004A15E7">
          <w:rPr>
            <w:bCs/>
            <w:lang w:val="en-US" w:eastAsia="ko-KR"/>
          </w:rPr>
          <w:t xml:space="preserve"> </w:t>
        </w:r>
        <w:r>
          <w:rPr>
            <w:bCs/>
            <w:lang w:val="en-US" w:eastAsia="ko-KR"/>
          </w:rPr>
          <w:t xml:space="preserve">must list at least SR as one IVAS Immersive mode coded formats. To accept the offer with split rendering used in the subsequent session, the answer shall contain cf_recv with SR as the only IVAS Immersive mode coded format.  </w:t>
        </w:r>
      </w:ins>
    </w:p>
    <w:p w14:paraId="5015B299" w14:textId="77777777" w:rsidR="00413AF4" w:rsidRDefault="00413AF4" w:rsidP="00154EDF">
      <w:pPr>
        <w:pStyle w:val="EX"/>
        <w:rPr>
          <w:ins w:id="4203" w:author="Author"/>
          <w:b/>
          <w:bCs/>
        </w:rPr>
      </w:pPr>
      <w:ins w:id="4204" w:author="Author">
        <w:r w:rsidRPr="0075757F">
          <w:rPr>
            <w:b/>
            <w:bCs/>
          </w:rPr>
          <w:t>sr-dof</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sr-dof</w:t>
        </w:r>
        <w:r>
          <w:t>. In that case and if the SR session is</w:t>
        </w:r>
        <w:r w:rsidRPr="00BC476A">
          <w:t xml:space="preserve"> accepted, the answerer shall in</w:t>
        </w:r>
        <w:r w:rsidRPr="007C3561">
          <w:t>clude sr-dof in the SDP answer, and the sr-dof shall be identical or lower than sr-dof</w:t>
        </w:r>
        <w:r w:rsidRPr="00BC476A">
          <w:t xml:space="preserve"> in the SDP offer.</w:t>
        </w:r>
        <w:r>
          <w:t xml:space="preserve"> If the first value in the answer is reduced to -1, the second value shall not be present. The answerer may add but shall not remove a * suffix unless the value is smaller than 1.</w:t>
        </w:r>
      </w:ins>
    </w:p>
    <w:p w14:paraId="6B716EA5" w14:textId="77777777" w:rsidR="00413AF4" w:rsidRDefault="00413AF4" w:rsidP="00154EDF">
      <w:pPr>
        <w:pStyle w:val="EX"/>
        <w:rPr>
          <w:ins w:id="4205" w:author="Author"/>
        </w:rPr>
      </w:pPr>
      <w:ins w:id="4206" w:author="Author">
        <w:r w:rsidRPr="0075757F">
          <w:rPr>
            <w:b/>
            <w:bCs/>
          </w:rPr>
          <w:t>sr-</w:t>
        </w:r>
        <w:r>
          <w:rPr>
            <w:b/>
            <w:bCs/>
          </w:rPr>
          <w:t>tc</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w:t>
        </w:r>
        <w:r>
          <w:t>tc. If the SR session is</w:t>
        </w:r>
        <w:r w:rsidRPr="00BC476A">
          <w:t xml:space="preserve"> accepted, the answerer shall in</w:t>
        </w:r>
        <w:r w:rsidRPr="007C3561">
          <w:t>clude sr-</w:t>
        </w:r>
        <w:r>
          <w:t>tc</w:t>
        </w:r>
        <w:r w:rsidRPr="007C3561">
          <w:t xml:space="preserve"> in the SDP answer</w:t>
        </w:r>
        <w:r>
          <w:t xml:space="preserve">. Unless the SDP offer was open, </w:t>
        </w:r>
        <w:r w:rsidRPr="007C3561">
          <w:t>the sr-</w:t>
        </w:r>
        <w:r>
          <w:t>tc parameter</w:t>
        </w:r>
        <w:r w:rsidRPr="007C3561">
          <w:t xml:space="preserve"> </w:t>
        </w:r>
        <w:r>
          <w:t xml:space="preserve">in the answer </w:t>
        </w:r>
        <w:r w:rsidRPr="007C3561">
          <w:t xml:space="preserve">shall </w:t>
        </w:r>
        <w:r>
          <w:t>list all the codecs or a subset of codecs that were present in the the offer. If the SDP offer was open, the sr-tc parameter in the answer shall list at least one codec. If a bitrate value was specified in the offer, the same or a lower bitrate value out of the set of available bitrates shall be used in the answer. If not present, the answer may leave that field open or specify a bitrate.</w:t>
        </w:r>
      </w:ins>
    </w:p>
    <w:p w14:paraId="79AEB2B0" w14:textId="77777777" w:rsidR="00413AF4" w:rsidRDefault="00413AF4" w:rsidP="007E1EAA">
      <w:pPr>
        <w:pStyle w:val="EX"/>
        <w:rPr>
          <w:ins w:id="4207" w:author="Author"/>
          <w:b/>
          <w:bCs/>
        </w:rPr>
      </w:pPr>
      <w:ins w:id="4208" w:author="Author">
        <w:r w:rsidRPr="0075757F">
          <w:rPr>
            <w:b/>
            <w:bCs/>
          </w:rPr>
          <w:t>sr-</w:t>
        </w:r>
        <w:r>
          <w:rPr>
            <w:b/>
            <w:bCs/>
          </w:rPr>
          <w:t>tc-fr</w:t>
        </w:r>
        <w:r w:rsidRPr="00BC476A">
          <w:t>:</w:t>
        </w:r>
        <w:r>
          <w:tab/>
        </w:r>
        <w:r>
          <w:rPr>
            <w:lang w:val="en-US" w:eastAsia="ko-KR"/>
          </w:rPr>
          <w:t xml:space="preserve">When cf-recv or cf-send is offered for a payload type with </w:t>
        </w:r>
        <w:r>
          <w:rPr>
            <w:bCs/>
            <w:lang w:val="en-US" w:eastAsia="ko-KR"/>
          </w:rPr>
          <w:t xml:space="preserve">SR listed, the offer </w:t>
        </w:r>
        <w:r>
          <w:t xml:space="preserve">may additionally contain the parameter </w:t>
        </w:r>
        <w:r w:rsidRPr="007C3561">
          <w:t>sr-</w:t>
        </w:r>
        <w:r>
          <w:t>tc-fr. In that case and if the SR session is</w:t>
        </w:r>
        <w:r w:rsidRPr="00BC476A">
          <w:t xml:space="preserve"> accepted, the answerer shall in</w:t>
        </w:r>
        <w:r w:rsidRPr="007C3561">
          <w:t>clude sr-</w:t>
        </w:r>
        <w:r>
          <w:t>tc-fr</w:t>
        </w:r>
        <w:r w:rsidRPr="007C3561">
          <w:t xml:space="preserve"> in the SDP answer, and the sr-</w:t>
        </w:r>
        <w:r>
          <w:t>tc-fr parameter</w:t>
        </w:r>
        <w:r w:rsidRPr="007C3561">
          <w:t xml:space="preserve"> shall be identical</w:t>
        </w:r>
        <w:r>
          <w:t xml:space="preserve"> to the sr-tc-fr in the SDP offer. </w:t>
        </w:r>
      </w:ins>
    </w:p>
    <w:p w14:paraId="3E0A08CB" w14:textId="77777777" w:rsidR="00413AF4" w:rsidRDefault="00413AF4" w:rsidP="007E1EAA">
      <w:pPr>
        <w:pStyle w:val="EX"/>
        <w:rPr>
          <w:ins w:id="4209" w:author="Author"/>
          <w:b/>
          <w:bCs/>
        </w:rPr>
      </w:pPr>
      <w:ins w:id="4210" w:author="Author">
        <w:r w:rsidRPr="0075757F">
          <w:rPr>
            <w:b/>
            <w:bCs/>
          </w:rPr>
          <w:t>sr-</w:t>
        </w:r>
        <w:r>
          <w:rPr>
            <w:b/>
            <w:bCs/>
          </w:rPr>
          <w:t>tc-cp</w:t>
        </w:r>
        <w:r w:rsidRPr="00BC476A">
          <w:t>:</w:t>
        </w:r>
        <w:r>
          <w:tab/>
        </w:r>
        <w:r>
          <w:rPr>
            <w:lang w:val="en-US" w:eastAsia="ko-KR"/>
          </w:rPr>
          <w:t xml:space="preserve">When cf-recv or cf-send is offered for a payload type with </w:t>
        </w:r>
        <w:r>
          <w:rPr>
            <w:bCs/>
            <w:lang w:val="en-US" w:eastAsia="ko-KR"/>
          </w:rPr>
          <w:t xml:space="preserve">SR listed and LC3plus listed in the sr-tc offer then the offer </w:t>
        </w:r>
        <w:r>
          <w:t xml:space="preserve">shall additionally contain the parameter </w:t>
        </w:r>
        <w:r w:rsidRPr="007C3561">
          <w:t>sr-</w:t>
        </w:r>
        <w:r>
          <w:t>tc-cp. If the SR session is</w:t>
        </w:r>
        <w:r w:rsidRPr="00BC476A">
          <w:t xml:space="preserve"> accepted</w:t>
        </w:r>
        <w:r>
          <w:t xml:space="preserve"> with LC3plus listed in the sr-tc answer</w:t>
        </w:r>
        <w:r w:rsidRPr="00BC476A">
          <w:t xml:space="preserve">, the answer shall </w:t>
        </w:r>
        <w:r>
          <w:t xml:space="preserve">additionally </w:t>
        </w:r>
        <w:r w:rsidRPr="00BC476A">
          <w:t>in</w:t>
        </w:r>
        <w:r w:rsidRPr="007C3561">
          <w:t xml:space="preserve">clude </w:t>
        </w:r>
        <w:r>
          <w:t xml:space="preserve">the parameter </w:t>
        </w:r>
        <w:r w:rsidRPr="007C3561">
          <w:t>sr-</w:t>
        </w:r>
        <w:r>
          <w:t xml:space="preserve">tc-cp. Unless the SDP offer was open, </w:t>
        </w:r>
        <w:r w:rsidRPr="007C3561">
          <w:t>the sr-</w:t>
        </w:r>
        <w:r>
          <w:t>tc-cp parameter</w:t>
        </w:r>
        <w:r w:rsidRPr="007C3561">
          <w:t xml:space="preserve"> shall be identical</w:t>
        </w:r>
        <w:r>
          <w:t xml:space="preserve"> to the sr-tc-cp in the SDP offer.</w:t>
        </w:r>
      </w:ins>
    </w:p>
    <w:p w14:paraId="22001B28" w14:textId="77777777" w:rsidR="00413AF4" w:rsidRDefault="00413AF4" w:rsidP="00154EDF">
      <w:pPr>
        <w:pStyle w:val="EX"/>
        <w:rPr>
          <w:ins w:id="4211" w:author="Author"/>
          <w:b/>
          <w:bCs/>
        </w:rPr>
      </w:pPr>
    </w:p>
    <w:p w14:paraId="791E84FA" w14:textId="77777777" w:rsidR="00413AF4" w:rsidRPr="00F14B2F" w:rsidRDefault="00413AF4" w:rsidP="00154EDF">
      <w:pPr>
        <w:pStyle w:val="NO"/>
        <w:rPr>
          <w:ins w:id="4212" w:author="Author"/>
          <w:bCs/>
          <w:lang w:val="en-US" w:eastAsia="ko-KR"/>
        </w:rPr>
      </w:pPr>
      <w:ins w:id="4213" w:author="Author">
        <w:r>
          <w:t xml:space="preserve">NOTE: </w:t>
        </w:r>
        <w:r>
          <w:tab/>
        </w:r>
        <w:r w:rsidRPr="00BC48AF">
          <w:rPr>
            <w:bCs/>
            <w:lang w:eastAsia="ja-JP"/>
          </w:rPr>
          <w:t xml:space="preserve">As </w:t>
        </w:r>
        <w:r>
          <w:rPr>
            <w:bCs/>
            <w:lang w:eastAsia="ja-JP"/>
          </w:rPr>
          <w:t xml:space="preserve">split rendering sessions are typically limited to one direction between two directly connected nodes/end points of an IVAS codec session, only directional parameters </w:t>
        </w:r>
        <w:r>
          <w:rPr>
            <w:lang w:val="en-US" w:eastAsia="ko-KR"/>
          </w:rPr>
          <w:t xml:space="preserve">shall be used to negotiate an IVAS session with split rendering on that connection. When a </w:t>
        </w:r>
        <w:r>
          <w:t>SR session is</w:t>
        </w:r>
        <w:r w:rsidRPr="00BC476A">
          <w:t xml:space="preserve"> accepted, the </w:t>
        </w:r>
        <w:r>
          <w:t xml:space="preserve">SDP </w:t>
        </w:r>
        <w:r w:rsidRPr="00BC476A">
          <w:t xml:space="preserve">answer shall </w:t>
        </w:r>
        <w:r>
          <w:t xml:space="preserve">not contain any other session parameters for the direction towards the lightweight end device than the split rendering related parameters listed above, PI data related parameters and cmr. The other direction (from the lightweight device) remains unconstrained with the only exception that directional parameters shall be used to specify the session on it. </w:t>
        </w:r>
        <w:r>
          <w:rPr>
            <w:lang w:val="en-US" w:eastAsia="ko-KR"/>
          </w:rPr>
          <w:t xml:space="preserve"> </w:t>
        </w:r>
        <w:r>
          <w:rPr>
            <w:bCs/>
            <w:lang w:eastAsia="ja-JP"/>
          </w:rPr>
          <w:t xml:space="preserve"> </w:t>
        </w:r>
      </w:ins>
    </w:p>
    <w:p w14:paraId="22E0548C" w14:textId="77777777" w:rsidR="00413AF4" w:rsidRPr="00154EDF" w:rsidRDefault="00413AF4" w:rsidP="002F2B45">
      <w:pPr>
        <w:pStyle w:val="EX"/>
        <w:rPr>
          <w:ins w:id="4214" w:author="Author"/>
          <w:lang w:val="en-US" w:eastAsia="ja-JP"/>
        </w:rPr>
      </w:pPr>
    </w:p>
    <w:p w14:paraId="13183DBA" w14:textId="77777777" w:rsidR="00413AF4" w:rsidRDefault="00413AF4" w:rsidP="002F2B45">
      <w:pPr>
        <w:rPr>
          <w:ins w:id="4215" w:author="Author"/>
        </w:rPr>
      </w:pPr>
      <w:r>
        <w:t xml:space="preserve">The offer-answer considerations for the remaining EVS parameters are as described in </w:t>
      </w:r>
      <w:r w:rsidRPr="00A05B79">
        <w:t>TS 26.</w:t>
      </w:r>
      <w:r>
        <w:t>445 Annex A.3.3.1</w:t>
      </w:r>
      <w:r w:rsidRPr="00FA44BE">
        <w:t xml:space="preserve"> [3].</w:t>
      </w:r>
    </w:p>
    <w:p w14:paraId="22AB0E92" w14:textId="77777777" w:rsidR="001E3F12" w:rsidRPr="004A3213" w:rsidRDefault="001E3F12" w:rsidP="001E3F12">
      <w:pPr>
        <w:rPr>
          <w:rFonts w:eastAsia="DengXian"/>
        </w:rPr>
      </w:pPr>
    </w:p>
    <w:p w14:paraId="053D9300" w14:textId="77777777" w:rsidR="00907550" w:rsidRPr="00CE4669" w:rsidRDefault="00907550" w:rsidP="00907550">
      <w:pPr>
        <w:pStyle w:val="CRSeparator"/>
      </w:pPr>
      <w:r w:rsidRPr="00CE4669">
        <w:t>==============End of change==============</w:t>
      </w:r>
    </w:p>
    <w:p w14:paraId="68C9CD36" w14:textId="77777777" w:rsidR="001E41F3" w:rsidRDefault="001E41F3">
      <w:pPr>
        <w:rPr>
          <w:noProof/>
        </w:rPr>
      </w:pPr>
    </w:p>
    <w:sectPr w:rsidR="001E41F3" w:rsidSect="000B7FED">
      <w:headerReference w:type="even" r:id="rId16"/>
      <w:headerReference w:type="default" r:id="rId17"/>
      <w:headerReference w:type="first" r:id="rId18"/>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EAC44" w14:textId="77777777" w:rsidR="0092514B" w:rsidRDefault="0092514B">
      <w:r>
        <w:separator/>
      </w:r>
    </w:p>
  </w:endnote>
  <w:endnote w:type="continuationSeparator" w:id="0">
    <w:p w14:paraId="2595DEFA" w14:textId="77777777" w:rsidR="0092514B" w:rsidRDefault="0092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G Times (WN)">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FD799" w14:textId="77777777" w:rsidR="0092514B" w:rsidRDefault="0092514B">
      <w:r>
        <w:separator/>
      </w:r>
    </w:p>
  </w:footnote>
  <w:footnote w:type="continuationSeparator" w:id="0">
    <w:p w14:paraId="5FEFC4FA" w14:textId="77777777" w:rsidR="0092514B" w:rsidRDefault="0092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117A0C"/>
    <w:multiLevelType w:val="hybridMultilevel"/>
    <w:tmpl w:val="8B326F8A"/>
    <w:lvl w:ilvl="0" w:tplc="9C7A7BE6">
      <w:start w:val="2"/>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7657354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Lauros Pajunen">
    <w15:presenceInfo w15:providerId="AD" w15:userId="S::zpajlau@xead.ericsson.com::6755e6da-62a5-44f6-b69e-e1bd6b4068e3"/>
  </w15:person>
  <w15:person w15:author="Bruhn, Stefan">
    <w15:presenceInfo w15:providerId="None" w15:userId="Bruhn, Stefan"/>
  </w15:person>
  <w15:person w15:author="Lauros Pajunen (Nokia)">
    <w15:presenceInfo w15:providerId="AD" w15:userId="S::lauros.pajunen@nokia.com::e8487b7f-3704-4ba3-86e1-ba41076aacbf"/>
  </w15:person>
  <w15:person w15:author="Erik Norvell">
    <w15:presenceInfo w15:providerId="AD" w15:userId="S::erik.norvell@ericsson.com::06324398-c8eb-454c-bc79-d4066e95a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FractionalCharacterWidth/>
  <w:embedSystemFonts/>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15D4E"/>
    <w:rsid w:val="00022E4A"/>
    <w:rsid w:val="00023410"/>
    <w:rsid w:val="00070E09"/>
    <w:rsid w:val="000A6394"/>
    <w:rsid w:val="000B7FED"/>
    <w:rsid w:val="000C038A"/>
    <w:rsid w:val="000C6598"/>
    <w:rsid w:val="000D44B3"/>
    <w:rsid w:val="000E7D80"/>
    <w:rsid w:val="00107451"/>
    <w:rsid w:val="00107B0E"/>
    <w:rsid w:val="00110660"/>
    <w:rsid w:val="00115AA4"/>
    <w:rsid w:val="001270B4"/>
    <w:rsid w:val="00145D43"/>
    <w:rsid w:val="001857CB"/>
    <w:rsid w:val="00192C46"/>
    <w:rsid w:val="001A08B3"/>
    <w:rsid w:val="001A7B60"/>
    <w:rsid w:val="001B52F0"/>
    <w:rsid w:val="001B7A65"/>
    <w:rsid w:val="001C47D2"/>
    <w:rsid w:val="001E3F12"/>
    <w:rsid w:val="001E41F3"/>
    <w:rsid w:val="00204A16"/>
    <w:rsid w:val="0020545B"/>
    <w:rsid w:val="0026004D"/>
    <w:rsid w:val="002640DD"/>
    <w:rsid w:val="00275D12"/>
    <w:rsid w:val="00277A63"/>
    <w:rsid w:val="00284FEB"/>
    <w:rsid w:val="002860C4"/>
    <w:rsid w:val="002B5741"/>
    <w:rsid w:val="002C5C51"/>
    <w:rsid w:val="002E472E"/>
    <w:rsid w:val="002E5590"/>
    <w:rsid w:val="002E6854"/>
    <w:rsid w:val="00305409"/>
    <w:rsid w:val="0033084E"/>
    <w:rsid w:val="00333FFB"/>
    <w:rsid w:val="003554A5"/>
    <w:rsid w:val="003609EF"/>
    <w:rsid w:val="0036231A"/>
    <w:rsid w:val="00374DD4"/>
    <w:rsid w:val="00386332"/>
    <w:rsid w:val="003B6907"/>
    <w:rsid w:val="003C09B5"/>
    <w:rsid w:val="003D7F38"/>
    <w:rsid w:val="003E1A36"/>
    <w:rsid w:val="003E4503"/>
    <w:rsid w:val="003F2074"/>
    <w:rsid w:val="00410371"/>
    <w:rsid w:val="00413AF4"/>
    <w:rsid w:val="004242F1"/>
    <w:rsid w:val="00424A89"/>
    <w:rsid w:val="004337EA"/>
    <w:rsid w:val="00455609"/>
    <w:rsid w:val="00475A72"/>
    <w:rsid w:val="00497C31"/>
    <w:rsid w:val="004B75B7"/>
    <w:rsid w:val="004D5E28"/>
    <w:rsid w:val="0050622E"/>
    <w:rsid w:val="005141D9"/>
    <w:rsid w:val="0051580D"/>
    <w:rsid w:val="00547111"/>
    <w:rsid w:val="00547B5D"/>
    <w:rsid w:val="0059129B"/>
    <w:rsid w:val="00592D74"/>
    <w:rsid w:val="005B4176"/>
    <w:rsid w:val="005E001C"/>
    <w:rsid w:val="005E022F"/>
    <w:rsid w:val="005E2C44"/>
    <w:rsid w:val="0060616B"/>
    <w:rsid w:val="00621188"/>
    <w:rsid w:val="006257ED"/>
    <w:rsid w:val="00653DE4"/>
    <w:rsid w:val="00661C9C"/>
    <w:rsid w:val="00665C47"/>
    <w:rsid w:val="00695808"/>
    <w:rsid w:val="006B46FB"/>
    <w:rsid w:val="006C0BC6"/>
    <w:rsid w:val="006E21FB"/>
    <w:rsid w:val="00711A7E"/>
    <w:rsid w:val="0076767C"/>
    <w:rsid w:val="00792342"/>
    <w:rsid w:val="007977A8"/>
    <w:rsid w:val="007B1ECF"/>
    <w:rsid w:val="007B512A"/>
    <w:rsid w:val="007C2097"/>
    <w:rsid w:val="007D6A07"/>
    <w:rsid w:val="007F7259"/>
    <w:rsid w:val="008040A8"/>
    <w:rsid w:val="008279FA"/>
    <w:rsid w:val="008559BB"/>
    <w:rsid w:val="008626E7"/>
    <w:rsid w:val="00870EE7"/>
    <w:rsid w:val="008863B9"/>
    <w:rsid w:val="0088692D"/>
    <w:rsid w:val="008A45A6"/>
    <w:rsid w:val="008B1BD9"/>
    <w:rsid w:val="008C4EE9"/>
    <w:rsid w:val="008D3CCC"/>
    <w:rsid w:val="008F3789"/>
    <w:rsid w:val="008F686C"/>
    <w:rsid w:val="00907550"/>
    <w:rsid w:val="009148DE"/>
    <w:rsid w:val="0092514B"/>
    <w:rsid w:val="00926D47"/>
    <w:rsid w:val="00941E30"/>
    <w:rsid w:val="009531B0"/>
    <w:rsid w:val="009741B3"/>
    <w:rsid w:val="009777D9"/>
    <w:rsid w:val="00991B88"/>
    <w:rsid w:val="009971F9"/>
    <w:rsid w:val="009A5753"/>
    <w:rsid w:val="009A579D"/>
    <w:rsid w:val="009B4595"/>
    <w:rsid w:val="009E3297"/>
    <w:rsid w:val="009F734F"/>
    <w:rsid w:val="00A246B6"/>
    <w:rsid w:val="00A2792B"/>
    <w:rsid w:val="00A47BAE"/>
    <w:rsid w:val="00A47E70"/>
    <w:rsid w:val="00A50CF0"/>
    <w:rsid w:val="00A51C1D"/>
    <w:rsid w:val="00A56C3F"/>
    <w:rsid w:val="00A7671C"/>
    <w:rsid w:val="00A91767"/>
    <w:rsid w:val="00A9762F"/>
    <w:rsid w:val="00AA2CBC"/>
    <w:rsid w:val="00AC5820"/>
    <w:rsid w:val="00AD1CD8"/>
    <w:rsid w:val="00B258BB"/>
    <w:rsid w:val="00B26A00"/>
    <w:rsid w:val="00B67B97"/>
    <w:rsid w:val="00B968C8"/>
    <w:rsid w:val="00BA3EC5"/>
    <w:rsid w:val="00BA51D9"/>
    <w:rsid w:val="00BB5DFC"/>
    <w:rsid w:val="00BC6EBA"/>
    <w:rsid w:val="00BD279D"/>
    <w:rsid w:val="00BD6BB8"/>
    <w:rsid w:val="00C357A2"/>
    <w:rsid w:val="00C66BA2"/>
    <w:rsid w:val="00C826BB"/>
    <w:rsid w:val="00C834A8"/>
    <w:rsid w:val="00C870F6"/>
    <w:rsid w:val="00C907B5"/>
    <w:rsid w:val="00C95985"/>
    <w:rsid w:val="00CC5026"/>
    <w:rsid w:val="00CC5A83"/>
    <w:rsid w:val="00CC68D0"/>
    <w:rsid w:val="00CF28C8"/>
    <w:rsid w:val="00D03F9A"/>
    <w:rsid w:val="00D06D51"/>
    <w:rsid w:val="00D24991"/>
    <w:rsid w:val="00D25991"/>
    <w:rsid w:val="00D339F8"/>
    <w:rsid w:val="00D50255"/>
    <w:rsid w:val="00D66520"/>
    <w:rsid w:val="00D77E50"/>
    <w:rsid w:val="00D84AE9"/>
    <w:rsid w:val="00D9124E"/>
    <w:rsid w:val="00D962A7"/>
    <w:rsid w:val="00DC37C3"/>
    <w:rsid w:val="00DC6094"/>
    <w:rsid w:val="00DE34CF"/>
    <w:rsid w:val="00E13F3D"/>
    <w:rsid w:val="00E34898"/>
    <w:rsid w:val="00E7195F"/>
    <w:rsid w:val="00E76306"/>
    <w:rsid w:val="00E76D5D"/>
    <w:rsid w:val="00E9193E"/>
    <w:rsid w:val="00EB09B7"/>
    <w:rsid w:val="00EC61CA"/>
    <w:rsid w:val="00EE7D7C"/>
    <w:rsid w:val="00EF6625"/>
    <w:rsid w:val="00F00B3C"/>
    <w:rsid w:val="00F04489"/>
    <w:rsid w:val="00F25D98"/>
    <w:rsid w:val="00F300FB"/>
    <w:rsid w:val="00F34D65"/>
    <w:rsid w:val="00F370D2"/>
    <w:rsid w:val="00F551F1"/>
    <w:rsid w:val="00F667EE"/>
    <w:rsid w:val="00FA2DC2"/>
    <w:rsid w:val="00FB6386"/>
    <w:rsid w:val="00FC5CAB"/>
    <w:rsid w:val="00FC7F4D"/>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Heading1">
    <w:name w:val="heading 1"/>
    <w:next w:val="Normal"/>
    <w:link w:val="Heading1Char"/>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Heading2">
    <w:name w:val="heading 2"/>
    <w:basedOn w:val="Heading1"/>
    <w:next w:val="Normal"/>
    <w:link w:val="Heading2Char"/>
    <w:qFormat/>
    <w:rsid w:val="00386332"/>
    <w:pPr>
      <w:pBdr>
        <w:top w:val="none" w:sz="0" w:space="0" w:color="auto"/>
      </w:pBdr>
      <w:spacing w:before="180"/>
      <w:outlineLvl w:val="1"/>
    </w:pPr>
    <w:rPr>
      <w:sz w:val="32"/>
    </w:rPr>
  </w:style>
  <w:style w:type="paragraph" w:styleId="Heading3">
    <w:name w:val="heading 3"/>
    <w:aliases w:val="Alt+3,Alt+31,Alt+32,Alt+33,Alt+311,Alt+321,Alt+34,Alt+35,Alt+36,Alt+37,Alt+38,Alt+39,Alt+310,Alt+312,Alt+322,Alt+313,Alt+314"/>
    <w:basedOn w:val="Heading2"/>
    <w:next w:val="Normal"/>
    <w:link w:val="Heading3Char"/>
    <w:qFormat/>
    <w:rsid w:val="00386332"/>
    <w:pPr>
      <w:spacing w:before="120"/>
      <w:outlineLvl w:val="2"/>
    </w:pPr>
    <w:rPr>
      <w:sz w:val="28"/>
    </w:rPr>
  </w:style>
  <w:style w:type="paragraph" w:styleId="Heading4">
    <w:name w:val="heading 4"/>
    <w:basedOn w:val="Heading3"/>
    <w:next w:val="Normal"/>
    <w:link w:val="Heading4Char"/>
    <w:qFormat/>
    <w:rsid w:val="00386332"/>
    <w:pPr>
      <w:ind w:left="1418" w:hanging="1418"/>
      <w:outlineLvl w:val="3"/>
    </w:pPr>
    <w:rPr>
      <w:sz w:val="24"/>
    </w:rPr>
  </w:style>
  <w:style w:type="paragraph" w:styleId="Heading5">
    <w:name w:val="heading 5"/>
    <w:basedOn w:val="Heading4"/>
    <w:next w:val="Normal"/>
    <w:link w:val="Heading5Char"/>
    <w:qFormat/>
    <w:rsid w:val="00386332"/>
    <w:pPr>
      <w:ind w:left="1701" w:hanging="1701"/>
      <w:outlineLvl w:val="4"/>
    </w:pPr>
    <w:rPr>
      <w:sz w:val="22"/>
    </w:rPr>
  </w:style>
  <w:style w:type="paragraph" w:styleId="Heading6">
    <w:name w:val="heading 6"/>
    <w:basedOn w:val="H6"/>
    <w:next w:val="Normal"/>
    <w:qFormat/>
    <w:rsid w:val="00386332"/>
    <w:pPr>
      <w:outlineLvl w:val="5"/>
    </w:pPr>
  </w:style>
  <w:style w:type="paragraph" w:styleId="Heading7">
    <w:name w:val="heading 7"/>
    <w:basedOn w:val="H6"/>
    <w:next w:val="Normal"/>
    <w:qFormat/>
    <w:rsid w:val="00386332"/>
    <w:pPr>
      <w:outlineLvl w:val="6"/>
    </w:pPr>
  </w:style>
  <w:style w:type="paragraph" w:styleId="Heading8">
    <w:name w:val="heading 8"/>
    <w:basedOn w:val="Heading1"/>
    <w:next w:val="Normal"/>
    <w:link w:val="Heading8Char"/>
    <w:qFormat/>
    <w:rsid w:val="00386332"/>
    <w:pPr>
      <w:ind w:left="0" w:firstLine="0"/>
      <w:outlineLvl w:val="7"/>
    </w:pPr>
  </w:style>
  <w:style w:type="paragraph" w:styleId="Heading9">
    <w:name w:val="heading 9"/>
    <w:basedOn w:val="Heading8"/>
    <w:next w:val="Normal"/>
    <w:qFormat/>
    <w:rsid w:val="0038633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386332"/>
    <w:pPr>
      <w:spacing w:before="180"/>
      <w:ind w:left="2693" w:hanging="2693"/>
    </w:pPr>
    <w:rPr>
      <w:b/>
    </w:rPr>
  </w:style>
  <w:style w:type="paragraph" w:styleId="TOC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TOC5">
    <w:name w:val="toc 5"/>
    <w:basedOn w:val="TOC4"/>
    <w:semiHidden/>
    <w:rsid w:val="00386332"/>
    <w:pPr>
      <w:ind w:left="1701" w:hanging="1701"/>
    </w:pPr>
  </w:style>
  <w:style w:type="paragraph" w:styleId="TOC4">
    <w:name w:val="toc 4"/>
    <w:basedOn w:val="TOC3"/>
    <w:semiHidden/>
    <w:rsid w:val="00386332"/>
    <w:pPr>
      <w:ind w:left="1418" w:hanging="1418"/>
    </w:pPr>
  </w:style>
  <w:style w:type="paragraph" w:styleId="TOC3">
    <w:name w:val="toc 3"/>
    <w:basedOn w:val="TOC2"/>
    <w:semiHidden/>
    <w:rsid w:val="00386332"/>
    <w:pPr>
      <w:ind w:left="1134" w:hanging="1134"/>
    </w:pPr>
  </w:style>
  <w:style w:type="paragraph" w:styleId="TOC2">
    <w:name w:val="toc 2"/>
    <w:basedOn w:val="TOC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Normal"/>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Heading1"/>
    <w:next w:val="Normal"/>
    <w:rsid w:val="00386332"/>
    <w:pPr>
      <w:outlineLvl w:val="9"/>
    </w:pPr>
  </w:style>
  <w:style w:type="paragraph" w:styleId="ListNumber2">
    <w:name w:val="List Number 2"/>
    <w:basedOn w:val="ListNumber"/>
    <w:rsid w:val="00386332"/>
    <w:pPr>
      <w:ind w:left="851"/>
    </w:pPr>
  </w:style>
  <w:style w:type="paragraph" w:styleId="Header">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ootnoteReference">
    <w:name w:val="footnote reference"/>
    <w:basedOn w:val="DefaultParagraphFont"/>
    <w:semiHidden/>
    <w:rsid w:val="00386332"/>
    <w:rPr>
      <w:b/>
      <w:position w:val="6"/>
      <w:sz w:val="16"/>
    </w:rPr>
  </w:style>
  <w:style w:type="paragraph" w:styleId="FootnoteText">
    <w:name w:val="footnote text"/>
    <w:basedOn w:val="Normal"/>
    <w:semiHidden/>
    <w:rsid w:val="00386332"/>
    <w:pPr>
      <w:keepLines/>
      <w:spacing w:after="0"/>
      <w:ind w:left="454" w:hanging="454"/>
    </w:pPr>
    <w:rPr>
      <w:sz w:val="16"/>
    </w:rPr>
  </w:style>
  <w:style w:type="paragraph" w:customStyle="1" w:styleId="TAH">
    <w:name w:val="TAH"/>
    <w:basedOn w:val="TAC"/>
    <w:link w:val="TAHCar"/>
    <w:qFormat/>
    <w:rsid w:val="00386332"/>
    <w:rPr>
      <w:b/>
    </w:rPr>
  </w:style>
  <w:style w:type="paragraph" w:customStyle="1" w:styleId="TAC">
    <w:name w:val="TAC"/>
    <w:basedOn w:val="TAL"/>
    <w:qFormat/>
    <w:rsid w:val="00386332"/>
    <w:pPr>
      <w:jc w:val="center"/>
    </w:pPr>
  </w:style>
  <w:style w:type="paragraph" w:customStyle="1" w:styleId="TF">
    <w:name w:val="TF"/>
    <w:basedOn w:val="TH"/>
    <w:qFormat/>
    <w:rsid w:val="00386332"/>
    <w:pPr>
      <w:keepNext w:val="0"/>
      <w:spacing w:before="0" w:after="240"/>
    </w:pPr>
  </w:style>
  <w:style w:type="paragraph" w:customStyle="1" w:styleId="NO">
    <w:name w:val="NO"/>
    <w:basedOn w:val="Normal"/>
    <w:link w:val="NOChar"/>
    <w:qFormat/>
    <w:rsid w:val="00386332"/>
    <w:pPr>
      <w:keepLines/>
      <w:ind w:left="1135" w:hanging="851"/>
    </w:pPr>
  </w:style>
  <w:style w:type="paragraph" w:styleId="TOC9">
    <w:name w:val="toc 9"/>
    <w:basedOn w:val="TOC8"/>
    <w:semiHidden/>
    <w:rsid w:val="00386332"/>
    <w:pPr>
      <w:ind w:left="1418" w:hanging="1418"/>
    </w:pPr>
  </w:style>
  <w:style w:type="paragraph" w:customStyle="1" w:styleId="EX">
    <w:name w:val="EX"/>
    <w:basedOn w:val="Normal"/>
    <w:rsid w:val="00386332"/>
    <w:pPr>
      <w:keepLines/>
      <w:ind w:left="1702" w:hanging="1418"/>
    </w:pPr>
  </w:style>
  <w:style w:type="paragraph" w:customStyle="1" w:styleId="FP">
    <w:name w:val="FP"/>
    <w:basedOn w:val="Normal"/>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rsid w:val="00386332"/>
    <w:pPr>
      <w:spacing w:after="0"/>
    </w:pPr>
  </w:style>
  <w:style w:type="paragraph" w:styleId="TOC6">
    <w:name w:val="toc 6"/>
    <w:basedOn w:val="TOC5"/>
    <w:next w:val="Normal"/>
    <w:semiHidden/>
    <w:rsid w:val="00386332"/>
    <w:pPr>
      <w:ind w:left="1985" w:hanging="1985"/>
    </w:pPr>
  </w:style>
  <w:style w:type="paragraph" w:styleId="TOC7">
    <w:name w:val="toc 7"/>
    <w:basedOn w:val="TOC6"/>
    <w:next w:val="Normal"/>
    <w:semiHidden/>
    <w:rsid w:val="00386332"/>
    <w:pPr>
      <w:ind w:left="2268" w:hanging="2268"/>
    </w:pPr>
  </w:style>
  <w:style w:type="paragraph" w:styleId="ListBullet2">
    <w:name w:val="List Bullet 2"/>
    <w:basedOn w:val="ListBullet"/>
    <w:rsid w:val="00386332"/>
    <w:pPr>
      <w:ind w:left="851"/>
    </w:pPr>
  </w:style>
  <w:style w:type="paragraph" w:styleId="ListBullet3">
    <w:name w:val="List Bullet 3"/>
    <w:basedOn w:val="ListBullet2"/>
    <w:rsid w:val="00386332"/>
    <w:pPr>
      <w:ind w:left="1135"/>
    </w:pPr>
  </w:style>
  <w:style w:type="paragraph" w:styleId="ListNumber">
    <w:name w:val="List Number"/>
    <w:basedOn w:val="List"/>
    <w:rsid w:val="00386332"/>
  </w:style>
  <w:style w:type="paragraph" w:customStyle="1" w:styleId="EQ">
    <w:name w:val="EQ"/>
    <w:basedOn w:val="Normal"/>
    <w:next w:val="Normal"/>
    <w:rsid w:val="00386332"/>
    <w:pPr>
      <w:keepLines/>
      <w:tabs>
        <w:tab w:val="center" w:pos="4536"/>
        <w:tab w:val="right" w:pos="9072"/>
      </w:tabs>
    </w:pPr>
    <w:rPr>
      <w:noProof/>
    </w:rPr>
  </w:style>
  <w:style w:type="paragraph" w:customStyle="1" w:styleId="TH">
    <w:name w:val="TH"/>
    <w:basedOn w:val="Normal"/>
    <w:link w:val="THChar"/>
    <w:qFormat/>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Heading5"/>
    <w:next w:val="Normal"/>
    <w:link w:val="H6Char"/>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Normal"/>
    <w:link w:val="TALCar"/>
    <w:qFormat/>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2">
    <w:name w:val="List 2"/>
    <w:basedOn w:val="List"/>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3">
    <w:name w:val="List 3"/>
    <w:basedOn w:val="List2"/>
    <w:rsid w:val="00386332"/>
    <w:pPr>
      <w:ind w:left="1135"/>
    </w:pPr>
  </w:style>
  <w:style w:type="paragraph" w:styleId="List4">
    <w:name w:val="List 4"/>
    <w:basedOn w:val="List3"/>
    <w:rsid w:val="00386332"/>
    <w:pPr>
      <w:ind w:left="1418"/>
    </w:pPr>
  </w:style>
  <w:style w:type="paragraph" w:styleId="List5">
    <w:name w:val="List 5"/>
    <w:basedOn w:val="List4"/>
    <w:rsid w:val="00386332"/>
    <w:pPr>
      <w:ind w:left="1702"/>
    </w:pPr>
  </w:style>
  <w:style w:type="paragraph" w:customStyle="1" w:styleId="EditorsNote">
    <w:name w:val="Editor's Note"/>
    <w:basedOn w:val="NO"/>
    <w:rsid w:val="00386332"/>
    <w:rPr>
      <w:color w:val="FF0000"/>
    </w:rPr>
  </w:style>
  <w:style w:type="paragraph" w:styleId="List">
    <w:name w:val="List"/>
    <w:basedOn w:val="Normal"/>
    <w:rsid w:val="00386332"/>
    <w:pPr>
      <w:ind w:left="568" w:hanging="284"/>
    </w:pPr>
  </w:style>
  <w:style w:type="paragraph" w:styleId="ListBullet">
    <w:name w:val="List Bullet"/>
    <w:basedOn w:val="List"/>
    <w:rsid w:val="00386332"/>
  </w:style>
  <w:style w:type="paragraph" w:styleId="ListBullet4">
    <w:name w:val="List Bullet 4"/>
    <w:basedOn w:val="ListBullet3"/>
    <w:rsid w:val="00386332"/>
    <w:pPr>
      <w:ind w:left="1418"/>
    </w:pPr>
  </w:style>
  <w:style w:type="paragraph" w:styleId="ListBullet5">
    <w:name w:val="List Bullet 5"/>
    <w:basedOn w:val="ListBullet4"/>
    <w:rsid w:val="00386332"/>
    <w:pPr>
      <w:ind w:left="1702"/>
    </w:pPr>
  </w:style>
  <w:style w:type="paragraph" w:customStyle="1" w:styleId="B1">
    <w:name w:val="B1"/>
    <w:basedOn w:val="List"/>
    <w:link w:val="B1Char"/>
    <w:qFormat/>
    <w:rsid w:val="00386332"/>
  </w:style>
  <w:style w:type="paragraph" w:customStyle="1" w:styleId="B2">
    <w:name w:val="B2"/>
    <w:basedOn w:val="List2"/>
    <w:rsid w:val="00386332"/>
  </w:style>
  <w:style w:type="paragraph" w:customStyle="1" w:styleId="B3">
    <w:name w:val="B3"/>
    <w:basedOn w:val="List3"/>
    <w:rsid w:val="00386332"/>
  </w:style>
  <w:style w:type="paragraph" w:customStyle="1" w:styleId="B4">
    <w:name w:val="B4"/>
    <w:basedOn w:val="List4"/>
    <w:rsid w:val="00386332"/>
  </w:style>
  <w:style w:type="paragraph" w:customStyle="1" w:styleId="B5">
    <w:name w:val="B5"/>
    <w:basedOn w:val="List5"/>
    <w:rsid w:val="00386332"/>
  </w:style>
  <w:style w:type="paragraph" w:styleId="Footer">
    <w:name w:val="footer"/>
    <w:basedOn w:val="Header"/>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uiPriority w:val="99"/>
    <w:rsid w:val="000B7FED"/>
    <w:rPr>
      <w:sz w:val="16"/>
    </w:rPr>
  </w:style>
  <w:style w:type="paragraph" w:styleId="CommentText">
    <w:name w:val="annotation text"/>
    <w:basedOn w:val="Normal"/>
    <w:link w:val="CommentTextChar"/>
    <w:uiPriority w:val="99"/>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907550"/>
    <w:pPr>
      <w:jc w:val="center"/>
    </w:pPr>
    <w:rPr>
      <w:color w:val="0000FF"/>
      <w:sz w:val="36"/>
      <w:szCs w:val="36"/>
    </w:rPr>
  </w:style>
  <w:style w:type="character" w:customStyle="1" w:styleId="CRSeparatorChar">
    <w:name w:val="CR_Separator Char"/>
    <w:basedOn w:val="DefaultParagraphFont"/>
    <w:link w:val="CRSeparator"/>
    <w:rsid w:val="00907550"/>
    <w:rPr>
      <w:rFonts w:ascii="Times New Roman" w:hAnsi="Times New Roman"/>
      <w:color w:val="0000FF"/>
      <w:sz w:val="36"/>
      <w:szCs w:val="36"/>
      <w:lang w:val="en-GB" w:eastAsia="en-US"/>
    </w:rPr>
  </w:style>
  <w:style w:type="paragraph" w:customStyle="1" w:styleId="paragraph">
    <w:name w:val="paragraph"/>
    <w:basedOn w:val="Normal"/>
    <w:rsid w:val="003E4503"/>
    <w:pPr>
      <w:overflowPunct/>
      <w:autoSpaceDE/>
      <w:autoSpaceDN/>
      <w:adjustRightInd/>
      <w:spacing w:before="100" w:beforeAutospacing="1" w:after="100" w:afterAutospacing="1"/>
      <w:textAlignment w:val="auto"/>
    </w:pPr>
    <w:rPr>
      <w:sz w:val="24"/>
      <w:szCs w:val="24"/>
    </w:rPr>
  </w:style>
  <w:style w:type="character" w:customStyle="1" w:styleId="normaltextrun">
    <w:name w:val="normaltextrun"/>
    <w:basedOn w:val="DefaultParagraphFont"/>
    <w:rsid w:val="003E4503"/>
  </w:style>
  <w:style w:type="character" w:customStyle="1" w:styleId="eop">
    <w:name w:val="eop"/>
    <w:basedOn w:val="DefaultParagraphFont"/>
    <w:rsid w:val="003E4503"/>
  </w:style>
  <w:style w:type="character" w:customStyle="1" w:styleId="THChar">
    <w:name w:val="TH Char"/>
    <w:link w:val="TH"/>
    <w:qFormat/>
    <w:rsid w:val="00413AF4"/>
    <w:rPr>
      <w:rFonts w:ascii="Arial" w:hAnsi="Arial"/>
      <w:b/>
      <w:lang w:val="en-GB" w:eastAsia="en-GB"/>
    </w:rPr>
  </w:style>
  <w:style w:type="paragraph" w:styleId="BodyText">
    <w:name w:val="Body Text"/>
    <w:basedOn w:val="Normal"/>
    <w:link w:val="BodyTextChar"/>
    <w:rsid w:val="00413AF4"/>
    <w:pPr>
      <w:overflowPunct/>
      <w:autoSpaceDE/>
      <w:autoSpaceDN/>
      <w:adjustRightInd/>
      <w:spacing w:after="120"/>
      <w:textAlignment w:val="auto"/>
    </w:pPr>
    <w:rPr>
      <w:lang w:eastAsia="en-US"/>
    </w:rPr>
  </w:style>
  <w:style w:type="character" w:customStyle="1" w:styleId="BodyTextChar">
    <w:name w:val="Body Text Char"/>
    <w:basedOn w:val="DefaultParagraphFont"/>
    <w:link w:val="BodyText"/>
    <w:rsid w:val="00413AF4"/>
    <w:rPr>
      <w:rFonts w:ascii="Times New Roman" w:hAnsi="Times New Roman"/>
      <w:lang w:val="en-GB" w:eastAsia="en-US"/>
    </w:rPr>
  </w:style>
  <w:style w:type="character" w:customStyle="1" w:styleId="CommentTextChar">
    <w:name w:val="Comment Text Char"/>
    <w:basedOn w:val="DefaultParagraphFont"/>
    <w:link w:val="CommentText"/>
    <w:uiPriority w:val="99"/>
    <w:rsid w:val="00413AF4"/>
    <w:rPr>
      <w:rFonts w:ascii="Times New Roman" w:hAnsi="Times New Roman"/>
      <w:lang w:val="en-GB" w:eastAsia="en-GB"/>
    </w:rPr>
  </w:style>
  <w:style w:type="character" w:customStyle="1" w:styleId="H6Char">
    <w:name w:val="H6 Char"/>
    <w:basedOn w:val="DefaultParagraphFont"/>
    <w:link w:val="H6"/>
    <w:rsid w:val="00413AF4"/>
    <w:rPr>
      <w:rFonts w:ascii="Arial" w:hAnsi="Arial"/>
      <w:lang w:val="en-GB" w:eastAsia="en-GB"/>
    </w:rPr>
  </w:style>
  <w:style w:type="character" w:customStyle="1" w:styleId="VerbatimChar">
    <w:name w:val="Verbatim Char"/>
    <w:basedOn w:val="DefaultParagraphFont"/>
    <w:link w:val="SourceCode"/>
    <w:rsid w:val="00413AF4"/>
    <w:rPr>
      <w:rFonts w:ascii="Consolas" w:hAnsi="Consolas"/>
      <w:sz w:val="21"/>
      <w:szCs w:val="21"/>
    </w:rPr>
  </w:style>
  <w:style w:type="paragraph" w:customStyle="1" w:styleId="SourceCode">
    <w:name w:val="Source Code"/>
    <w:basedOn w:val="Normal"/>
    <w:link w:val="VerbatimChar"/>
    <w:rsid w:val="00413AF4"/>
    <w:pPr>
      <w:wordWrap w:val="0"/>
      <w:overflowPunct/>
      <w:autoSpaceDE/>
      <w:autoSpaceDN/>
      <w:adjustRightInd/>
      <w:textAlignment w:val="auto"/>
    </w:pPr>
    <w:rPr>
      <w:rFonts w:ascii="Consolas" w:hAnsi="Consolas"/>
      <w:sz w:val="21"/>
      <w:szCs w:val="21"/>
      <w:lang w:val="fr-FR" w:eastAsia="fr-FR"/>
    </w:rPr>
  </w:style>
  <w:style w:type="character" w:customStyle="1" w:styleId="NOChar">
    <w:name w:val="NO Char"/>
    <w:link w:val="NO"/>
    <w:rsid w:val="00413AF4"/>
    <w:rPr>
      <w:rFonts w:ascii="Times New Roman" w:hAnsi="Times New Roman"/>
      <w:lang w:val="en-GB" w:eastAsia="en-GB"/>
    </w:rPr>
  </w:style>
  <w:style w:type="character" w:customStyle="1" w:styleId="Heading5Char">
    <w:name w:val="Heading 5 Char"/>
    <w:basedOn w:val="DefaultParagraphFont"/>
    <w:link w:val="Heading5"/>
    <w:rsid w:val="00413AF4"/>
    <w:rPr>
      <w:rFonts w:ascii="Arial" w:hAnsi="Arial"/>
      <w:sz w:val="22"/>
      <w:lang w:val="en-GB" w:eastAsia="en-GB"/>
    </w:rPr>
  </w:style>
  <w:style w:type="table" w:styleId="TableGrid">
    <w:name w:val="Table Grid"/>
    <w:basedOn w:val="TableNormal"/>
    <w:rsid w:val="00413AF4"/>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13AF4"/>
    <w:rPr>
      <w:rFonts w:ascii="Arial" w:hAnsi="Arial"/>
      <w:sz w:val="32"/>
      <w:lang w:val="en-GB" w:eastAsia="en-GB"/>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
    <w:basedOn w:val="DefaultParagraphFont"/>
    <w:link w:val="Heading3"/>
    <w:rsid w:val="00413AF4"/>
    <w:rPr>
      <w:rFonts w:ascii="Arial" w:hAnsi="Arial"/>
      <w:sz w:val="28"/>
      <w:lang w:val="en-GB" w:eastAsia="en-GB"/>
    </w:rPr>
  </w:style>
  <w:style w:type="character" w:customStyle="1" w:styleId="Heading1Char">
    <w:name w:val="Heading 1 Char"/>
    <w:basedOn w:val="DefaultParagraphFont"/>
    <w:link w:val="Heading1"/>
    <w:rsid w:val="00413AF4"/>
    <w:rPr>
      <w:rFonts w:ascii="Arial" w:hAnsi="Arial"/>
      <w:sz w:val="36"/>
      <w:lang w:val="en-GB" w:eastAsia="en-GB"/>
    </w:rPr>
  </w:style>
  <w:style w:type="character" w:customStyle="1" w:styleId="Heading4Char">
    <w:name w:val="Heading 4 Char"/>
    <w:basedOn w:val="Heading3Char"/>
    <w:link w:val="Heading4"/>
    <w:rsid w:val="00413AF4"/>
    <w:rPr>
      <w:rFonts w:ascii="Arial" w:hAnsi="Arial"/>
      <w:sz w:val="24"/>
      <w:lang w:val="en-GB" w:eastAsia="en-GB"/>
    </w:rPr>
  </w:style>
  <w:style w:type="character" w:customStyle="1" w:styleId="TAHCar">
    <w:name w:val="TAH Car"/>
    <w:link w:val="TAH"/>
    <w:rsid w:val="00413AF4"/>
    <w:rPr>
      <w:rFonts w:ascii="Arial" w:hAnsi="Arial"/>
      <w:b/>
      <w:sz w:val="18"/>
      <w:lang w:val="en-GB" w:eastAsia="en-GB"/>
    </w:rPr>
  </w:style>
  <w:style w:type="character" w:customStyle="1" w:styleId="Heading8Char">
    <w:name w:val="Heading 8 Char"/>
    <w:basedOn w:val="DefaultParagraphFont"/>
    <w:link w:val="Heading8"/>
    <w:rsid w:val="00413AF4"/>
    <w:rPr>
      <w:rFonts w:ascii="Arial" w:hAnsi="Arial"/>
      <w:sz w:val="36"/>
      <w:lang w:val="en-GB" w:eastAsia="en-GB"/>
    </w:rPr>
  </w:style>
  <w:style w:type="character" w:customStyle="1" w:styleId="TALCar">
    <w:name w:val="TAL Car"/>
    <w:link w:val="TAL"/>
    <w:rsid w:val="00413AF4"/>
    <w:rPr>
      <w:rFonts w:ascii="Arial" w:hAnsi="Arial"/>
      <w:sz w:val="18"/>
      <w:lang w:val="en-GB" w:eastAsia="en-GB"/>
    </w:rPr>
  </w:style>
  <w:style w:type="character" w:customStyle="1" w:styleId="B1Char">
    <w:name w:val="B1 Char"/>
    <w:link w:val="B1"/>
    <w:qFormat/>
    <w:rsid w:val="00413AF4"/>
    <w:rPr>
      <w:rFonts w:ascii="Times New Roman" w:hAnsi="Times New Roman"/>
      <w:lang w:val="en-GB" w:eastAsia="en-GB"/>
    </w:rPr>
  </w:style>
  <w:style w:type="paragraph" w:customStyle="1" w:styleId="FirstParagraph">
    <w:name w:val="First Paragraph"/>
    <w:basedOn w:val="BodyText"/>
    <w:next w:val="BodyText"/>
    <w:qFormat/>
    <w:rsid w:val="00413AF4"/>
  </w:style>
  <w:style w:type="table" w:customStyle="1" w:styleId="Grilledutableau1">
    <w:name w:val="Grille du tableau1"/>
    <w:basedOn w:val="TableNormal"/>
    <w:next w:val="TableGrid"/>
    <w:rsid w:val="00413AF4"/>
    <w:rPr>
      <w:rFonts w:ascii="Calibri" w:eastAsia="Calibri" w:hAnsi="Calibri"/>
      <w:sz w:val="22"/>
      <w:szCs w:val="22"/>
      <w:lang w:eastAsia="en-US"/>
    </w:rPr>
    <w:tblPr>
      <w:tblInd w:w="0" w:type="nil"/>
      <w:tblCellMar>
        <w:left w:w="0" w:type="dxa"/>
        <w:right w:w="0" w:type="dxa"/>
      </w:tblCellMar>
    </w:tblPr>
  </w:style>
  <w:style w:type="paragraph" w:styleId="Revision">
    <w:name w:val="Revision"/>
    <w:hidden/>
    <w:uiPriority w:val="99"/>
    <w:semiHidden/>
    <w:rsid w:val="00EC61CA"/>
    <w:rPr>
      <w:rFonts w:ascii="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header" Target="header2.xml"/><Relationship Id="rId20" Type="http://schemas.microsoft.com/office/2011/relationships/people" Target="peop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3gpp.org/ftp/Specs/html-info/21900.htm"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https://www.3gpp.org/Change-Request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3gpp.org/3G_Specs/CRs.htm" TargetMode="Externa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C:\Users\kimdodongw\AppData\Roaming\Microsoft\Templates\3gpp_70.dot</Template>
  <TotalTime>22</TotalTime>
  <Pages>50</Pages>
  <Words>19380</Words>
  <Characters>110466</Characters>
  <Application>Microsoft Office Word</Application>
  <DocSecurity>0</DocSecurity>
  <Lines>920</Lines>
  <Paragraphs>259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129587</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Lauros Pajunen (Nokia)</cp:lastModifiedBy>
  <cp:revision>17</cp:revision>
  <cp:lastPrinted>1900-01-01T06:00:00Z</cp:lastPrinted>
  <dcterms:created xsi:type="dcterms:W3CDTF">2025-11-20T14:03:00Z</dcterms:created>
  <dcterms:modified xsi:type="dcterms:W3CDTF">2025-11-20T17:44:00Z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S4-251882</vt:lpwstr>
  </property>
  <property fmtid="{D5CDD505-2E9C-101B-9397-08002B2CF9AE}" pid="10" name="Spec#">
    <vt:lpwstr>26.253</vt:lpwstr>
  </property>
  <property fmtid="{D5CDD505-2E9C-101B-9397-08002B2CF9AE}" pid="11" name="Cr#">
    <vt:lpwstr>0016</vt:lpwstr>
  </property>
  <property fmtid="{D5CDD505-2E9C-101B-9397-08002B2CF9AE}" pid="12" name="Revision">
    <vt:lpwstr>3</vt:lpwstr>
  </property>
  <property fmtid="{D5CDD505-2E9C-101B-9397-08002B2CF9AE}" pid="13" name="Version">
    <vt:lpwstr>18.6.0</vt:lpwstr>
  </property>
  <property fmtid="{D5CDD505-2E9C-101B-9397-08002B2CF9AE}" pid="14" name="CrTitle">
    <vt:lpwstr>Further corrections to Annex A</vt:lpwstr>
  </property>
  <property fmtid="{D5CDD505-2E9C-101B-9397-08002B2CF9AE}" pid="15" name="SourceIfWg">
    <vt:lpwstr>Nokia, Fraunhofer IIS, Ericsson LM, Dolby Laboratories Inc., Orange</vt:lpwstr>
  </property>
  <property fmtid="{D5CDD505-2E9C-101B-9397-08002B2CF9AE}" pid="16" name="SourceIfTsg">
    <vt:lpwstr/>
  </property>
  <property fmtid="{D5CDD505-2E9C-101B-9397-08002B2CF9AE}" pid="17" name="RelatedWis">
    <vt:lpwstr>IVAS_Codec</vt:lpwstr>
  </property>
  <property fmtid="{D5CDD505-2E9C-101B-9397-08002B2CF9AE}" pid="18" name="Cat">
    <vt:lpwstr>F</vt:lpwstr>
  </property>
  <property fmtid="{D5CDD505-2E9C-101B-9397-08002B2CF9AE}" pid="19" name="ResDate">
    <vt:lpwstr>2025-11-11</vt:lpwstr>
  </property>
  <property fmtid="{D5CDD505-2E9C-101B-9397-08002B2CF9AE}" pid="20" name="Release">
    <vt:lpwstr>Rel-18</vt:lpwstr>
  </property>
</Properties>
</file>